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F74E3" w14:textId="77777777" w:rsidR="004D4419" w:rsidRPr="001562B3" w:rsidRDefault="006B08A5" w:rsidP="00A33695">
      <w:pPr>
        <w:jc w:val="center"/>
        <w:rPr>
          <w:rFonts w:ascii="Times New Roman" w:hAnsi="Times New Roman"/>
          <w:b/>
          <w:sz w:val="24"/>
        </w:rPr>
      </w:pPr>
      <w:bookmarkStart w:id="1" w:name="_Toc262568021"/>
      <w:bookmarkStart w:id="2" w:name="_Toc295829847"/>
      <w:r w:rsidRPr="001562B3">
        <w:rPr>
          <w:rFonts w:ascii="Times New Roman" w:hAnsi="Times New Roman"/>
          <w:b/>
          <w:sz w:val="24"/>
        </w:rPr>
        <w:t>EN</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sidRPr="001562B3">
        <w:rPr>
          <w:rFonts w:ascii="Times New Roman" w:hAnsi="Times New Roman"/>
          <w:b/>
          <w:sz w:val="24"/>
          <w:u w:val="single"/>
        </w:rPr>
        <w:t>ANNEX II</w:t>
      </w:r>
    </w:p>
    <w:p w14:paraId="72B7353D" w14:textId="015A3DEE" w:rsidR="002D5E59" w:rsidRPr="001562B3" w:rsidRDefault="002648B0" w:rsidP="00C271AC">
      <w:pPr>
        <w:jc w:val="center"/>
        <w:rPr>
          <w:rFonts w:ascii="Times New Roman" w:hAnsi="Times New Roman"/>
          <w:b/>
          <w:sz w:val="24"/>
          <w:lang w:eastAsia="de-DE"/>
        </w:rPr>
      </w:pPr>
      <w:r w:rsidRPr="001562B3">
        <w:rPr>
          <w:rFonts w:ascii="Times New Roman" w:hAnsi="Times New Roman"/>
          <w:b/>
          <w:sz w:val="24"/>
          <w:lang w:eastAsia="de-DE"/>
        </w:rPr>
        <w:t>REPORTING ON</w:t>
      </w:r>
      <w:r w:rsidR="00102048" w:rsidRPr="001562B3">
        <w:rPr>
          <w:rFonts w:ascii="Times New Roman" w:hAnsi="Times New Roman"/>
          <w:b/>
          <w:sz w:val="24"/>
          <w:lang w:eastAsia="de-DE"/>
        </w:rPr>
        <w:t xml:space="preserve"> THE MINIMUM REQUIREMENT FOR OWN FUNDS AND ELIGIBLE LIABILITIES</w:t>
      </w:r>
      <w:r w:rsidR="007826D1" w:rsidRPr="001562B3">
        <w:rPr>
          <w:rFonts w:ascii="Times New Roman" w:hAnsi="Times New Roman"/>
          <w:b/>
          <w:sz w:val="24"/>
          <w:lang w:eastAsia="de-DE"/>
        </w:rPr>
        <w:t xml:space="preserve"> - INSTRUCTIONS</w:t>
      </w:r>
      <w:bookmarkStart w:id="3" w:name="_Toc264038394"/>
      <w:bookmarkStart w:id="4" w:name="_Toc360188317"/>
      <w:bookmarkStart w:id="5" w:name="_Toc473560865"/>
      <w:bookmarkStart w:id="6" w:name="_Toc45558472"/>
    </w:p>
    <w:p w14:paraId="1E3EA219" w14:textId="498D9ACB" w:rsidR="00937126" w:rsidRDefault="00937126" w:rsidP="00C271AC">
      <w:pPr>
        <w:jc w:val="center"/>
        <w:rPr>
          <w:rFonts w:ascii="Times New Roman" w:hAnsi="Times New Roman"/>
        </w:rPr>
      </w:pPr>
    </w:p>
    <w:tbl>
      <w:tblPr>
        <w:tblStyle w:val="TableGrid"/>
        <w:tblW w:w="9351" w:type="dxa"/>
        <w:tblLayout w:type="fixed"/>
        <w:tblLook w:val="04A0" w:firstRow="1" w:lastRow="0" w:firstColumn="1" w:lastColumn="0" w:noHBand="0" w:noVBand="1"/>
      </w:tblPr>
      <w:tblGrid>
        <w:gridCol w:w="9351"/>
      </w:tblGrid>
      <w:tr w:rsidR="00041848" w14:paraId="1D1FA61C" w14:textId="77777777" w:rsidTr="00041848">
        <w:tc>
          <w:tcPr>
            <w:tcW w:w="9351" w:type="dxa"/>
          </w:tcPr>
          <w:p w14:paraId="6E69773F" w14:textId="77777777" w:rsidR="00041848" w:rsidRPr="0051480C" w:rsidRDefault="00041848" w:rsidP="0083554B">
            <w:pPr>
              <w:pStyle w:val="InstructionsText"/>
              <w:rPr>
                <w:rStyle w:val="InstructionsTabelleberschrift"/>
                <w:rFonts w:ascii="Times New Roman" w:hAnsi="Times New Roman"/>
                <w:bCs w:val="0"/>
                <w:sz w:val="24"/>
                <w:u w:val="none"/>
              </w:rPr>
            </w:pPr>
            <w:bookmarkStart w:id="7" w:name="_Hlk138432575"/>
            <w:r w:rsidRPr="0051480C">
              <w:rPr>
                <w:rStyle w:val="InstructionsTabelleberschrift"/>
                <w:rFonts w:ascii="Times New Roman" w:hAnsi="Times New Roman"/>
                <w:bCs w:val="0"/>
                <w:sz w:val="24"/>
                <w:u w:val="none"/>
              </w:rPr>
              <w:t>Explanatory text for consultation purposes</w:t>
            </w:r>
          </w:p>
          <w:p w14:paraId="0601C725" w14:textId="28CBCA77" w:rsidR="00041848" w:rsidRPr="00041848" w:rsidRDefault="00041848" w:rsidP="008355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This</w:t>
            </w:r>
            <w:r w:rsidRPr="00041848">
              <w:rPr>
                <w:rStyle w:val="InstructionsTabelleberschrift"/>
                <w:rFonts w:ascii="Times New Roman" w:hAnsi="Times New Roman"/>
                <w:b w:val="0"/>
                <w:sz w:val="24"/>
                <w:u w:val="none"/>
              </w:rPr>
              <w:t xml:space="preserve"> annex includes a </w:t>
            </w:r>
            <w:r>
              <w:rPr>
                <w:rStyle w:val="InstructionsTabelleberschrift"/>
                <w:rFonts w:ascii="Times New Roman" w:hAnsi="Times New Roman"/>
                <w:b w:val="0"/>
                <w:sz w:val="24"/>
                <w:u w:val="none"/>
              </w:rPr>
              <w:t xml:space="preserve">high number of </w:t>
            </w:r>
            <w:r w:rsidRPr="00041848">
              <w:rPr>
                <w:rStyle w:val="InstructionsTabelleberschrift"/>
                <w:rFonts w:ascii="Times New Roman" w:hAnsi="Times New Roman"/>
                <w:b w:val="0"/>
                <w:sz w:val="24"/>
                <w:u w:val="none"/>
              </w:rPr>
              <w:t xml:space="preserve">amendments </w:t>
            </w:r>
            <w:r>
              <w:rPr>
                <w:rStyle w:val="InstructionsTabelleberschrift"/>
                <w:rFonts w:ascii="Times New Roman" w:hAnsi="Times New Roman"/>
                <w:b w:val="0"/>
                <w:sz w:val="24"/>
                <w:u w:val="none"/>
              </w:rPr>
              <w:t>attributable to</w:t>
            </w:r>
            <w:r w:rsidRPr="00041848">
              <w:rPr>
                <w:rStyle w:val="InstructionsTabelleberschrift"/>
                <w:rFonts w:ascii="Times New Roman" w:hAnsi="Times New Roman"/>
                <w:b w:val="0"/>
                <w:sz w:val="24"/>
                <w:u w:val="none"/>
              </w:rPr>
              <w:t xml:space="preserve"> a change of </w:t>
            </w:r>
            <w:r>
              <w:rPr>
                <w:rStyle w:val="InstructionsTabelleberschrift"/>
                <w:rFonts w:ascii="Times New Roman" w:hAnsi="Times New Roman"/>
                <w:b w:val="0"/>
                <w:sz w:val="24"/>
                <w:u w:val="none"/>
              </w:rPr>
              <w:t xml:space="preserve">the </w:t>
            </w:r>
            <w:r w:rsidRPr="00041848">
              <w:rPr>
                <w:rStyle w:val="InstructionsTabelleberschrift"/>
                <w:rFonts w:ascii="Times New Roman" w:hAnsi="Times New Roman"/>
                <w:b w:val="0"/>
                <w:sz w:val="24"/>
                <w:u w:val="none"/>
              </w:rPr>
              <w:t>style of referenc</w:t>
            </w:r>
            <w:r>
              <w:rPr>
                <w:rStyle w:val="InstructionsTabelleberschrift"/>
                <w:rFonts w:ascii="Times New Roman" w:hAnsi="Times New Roman"/>
                <w:b w:val="0"/>
                <w:sz w:val="24"/>
                <w:u w:val="none"/>
              </w:rPr>
              <w:t>ing</w:t>
            </w:r>
            <w:r w:rsidRPr="00041848">
              <w:rPr>
                <w:rStyle w:val="InstructionsTabelleberschrift"/>
                <w:rFonts w:ascii="Times New Roman" w:hAnsi="Times New Roman"/>
                <w:b w:val="0"/>
                <w:sz w:val="24"/>
                <w:u w:val="none"/>
              </w:rPr>
              <w:t xml:space="preserve"> legal acts. </w:t>
            </w:r>
          </w:p>
          <w:p w14:paraId="5F10A891" w14:textId="1B0B5E8D" w:rsidR="00041848" w:rsidRDefault="00041848" w:rsidP="0083554B">
            <w:pPr>
              <w:pStyle w:val="InstructionsText"/>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On a best effort-basis</w:t>
            </w:r>
            <w:r w:rsidRPr="00041848">
              <w:rPr>
                <w:rStyle w:val="InstructionsTabelleberschrift"/>
                <w:rFonts w:ascii="Times New Roman" w:hAnsi="Times New Roman"/>
                <w:b w:val="0"/>
                <w:sz w:val="24"/>
                <w:u w:val="none"/>
              </w:rPr>
              <w:t xml:space="preserve">, parts that did </w:t>
            </w:r>
            <w:r w:rsidRPr="00041848">
              <w:rPr>
                <w:rStyle w:val="InstructionsTabelleberschrift"/>
                <w:rFonts w:ascii="Times New Roman" w:hAnsi="Times New Roman"/>
                <w:b w:val="0"/>
                <w:sz w:val="24"/>
              </w:rPr>
              <w:t>not</w:t>
            </w:r>
            <w:r w:rsidRPr="00041848">
              <w:rPr>
                <w:rStyle w:val="InstructionsTabelleberschrift"/>
                <w:rFonts w:ascii="Times New Roman" w:hAnsi="Times New Roman"/>
                <w:b w:val="0"/>
                <w:sz w:val="24"/>
                <w:u w:val="none"/>
              </w:rPr>
              <w:t xml:space="preserve"> change </w:t>
            </w:r>
            <w:r>
              <w:rPr>
                <w:rStyle w:val="InstructionsTabelleberschrift"/>
                <w:rFonts w:ascii="Times New Roman" w:hAnsi="Times New Roman"/>
                <w:b w:val="0"/>
                <w:sz w:val="24"/>
                <w:u w:val="none"/>
              </w:rPr>
              <w:t xml:space="preserve">solely </w:t>
            </w:r>
            <w:r w:rsidRPr="00041848">
              <w:rPr>
                <w:rStyle w:val="InstructionsTabelleberschrift"/>
                <w:rFonts w:ascii="Times New Roman" w:hAnsi="Times New Roman"/>
                <w:b w:val="0"/>
                <w:sz w:val="24"/>
                <w:u w:val="none"/>
              </w:rPr>
              <w:t xml:space="preserve">due to the </w:t>
            </w:r>
            <w:r>
              <w:rPr>
                <w:rStyle w:val="InstructionsTabelleberschrift"/>
                <w:rFonts w:ascii="Times New Roman" w:hAnsi="Times New Roman"/>
                <w:b w:val="0"/>
                <w:sz w:val="24"/>
                <w:u w:val="none"/>
              </w:rPr>
              <w:t xml:space="preserve">change of </w:t>
            </w:r>
            <w:r w:rsidRPr="00041848">
              <w:rPr>
                <w:rStyle w:val="InstructionsTabelleberschrift"/>
                <w:rFonts w:ascii="Times New Roman" w:hAnsi="Times New Roman"/>
                <w:b w:val="0"/>
                <w:sz w:val="24"/>
                <w:u w:val="none"/>
              </w:rPr>
              <w:t xml:space="preserve">referencing style - </w:t>
            </w:r>
            <w:proofErr w:type="gramStart"/>
            <w:r w:rsidRPr="00041848">
              <w:rPr>
                <w:rStyle w:val="InstructionsTabelleberschrift"/>
                <w:rFonts w:ascii="Times New Roman" w:hAnsi="Times New Roman"/>
                <w:b w:val="0"/>
                <w:sz w:val="24"/>
                <w:u w:val="none"/>
              </w:rPr>
              <w:t>i.e.</w:t>
            </w:r>
            <w:proofErr w:type="gramEnd"/>
            <w:r>
              <w:rPr>
                <w:rStyle w:val="InstructionsTabelleberschrift"/>
                <w:rFonts w:ascii="Times New Roman" w:hAnsi="Times New Roman"/>
                <w:b w:val="0"/>
                <w:sz w:val="24"/>
                <w:u w:val="none"/>
              </w:rPr>
              <w:t xml:space="preserve"> that </w:t>
            </w:r>
            <w:r w:rsidRPr="00041848">
              <w:rPr>
                <w:rStyle w:val="InstructionsTabelleberschrift"/>
                <w:rFonts w:ascii="Times New Roman" w:hAnsi="Times New Roman"/>
                <w:b w:val="0"/>
                <w:sz w:val="24"/>
                <w:u w:val="none"/>
              </w:rPr>
              <w:t xml:space="preserve">constitute a (minor or major) change in terms of substance or wording </w:t>
            </w:r>
            <w:r>
              <w:rPr>
                <w:rStyle w:val="InstructionsTabelleberschrift"/>
                <w:rFonts w:ascii="Times New Roman" w:hAnsi="Times New Roman"/>
                <w:b w:val="0"/>
                <w:sz w:val="24"/>
                <w:u w:val="none"/>
              </w:rPr>
              <w:t>–</w:t>
            </w:r>
            <w:r w:rsidRPr="00041848">
              <w:rPr>
                <w:rStyle w:val="InstructionsTabelleberschrift"/>
                <w:rFonts w:ascii="Times New Roman" w:hAnsi="Times New Roman"/>
                <w:b w:val="0"/>
                <w:sz w:val="24"/>
                <w:u w:val="none"/>
              </w:rPr>
              <w:t xml:space="preserve"> are</w:t>
            </w:r>
            <w:r>
              <w:rPr>
                <w:rStyle w:val="InstructionsTabelleberschrift"/>
                <w:rFonts w:ascii="Times New Roman" w:hAnsi="Times New Roman"/>
                <w:b w:val="0"/>
                <w:sz w:val="24"/>
                <w:u w:val="none"/>
              </w:rPr>
              <w:t xml:space="preserve"> </w:t>
            </w:r>
            <w:r w:rsidRPr="00041848">
              <w:rPr>
                <w:rStyle w:val="InstructionsTabelleberschrift"/>
                <w:rFonts w:ascii="Times New Roman" w:hAnsi="Times New Roman"/>
                <w:b w:val="0"/>
                <w:sz w:val="24"/>
                <w:u w:val="none"/>
              </w:rPr>
              <w:t>highlighted in yellow.</w:t>
            </w:r>
          </w:p>
        </w:tc>
      </w:tr>
      <w:bookmarkEnd w:id="7"/>
    </w:tbl>
    <w:p w14:paraId="33B4207E" w14:textId="77777777" w:rsidR="00041848" w:rsidRPr="001562B3" w:rsidRDefault="00041848"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lang w:val="en-GB"/>
        </w:rPr>
      </w:pPr>
      <w:r w:rsidRPr="001562B3">
        <w:rPr>
          <w:rFonts w:ascii="Times New Roman" w:hAnsi="Times New Roman"/>
          <w:lang w:val="en-GB"/>
        </w:rPr>
        <w:t>PART I:</w:t>
      </w:r>
      <w:bookmarkEnd w:id="3"/>
      <w:r w:rsidRPr="001562B3">
        <w:rPr>
          <w:rFonts w:ascii="Times New Roman" w:hAnsi="Times New Roman"/>
          <w:lang w:val="en-GB"/>
        </w:rPr>
        <w:t xml:space="preserve"> GENERAL INSTRUCTIONS</w:t>
      </w:r>
      <w:bookmarkEnd w:id="4"/>
      <w:bookmarkEnd w:id="5"/>
      <w:bookmarkEnd w:id="6"/>
    </w:p>
    <w:p w14:paraId="787498EA" w14:textId="5C2F927E" w:rsidR="002648B0" w:rsidRPr="001562B3" w:rsidRDefault="002648B0" w:rsidP="00962025">
      <w:pPr>
        <w:pStyle w:val="Numberedtilelevel1"/>
      </w:pPr>
      <w:bookmarkStart w:id="8" w:name="_Toc360188318"/>
      <w:bookmarkStart w:id="9" w:name="_Toc473560866"/>
      <w:bookmarkStart w:id="10" w:name="_Toc45558473"/>
      <w:r w:rsidRPr="001562B3">
        <w:t>Structure and conventions</w:t>
      </w:r>
      <w:bookmarkEnd w:id="8"/>
      <w:bookmarkEnd w:id="9"/>
      <w:bookmarkEnd w:id="10"/>
    </w:p>
    <w:p w14:paraId="2C1B34C2" w14:textId="170A170D" w:rsidR="002648B0" w:rsidRPr="001562B3" w:rsidRDefault="002648B0" w:rsidP="00BA4811">
      <w:pPr>
        <w:pStyle w:val="Numberedtilelevel1"/>
        <w:numPr>
          <w:ilvl w:val="1"/>
          <w:numId w:val="30"/>
        </w:numPr>
      </w:pPr>
      <w:bookmarkStart w:id="11" w:name="_Toc360188319"/>
      <w:bookmarkStart w:id="12" w:name="_Toc473560867"/>
      <w:bookmarkStart w:id="13" w:name="_Toc16868626"/>
      <w:bookmarkStart w:id="14" w:name="_Toc45558474"/>
      <w:bookmarkStart w:id="15" w:name="_Toc264038399"/>
      <w:bookmarkStart w:id="16" w:name="_Toc294018834"/>
      <w:r w:rsidRPr="001562B3">
        <w:t>Structure</w:t>
      </w:r>
      <w:bookmarkEnd w:id="11"/>
      <w:bookmarkEnd w:id="12"/>
      <w:bookmarkEnd w:id="13"/>
      <w:bookmarkEnd w:id="14"/>
    </w:p>
    <w:p w14:paraId="2AC3B1BF" w14:textId="310ACCAB" w:rsidR="002648B0" w:rsidRPr="001562B3" w:rsidRDefault="00102048" w:rsidP="0083554B">
      <w:pPr>
        <w:pStyle w:val="InstructionsText2"/>
      </w:pPr>
      <w:r w:rsidRPr="001562B3">
        <w:t>This framework</w:t>
      </w:r>
      <w:r w:rsidR="006876BA" w:rsidRPr="001562B3">
        <w:t xml:space="preserve"> for reporting on MREL and TLAC</w:t>
      </w:r>
      <w:r w:rsidRPr="001562B3">
        <w:t xml:space="preserve"> consists of </w:t>
      </w:r>
      <w:r w:rsidR="004125A1" w:rsidRPr="001562B3">
        <w:t>f</w:t>
      </w:r>
      <w:r w:rsidR="00D94DDD" w:rsidRPr="001562B3">
        <w:t>our</w:t>
      </w:r>
      <w:r w:rsidR="004125A1" w:rsidRPr="001562B3">
        <w:t xml:space="preserve"> </w:t>
      </w:r>
      <w:r w:rsidRPr="001562B3">
        <w:t>groups</w:t>
      </w:r>
      <w:r w:rsidR="002648B0" w:rsidRPr="001562B3">
        <w:t xml:space="preserve"> of templates:</w:t>
      </w:r>
    </w:p>
    <w:p w14:paraId="3086B9DD" w14:textId="5E78D7ED" w:rsidR="002648B0" w:rsidRPr="001562B3" w:rsidRDefault="00142215" w:rsidP="0083554B">
      <w:pPr>
        <w:pStyle w:val="InstructionsText2"/>
        <w:numPr>
          <w:ilvl w:val="1"/>
          <w:numId w:val="15"/>
        </w:numPr>
      </w:pPr>
      <w:r w:rsidRPr="001562B3">
        <w:t>a</w:t>
      </w:r>
      <w:r w:rsidR="001E440D" w:rsidRPr="001562B3">
        <w:t xml:space="preserve">mounts: key metrics of </w:t>
      </w:r>
      <w:r w:rsidR="00102048" w:rsidRPr="001562B3">
        <w:t xml:space="preserve">MREL and </w:t>
      </w:r>
      <w:proofErr w:type="gramStart"/>
      <w:r w:rsidR="00102048" w:rsidRPr="001562B3">
        <w:t>TLAC;</w:t>
      </w:r>
      <w:proofErr w:type="gramEnd"/>
    </w:p>
    <w:p w14:paraId="3B952615" w14:textId="5D008287" w:rsidR="00436204" w:rsidRPr="001562B3" w:rsidRDefault="00142215" w:rsidP="0083554B">
      <w:pPr>
        <w:pStyle w:val="InstructionsText2"/>
        <w:numPr>
          <w:ilvl w:val="1"/>
          <w:numId w:val="15"/>
        </w:numPr>
      </w:pPr>
      <w:r w:rsidRPr="001562B3">
        <w:t>c</w:t>
      </w:r>
      <w:r w:rsidR="001E440D" w:rsidRPr="001562B3">
        <w:t xml:space="preserve">omposition and </w:t>
      </w:r>
      <w:proofErr w:type="gramStart"/>
      <w:r w:rsidR="001E440D" w:rsidRPr="001562B3">
        <w:t>maturity</w:t>
      </w:r>
      <w:r w:rsidR="00102048" w:rsidRPr="001562B3">
        <w:t>;</w:t>
      </w:r>
      <w:proofErr w:type="gramEnd"/>
    </w:p>
    <w:p w14:paraId="63E2C274" w14:textId="67BC4149" w:rsidR="002648B0" w:rsidRPr="001562B3" w:rsidRDefault="00102048" w:rsidP="0083554B">
      <w:pPr>
        <w:pStyle w:val="InstructionsText2"/>
        <w:numPr>
          <w:ilvl w:val="1"/>
          <w:numId w:val="15"/>
        </w:numPr>
      </w:pPr>
      <w:r w:rsidRPr="001562B3">
        <w:t xml:space="preserve">creditor </w:t>
      </w:r>
      <w:proofErr w:type="gramStart"/>
      <w:r w:rsidRPr="001562B3">
        <w:t>ranking</w:t>
      </w:r>
      <w:r w:rsidR="002648B0" w:rsidRPr="001562B3">
        <w:t>;</w:t>
      </w:r>
      <w:proofErr w:type="gramEnd"/>
    </w:p>
    <w:p w14:paraId="0D4AB948" w14:textId="42C1A351" w:rsidR="002648B0" w:rsidRPr="001562B3" w:rsidRDefault="00142215" w:rsidP="0083554B">
      <w:pPr>
        <w:pStyle w:val="InstructionsText2"/>
        <w:numPr>
          <w:ilvl w:val="1"/>
          <w:numId w:val="15"/>
        </w:numPr>
      </w:pPr>
      <w:r w:rsidRPr="001562B3">
        <w:t>c</w:t>
      </w:r>
      <w:r w:rsidR="00223FB6" w:rsidRPr="001562B3">
        <w:t>ontract-specific information</w:t>
      </w:r>
      <w:r w:rsidRPr="001562B3">
        <w:t>.</w:t>
      </w:r>
    </w:p>
    <w:p w14:paraId="0F36F124" w14:textId="59ECD771" w:rsidR="002648B0" w:rsidRPr="001562B3" w:rsidRDefault="002648B0" w:rsidP="0083554B">
      <w:pPr>
        <w:pStyle w:val="InstructionsText2"/>
      </w:pPr>
      <w:r w:rsidRPr="001562B3">
        <w:t xml:space="preserve">For each template legal references are provided. Further detailed information regarding more general aspects of the reporting of each </w:t>
      </w:r>
      <w:r w:rsidR="00102048" w:rsidRPr="001562B3">
        <w:t>set</w:t>
      </w:r>
      <w:r w:rsidRPr="001562B3">
        <w:t xml:space="preserve"> of templates</w:t>
      </w:r>
      <w:r w:rsidR="00102048" w:rsidRPr="001562B3">
        <w:t xml:space="preserve"> and</w:t>
      </w:r>
      <w:r w:rsidRPr="001562B3">
        <w:t xml:space="preserve"> instructions concerning specific positions are included in</w:t>
      </w:r>
      <w:r w:rsidR="00C71B86" w:rsidRPr="001562B3">
        <w:t xml:space="preserve"> this part of the </w:t>
      </w:r>
      <w:r w:rsidR="00102048" w:rsidRPr="001562B3">
        <w:t>Regulation</w:t>
      </w:r>
      <w:r w:rsidRPr="001562B3">
        <w:t>.</w:t>
      </w:r>
    </w:p>
    <w:p w14:paraId="720FE1D9" w14:textId="22384390" w:rsidR="002648B0" w:rsidRPr="001562B3" w:rsidRDefault="002648B0" w:rsidP="00BA4811">
      <w:pPr>
        <w:pStyle w:val="Numberedtilelevel1"/>
        <w:numPr>
          <w:ilvl w:val="1"/>
          <w:numId w:val="30"/>
        </w:numPr>
      </w:pPr>
      <w:bookmarkStart w:id="17" w:name="_Toc360188320"/>
      <w:bookmarkStart w:id="18" w:name="_Toc473560868"/>
      <w:bookmarkStart w:id="19" w:name="_Toc16868627"/>
      <w:bookmarkStart w:id="20" w:name="_Toc45558475"/>
      <w:r w:rsidRPr="001562B3">
        <w:t>Numbering convention</w:t>
      </w:r>
      <w:bookmarkEnd w:id="17"/>
      <w:bookmarkEnd w:id="18"/>
      <w:bookmarkEnd w:id="19"/>
      <w:bookmarkEnd w:id="20"/>
    </w:p>
    <w:p w14:paraId="66584242" w14:textId="63AA7C63" w:rsidR="002648B0" w:rsidRPr="001562B3" w:rsidRDefault="002648B0" w:rsidP="0083554B">
      <w:pPr>
        <w:pStyle w:val="InstructionsText2"/>
      </w:pPr>
      <w:r w:rsidRPr="001562B3">
        <w:t>The document follow</w:t>
      </w:r>
      <w:r w:rsidR="00C93697" w:rsidRPr="001562B3">
        <w:t>s</w:t>
      </w:r>
      <w:r w:rsidR="00102048" w:rsidRPr="001562B3">
        <w:t xml:space="preserve"> the labelling convention </w:t>
      </w:r>
      <w:r w:rsidR="00142215" w:rsidRPr="001562B3">
        <w:t>set out in points (a) to (d)</w:t>
      </w:r>
      <w:r w:rsidRPr="001562B3">
        <w:t xml:space="preserve">, when referring to the columns, </w:t>
      </w:r>
      <w:proofErr w:type="gramStart"/>
      <w:r w:rsidRPr="001562B3">
        <w:t>rows</w:t>
      </w:r>
      <w:proofErr w:type="gramEnd"/>
      <w:r w:rsidRPr="001562B3">
        <w:t xml:space="preserve"> and cells of the templates. Th</w:t>
      </w:r>
      <w:r w:rsidR="00142215" w:rsidRPr="001562B3">
        <w:t>o</w:t>
      </w:r>
      <w:r w:rsidRPr="001562B3">
        <w:t>se numerical codes are extensively used in the validation rules</w:t>
      </w:r>
      <w:r w:rsidR="00102048" w:rsidRPr="001562B3">
        <w:t xml:space="preserve"> defined in accordance with Annex </w:t>
      </w:r>
      <w:r w:rsidR="00DE3106" w:rsidRPr="001562B3">
        <w:t>III</w:t>
      </w:r>
      <w:r w:rsidRPr="001562B3">
        <w:t>.</w:t>
      </w:r>
    </w:p>
    <w:p w14:paraId="62F2C4B4" w14:textId="37DCE2FC" w:rsidR="005643EA" w:rsidRPr="001562B3" w:rsidRDefault="00142215" w:rsidP="0083554B">
      <w:pPr>
        <w:pStyle w:val="InstructionsText2"/>
        <w:numPr>
          <w:ilvl w:val="1"/>
          <w:numId w:val="15"/>
        </w:numPr>
      </w:pPr>
      <w:r w:rsidRPr="001562B3">
        <w:t>t</w:t>
      </w:r>
      <w:r w:rsidR="002648B0" w:rsidRPr="001562B3">
        <w:t>he following general notation is followed: {</w:t>
      </w:r>
      <w:proofErr w:type="spellStart"/>
      <w:proofErr w:type="gramStart"/>
      <w:r w:rsidR="002648B0" w:rsidRPr="001562B3">
        <w:t>Template;Row</w:t>
      </w:r>
      <w:proofErr w:type="gramEnd"/>
      <w:r w:rsidR="002648B0" w:rsidRPr="001562B3">
        <w:t>;Column</w:t>
      </w:r>
      <w:proofErr w:type="spellEnd"/>
      <w:r w:rsidR="002648B0" w:rsidRPr="001562B3">
        <w:t>}</w:t>
      </w:r>
      <w:r w:rsidRPr="001562B3">
        <w:t>;</w:t>
      </w:r>
    </w:p>
    <w:p w14:paraId="7FB9131E" w14:textId="0B707586" w:rsidR="007D41F2" w:rsidRPr="001562B3" w:rsidRDefault="00142215" w:rsidP="0083554B">
      <w:pPr>
        <w:pStyle w:val="InstructionsText2"/>
        <w:numPr>
          <w:ilvl w:val="1"/>
          <w:numId w:val="15"/>
        </w:numPr>
      </w:pPr>
      <w:r w:rsidRPr="001562B3">
        <w:t>r</w:t>
      </w:r>
      <w:r w:rsidR="007D41F2" w:rsidRPr="001562B3">
        <w:t>eferences</w:t>
      </w:r>
      <w:r w:rsidR="002648B0" w:rsidRPr="001562B3">
        <w:t xml:space="preserve"> inside a template</w:t>
      </w:r>
      <w:r w:rsidR="007D41F2" w:rsidRPr="001562B3">
        <w:t xml:space="preserve"> do not include an indication of the template</w:t>
      </w:r>
      <w:r w:rsidR="002648B0" w:rsidRPr="001562B3">
        <w:t>: {</w:t>
      </w:r>
      <w:proofErr w:type="spellStart"/>
      <w:proofErr w:type="gramStart"/>
      <w:r w:rsidR="002648B0" w:rsidRPr="001562B3">
        <w:t>Row;Column</w:t>
      </w:r>
      <w:proofErr w:type="spellEnd"/>
      <w:proofErr w:type="gramEnd"/>
      <w:r w:rsidR="002648B0" w:rsidRPr="001562B3">
        <w:t>}</w:t>
      </w:r>
      <w:r w:rsidRPr="001562B3">
        <w:t>;</w:t>
      </w:r>
    </w:p>
    <w:p w14:paraId="07D8D5F5" w14:textId="74593C91" w:rsidR="007D41F2" w:rsidRPr="001562B3" w:rsidRDefault="00142215" w:rsidP="0083554B">
      <w:pPr>
        <w:pStyle w:val="InstructionsText2"/>
        <w:numPr>
          <w:ilvl w:val="1"/>
          <w:numId w:val="15"/>
        </w:numPr>
      </w:pPr>
      <w:r w:rsidRPr="001562B3">
        <w:lastRenderedPageBreak/>
        <w:t>i</w:t>
      </w:r>
      <w:r w:rsidR="002648B0" w:rsidRPr="001562B3">
        <w:t xml:space="preserve">n case of templates with only one column, only rows </w:t>
      </w:r>
      <w:r w:rsidR="00C93697" w:rsidRPr="001562B3">
        <w:t>are</w:t>
      </w:r>
      <w:r w:rsidR="002648B0" w:rsidRPr="001562B3">
        <w:t xml:space="preserve"> referred to</w:t>
      </w:r>
      <w:r w:rsidR="007D41F2" w:rsidRPr="001562B3">
        <w:t xml:space="preserve">: </w:t>
      </w:r>
      <w:r w:rsidR="002648B0" w:rsidRPr="001562B3">
        <w:t>{</w:t>
      </w:r>
      <w:proofErr w:type="spellStart"/>
      <w:proofErr w:type="gramStart"/>
      <w:r w:rsidR="002648B0" w:rsidRPr="001562B3">
        <w:t>Template;Row</w:t>
      </w:r>
      <w:proofErr w:type="spellEnd"/>
      <w:proofErr w:type="gramEnd"/>
      <w:r w:rsidR="002648B0" w:rsidRPr="001562B3">
        <w:t>}</w:t>
      </w:r>
      <w:r w:rsidR="00BD4614" w:rsidRPr="001562B3">
        <w:t>;</w:t>
      </w:r>
    </w:p>
    <w:p w14:paraId="690EFD8E" w14:textId="1E756AEF" w:rsidR="002648B0" w:rsidRPr="001562B3" w:rsidRDefault="00BD4614" w:rsidP="0083554B">
      <w:pPr>
        <w:pStyle w:val="InstructionsText2"/>
        <w:numPr>
          <w:ilvl w:val="1"/>
          <w:numId w:val="15"/>
        </w:numPr>
      </w:pPr>
      <w:r w:rsidRPr="001562B3">
        <w:t>a</w:t>
      </w:r>
      <w:r w:rsidR="002648B0" w:rsidRPr="001562B3">
        <w:t xml:space="preserve">n asterisk sign </w:t>
      </w:r>
      <w:r w:rsidR="00C93697" w:rsidRPr="001562B3">
        <w:t>is</w:t>
      </w:r>
      <w:r w:rsidR="002648B0" w:rsidRPr="001562B3">
        <w:t xml:space="preserve"> used to express that the </w:t>
      </w:r>
      <w:r w:rsidR="007D41F2" w:rsidRPr="001562B3">
        <w:t>reference covers</w:t>
      </w:r>
      <w:r w:rsidR="002648B0" w:rsidRPr="001562B3">
        <w:t xml:space="preserve"> the rows or columns specified before.</w:t>
      </w:r>
    </w:p>
    <w:p w14:paraId="7F222ACA" w14:textId="4175B580" w:rsidR="002648B0" w:rsidRPr="001562B3" w:rsidRDefault="002648B0" w:rsidP="00BA4811">
      <w:pPr>
        <w:pStyle w:val="Numberedtilelevel1"/>
        <w:numPr>
          <w:ilvl w:val="1"/>
          <w:numId w:val="30"/>
        </w:numPr>
      </w:pPr>
      <w:bookmarkStart w:id="21" w:name="_Toc360188321"/>
      <w:bookmarkStart w:id="22" w:name="_Toc473560869"/>
      <w:bookmarkStart w:id="23" w:name="_Toc16868628"/>
      <w:bookmarkStart w:id="24" w:name="_Toc45558476"/>
      <w:r w:rsidRPr="001562B3">
        <w:t>Sign convention</w:t>
      </w:r>
      <w:bookmarkEnd w:id="15"/>
      <w:bookmarkEnd w:id="16"/>
      <w:bookmarkEnd w:id="21"/>
      <w:bookmarkEnd w:id="22"/>
      <w:bookmarkEnd w:id="23"/>
      <w:bookmarkEnd w:id="24"/>
    </w:p>
    <w:p w14:paraId="5CD09166" w14:textId="3D59906B" w:rsidR="002648B0" w:rsidRPr="001562B3" w:rsidRDefault="002648B0" w:rsidP="0083554B">
      <w:pPr>
        <w:pStyle w:val="InstructionsText2"/>
      </w:pPr>
      <w:r w:rsidRPr="001562B3">
        <w:t xml:space="preserve">Any amount that increases the </w:t>
      </w:r>
      <w:r w:rsidR="007D41F2" w:rsidRPr="001562B3">
        <w:t>own funds and eligible liabilities, the risk weighted exposure amounts, the leverage ratio exposure measure</w:t>
      </w:r>
      <w:r w:rsidRPr="001562B3">
        <w:t xml:space="preserve"> </w:t>
      </w:r>
      <w:r w:rsidR="007D41F2" w:rsidRPr="001562B3">
        <w:t xml:space="preserve">or the requirements </w:t>
      </w:r>
      <w:r w:rsidR="00C93697" w:rsidRPr="001562B3">
        <w:t>shall</w:t>
      </w:r>
      <w:r w:rsidRPr="001562B3">
        <w:t xml:space="preserve"> be reported as a positive figure. </w:t>
      </w:r>
      <w:r w:rsidR="00BD4614" w:rsidRPr="001562B3">
        <w:t>On the contrary</w:t>
      </w:r>
      <w:r w:rsidR="007D41F2" w:rsidRPr="001562B3">
        <w:t xml:space="preserve">, </w:t>
      </w:r>
      <w:r w:rsidRPr="001562B3">
        <w:t xml:space="preserve">any amount that reduces the </w:t>
      </w:r>
      <w:r w:rsidR="007D41F2" w:rsidRPr="001562B3">
        <w:t>own funds and eligible liabilities, the risk weighted exposure amounts, the leverage ratio exposure measure or the requirements</w:t>
      </w:r>
      <w:r w:rsidRPr="001562B3">
        <w:t xml:space="preserve"> </w:t>
      </w:r>
      <w:r w:rsidR="00C93697" w:rsidRPr="001562B3">
        <w:t>shall</w:t>
      </w:r>
      <w:r w:rsidRPr="001562B3">
        <w:t xml:space="preserve"> be reported as a negative figure. Where there is a negative sign (-) preceding the label of an item no positive figure is expected to be reported for that item.</w:t>
      </w:r>
    </w:p>
    <w:p w14:paraId="4866E65F" w14:textId="7E31C83B" w:rsidR="00304CA5" w:rsidRPr="001562B3" w:rsidRDefault="001F2830" w:rsidP="00BA4811">
      <w:pPr>
        <w:pStyle w:val="Numberedtilelevel1"/>
        <w:numPr>
          <w:ilvl w:val="1"/>
          <w:numId w:val="30"/>
        </w:numPr>
      </w:pPr>
      <w:bookmarkStart w:id="25" w:name="_Toc16868629"/>
      <w:bookmarkStart w:id="26" w:name="_Toc45558477"/>
      <w:r w:rsidRPr="001562B3">
        <w:t>Abbreviations</w:t>
      </w:r>
      <w:bookmarkEnd w:id="25"/>
      <w:bookmarkEnd w:id="26"/>
      <w:ins w:id="27" w:author="Author">
        <w:r w:rsidR="00A335B4">
          <w:t xml:space="preserve"> </w:t>
        </w:r>
        <w:r w:rsidR="00A335B4" w:rsidRPr="00CD6306">
          <w:rPr>
            <w:highlight w:val="yellow"/>
          </w:rPr>
          <w:t>and definitions</w:t>
        </w:r>
      </w:ins>
    </w:p>
    <w:p w14:paraId="246BFF93" w14:textId="300638DB" w:rsidR="007D41F2" w:rsidRPr="001562B3" w:rsidRDefault="007D41F2" w:rsidP="0083554B">
      <w:pPr>
        <w:pStyle w:val="InstructionsText2"/>
      </w:pPr>
      <w:r w:rsidRPr="001562B3">
        <w:t xml:space="preserve">The following abbreviations apply for </w:t>
      </w:r>
      <w:r w:rsidR="00304CA5" w:rsidRPr="001562B3">
        <w:t>the purposes of th</w:t>
      </w:r>
      <w:r w:rsidRPr="001562B3">
        <w:t>e</w:t>
      </w:r>
      <w:r w:rsidR="00304CA5" w:rsidRPr="001562B3">
        <w:t xml:space="preserve"> </w:t>
      </w:r>
      <w:r w:rsidRPr="001562B3">
        <w:t>Annexes to this Re</w:t>
      </w:r>
      <w:r w:rsidR="00975018" w:rsidRPr="001562B3">
        <w:t>gu</w:t>
      </w:r>
      <w:r w:rsidRPr="001562B3">
        <w:t>lation:</w:t>
      </w:r>
    </w:p>
    <w:p w14:paraId="570D1886" w14:textId="160507E7" w:rsidR="007A0406" w:rsidRPr="001562B3" w:rsidRDefault="006876BA" w:rsidP="0083554B">
      <w:pPr>
        <w:pStyle w:val="InstructionsText2"/>
        <w:numPr>
          <w:ilvl w:val="1"/>
          <w:numId w:val="15"/>
        </w:numPr>
      </w:pPr>
      <w:r w:rsidRPr="001562B3" w:rsidDel="006876BA">
        <w:t xml:space="preserve"> </w:t>
      </w:r>
      <w:r w:rsidR="007A0406" w:rsidRPr="001562B3">
        <w:t xml:space="preserve">‘MREL’ refers to the minimum requirement for own funds and eligible liabilities pursuant to Article 45 </w:t>
      </w:r>
      <w:r w:rsidR="00B33C46" w:rsidRPr="001562B3">
        <w:t>of Directive 2014/59/EU</w:t>
      </w:r>
      <w:r w:rsidRPr="001562B3">
        <w:rPr>
          <w:rStyle w:val="FootnoteReference"/>
        </w:rPr>
        <w:footnoteReference w:id="2"/>
      </w:r>
      <w:r w:rsidR="007A0406" w:rsidRPr="001562B3">
        <w:t>;</w:t>
      </w:r>
    </w:p>
    <w:p w14:paraId="57536738" w14:textId="2A7AE090" w:rsidR="007A0406" w:rsidRPr="001562B3" w:rsidRDefault="007A0406" w:rsidP="0083554B">
      <w:pPr>
        <w:pStyle w:val="InstructionsText2"/>
        <w:numPr>
          <w:ilvl w:val="1"/>
          <w:numId w:val="15"/>
        </w:numPr>
      </w:pPr>
      <w:r w:rsidRPr="001562B3">
        <w:t>‘TLAC’ refers to the</w:t>
      </w:r>
      <w:r w:rsidR="005C73C9" w:rsidRPr="001562B3">
        <w:t xml:space="preserve"> requirements for own funds and eligible liabilities for </w:t>
      </w:r>
      <w:r w:rsidR="000D7F3B">
        <w:t>global systemically important institutions (</w:t>
      </w:r>
      <w:r w:rsidR="005C73C9" w:rsidRPr="001562B3">
        <w:t>G-SIIs</w:t>
      </w:r>
      <w:r w:rsidR="000D7F3B">
        <w:t>)</w:t>
      </w:r>
      <w:r w:rsidRPr="001562B3">
        <w:t xml:space="preserve"> </w:t>
      </w:r>
      <w:r w:rsidR="005C73C9" w:rsidRPr="001562B3">
        <w:t xml:space="preserve">pursuant to Article 92a </w:t>
      </w:r>
      <w:r w:rsidR="00D301E1" w:rsidRPr="001562B3">
        <w:t xml:space="preserve">of </w:t>
      </w:r>
      <w:r w:rsidR="00C47ED5" w:rsidRPr="001562B3">
        <w:t>Regulation (EU) No 575/2013</w:t>
      </w:r>
      <w:r w:rsidR="006876BA" w:rsidRPr="001562B3">
        <w:rPr>
          <w:rStyle w:val="FootnoteReference"/>
        </w:rPr>
        <w:footnoteReference w:id="3"/>
      </w:r>
      <w:r w:rsidR="005C73C9" w:rsidRPr="001562B3">
        <w:t>;</w:t>
      </w:r>
    </w:p>
    <w:p w14:paraId="2F8292A9" w14:textId="510A8DF1" w:rsidR="005C73C9" w:rsidRPr="001562B3" w:rsidRDefault="005C73C9" w:rsidP="0083554B">
      <w:pPr>
        <w:pStyle w:val="InstructionsText2"/>
        <w:numPr>
          <w:ilvl w:val="1"/>
          <w:numId w:val="15"/>
        </w:numPr>
      </w:pPr>
      <w:r w:rsidRPr="001562B3">
        <w:t xml:space="preserve">‘Internal TLAC’ refers to the requirement for own funds and eligible liabilities for non-EU G-SIIs pursuant to Article 92b </w:t>
      </w:r>
      <w:r w:rsidR="00D301E1" w:rsidRPr="001562B3">
        <w:t xml:space="preserve">of </w:t>
      </w:r>
      <w:r w:rsidR="00C47ED5" w:rsidRPr="001562B3">
        <w:t xml:space="preserve">Regulation (EU) No </w:t>
      </w:r>
      <w:proofErr w:type="gramStart"/>
      <w:r w:rsidR="00C47ED5" w:rsidRPr="001562B3">
        <w:t>575/2013</w:t>
      </w:r>
      <w:r w:rsidRPr="001562B3">
        <w:t>;</w:t>
      </w:r>
      <w:proofErr w:type="gramEnd"/>
    </w:p>
    <w:p w14:paraId="20FFA708" w14:textId="3470B448" w:rsidR="008E638A" w:rsidRDefault="008E638A" w:rsidP="0083554B">
      <w:pPr>
        <w:pStyle w:val="InstructionsText2"/>
        <w:numPr>
          <w:ilvl w:val="1"/>
          <w:numId w:val="15"/>
        </w:numPr>
        <w:rPr>
          <w:ins w:id="28" w:author="Author"/>
        </w:rPr>
      </w:pPr>
      <w:r w:rsidRPr="001562B3">
        <w:t xml:space="preserve">‘Internal MREL’ refers to the MREL applied to entities that are not themselves resolution entities pursuant to Article 45f </w:t>
      </w:r>
      <w:r w:rsidR="00B33C46" w:rsidRPr="001562B3">
        <w:t>of Directive 2014/59/EU</w:t>
      </w:r>
      <w:ins w:id="29" w:author="Author">
        <w:r w:rsidR="00A335B4">
          <w:t>;</w:t>
        </w:r>
      </w:ins>
      <w:del w:id="30" w:author="Author">
        <w:r w:rsidRPr="001562B3" w:rsidDel="00A335B4">
          <w:delText>.</w:delText>
        </w:r>
      </w:del>
    </w:p>
    <w:p w14:paraId="549385E1" w14:textId="30251946" w:rsidR="00A335B4" w:rsidRPr="00E956CE" w:rsidRDefault="00A335B4" w:rsidP="0083554B">
      <w:pPr>
        <w:pStyle w:val="InstructionsText2"/>
        <w:numPr>
          <w:ilvl w:val="1"/>
          <w:numId w:val="15"/>
        </w:numPr>
        <w:rPr>
          <w:ins w:id="31" w:author="Author"/>
          <w:highlight w:val="yellow"/>
        </w:rPr>
      </w:pPr>
      <w:ins w:id="32" w:author="Author">
        <w:r w:rsidRPr="00245753">
          <w:rPr>
            <w:highlight w:val="yellow"/>
          </w:rPr>
          <w:t xml:space="preserve">‘unused </w:t>
        </w:r>
        <w:r w:rsidRPr="00E956CE">
          <w:rPr>
            <w:highlight w:val="yellow"/>
          </w:rPr>
          <w:t>prior permission amount’ shall mean the amount covered by a prior permission to call, redeem, repay or repurchase own funds instruments in accordance with Articles 78, of Regulation (EU) No 575/2013, or eligible liabilities instruments in accordance with Article 78a of Regulation (EU) No 575/2013, as applicable, to the extent that the reporting entity has not yet used up that amount to call, redeem, repay or repurchase instruments;</w:t>
        </w:r>
      </w:ins>
    </w:p>
    <w:p w14:paraId="228F5767" w14:textId="5130BB81" w:rsidR="00A335B4" w:rsidRPr="00E956CE" w:rsidRDefault="00A335B4" w:rsidP="0083554B">
      <w:pPr>
        <w:pStyle w:val="InstructionsText2"/>
        <w:numPr>
          <w:ilvl w:val="1"/>
          <w:numId w:val="15"/>
        </w:numPr>
        <w:rPr>
          <w:ins w:id="33" w:author="Author"/>
          <w:highlight w:val="yellow"/>
        </w:rPr>
      </w:pPr>
      <w:ins w:id="34" w:author="Author">
        <w:r w:rsidRPr="00E956CE">
          <w:rPr>
            <w:highlight w:val="yellow"/>
          </w:rPr>
          <w:t>‘unused ad hoc permission amount’ shall mean the amount covered by a prior permission to call, redeem, repay or repurchase specific own funds instruments in accordance with Articles 78</w:t>
        </w:r>
        <w:r w:rsidR="001B1864" w:rsidRPr="00E956CE">
          <w:rPr>
            <w:highlight w:val="yellow"/>
          </w:rPr>
          <w:t>(1), first subparagraph,</w:t>
        </w:r>
        <w:r w:rsidRPr="00E956CE">
          <w:rPr>
            <w:highlight w:val="yellow"/>
          </w:rPr>
          <w:t xml:space="preserve"> of Regulation (EU) No 575/2013 in conjunction with </w:t>
        </w:r>
        <w:r w:rsidR="001B1864" w:rsidRPr="00E956CE">
          <w:rPr>
            <w:highlight w:val="yellow"/>
          </w:rPr>
          <w:t xml:space="preserve">Article 28(5) </w:t>
        </w:r>
        <w:r w:rsidR="001B1864" w:rsidRPr="00E956CE">
          <w:rPr>
            <w:rStyle w:val="FormatvorlageInstructionsTabelleText"/>
            <w:rFonts w:ascii="Times New Roman" w:hAnsi="Times New Roman"/>
            <w:sz w:val="24"/>
            <w:highlight w:val="yellow"/>
          </w:rPr>
          <w:t>of Regulation (EU) No 241/2014</w:t>
        </w:r>
        <w:r w:rsidRPr="00E956CE">
          <w:rPr>
            <w:highlight w:val="yellow"/>
          </w:rPr>
          <w:t xml:space="preserve"> or specific eligible liabilities instruments in accordance with Articles 78a of </w:t>
        </w:r>
        <w:r w:rsidRPr="00E956CE">
          <w:rPr>
            <w:highlight w:val="yellow"/>
          </w:rPr>
          <w:lastRenderedPageBreak/>
          <w:t xml:space="preserve">Regulation (EU) No 575/2013 </w:t>
        </w:r>
        <w:r w:rsidRPr="00E956CE">
          <w:rPr>
            <w:rStyle w:val="FormatvorlageInstructionsTabelleText"/>
            <w:rFonts w:ascii="Times New Roman" w:hAnsi="Times New Roman"/>
            <w:sz w:val="24"/>
            <w:highlight w:val="yellow"/>
          </w:rPr>
          <w:t>in conjunction with Article 32b(2) of Regulation (EU) No 241/2014</w:t>
        </w:r>
        <w:r w:rsidRPr="00E956CE">
          <w:rPr>
            <w:highlight w:val="yellow"/>
          </w:rPr>
          <w:t xml:space="preserve">, </w:t>
        </w:r>
        <w:r w:rsidR="001B1864" w:rsidRPr="00E956CE">
          <w:rPr>
            <w:highlight w:val="yellow"/>
          </w:rPr>
          <w:t xml:space="preserve">as applicable, </w:t>
        </w:r>
        <w:r w:rsidRPr="00E956CE">
          <w:rPr>
            <w:highlight w:val="yellow"/>
          </w:rPr>
          <w:t>to the extent that the reporting entity has not yet used up that amount to call, redeem, repay or repurchase</w:t>
        </w:r>
        <w:r w:rsidR="001B1864" w:rsidRPr="00E956CE">
          <w:rPr>
            <w:highlight w:val="yellow"/>
          </w:rPr>
          <w:t xml:space="preserve"> those </w:t>
        </w:r>
        <w:r w:rsidRPr="00E956CE">
          <w:rPr>
            <w:highlight w:val="yellow"/>
          </w:rPr>
          <w:t>instruments</w:t>
        </w:r>
        <w:r w:rsidR="001B1864" w:rsidRPr="00E956CE">
          <w:rPr>
            <w:highlight w:val="yellow"/>
          </w:rPr>
          <w:t>;</w:t>
        </w:r>
      </w:ins>
    </w:p>
    <w:p w14:paraId="2817175F" w14:textId="6102151A" w:rsidR="001B1864" w:rsidRPr="00E956CE" w:rsidRDefault="001B1864" w:rsidP="0083554B">
      <w:pPr>
        <w:pStyle w:val="InstructionsText2"/>
        <w:numPr>
          <w:ilvl w:val="1"/>
          <w:numId w:val="15"/>
        </w:numPr>
        <w:rPr>
          <w:ins w:id="35" w:author="Author"/>
          <w:highlight w:val="yellow"/>
        </w:rPr>
      </w:pPr>
      <w:ins w:id="36" w:author="Author">
        <w:r w:rsidRPr="00E956CE">
          <w:rPr>
            <w:highlight w:val="yellow"/>
          </w:rPr>
          <w:t xml:space="preserve">‘unused general permission amount’ or ‘unused GPP amount’ shall mean the amount covered by a prior permission to call, redeem, repay or repurchase own funds instruments in accordance with Articles 78(1), second subparagraph, of Regulation (EU) No 575/2013 in conjunction with Article 28(3) </w:t>
        </w:r>
        <w:r w:rsidRPr="00E956CE">
          <w:rPr>
            <w:rStyle w:val="FormatvorlageInstructionsTabelleText"/>
            <w:rFonts w:ascii="Times New Roman" w:hAnsi="Times New Roman"/>
            <w:sz w:val="24"/>
            <w:highlight w:val="yellow"/>
          </w:rPr>
          <w:t>of Regulation (EU) No 241/2014,</w:t>
        </w:r>
        <w:r w:rsidRPr="00E956CE">
          <w:rPr>
            <w:highlight w:val="yellow"/>
          </w:rPr>
          <w:t xml:space="preserve"> or eligible liabilities instruments in accordance with Articles 78a of Regulation (EU) No 575/2013 </w:t>
        </w:r>
        <w:r w:rsidRPr="00E956CE">
          <w:rPr>
            <w:rStyle w:val="FormatvorlageInstructionsTabelleText"/>
            <w:rFonts w:ascii="Times New Roman" w:hAnsi="Times New Roman"/>
            <w:sz w:val="24"/>
            <w:highlight w:val="yellow"/>
          </w:rPr>
          <w:t>in conjunction with Article 32b(3) and (5) of Regulation (EU) No 241/2014</w:t>
        </w:r>
        <w:r w:rsidRPr="00E956CE">
          <w:rPr>
            <w:highlight w:val="yellow"/>
          </w:rPr>
          <w:t>, as applicable, to the extent that the reporting entity has not yet used up that amount to call, redeem, repay or repurchase those instruments;</w:t>
        </w:r>
      </w:ins>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rPr>
          <w:lang w:val="en-GB"/>
        </w:rPr>
      </w:pPr>
      <w:bookmarkStart w:id="37" w:name="_Toc264033192"/>
      <w:bookmarkEnd w:id="37"/>
    </w:p>
    <w:p w14:paraId="314229FD" w14:textId="77777777" w:rsidR="00AD3F9D" w:rsidRPr="001562B3" w:rsidRDefault="00AD3F9D" w:rsidP="0083554B">
      <w:pPr>
        <w:pStyle w:val="InstructionsText2"/>
        <w:sectPr w:rsidR="00AD3F9D" w:rsidRPr="001562B3" w:rsidSect="00A801A9">
          <w:headerReference w:type="even" r:id="rId8"/>
          <w:headerReference w:type="default" r:id="rId9"/>
          <w:footerReference w:type="default" r:id="rId10"/>
          <w:headerReference w:type="first" r:id="rId11"/>
          <w:endnotePr>
            <w:numFmt w:val="decimal"/>
          </w:endnotePr>
          <w:pgSz w:w="11906" w:h="16838"/>
          <w:pgMar w:top="1417" w:right="1417" w:bottom="1134" w:left="1417" w:header="708" w:footer="708" w:gutter="0"/>
          <w:cols w:space="708"/>
          <w:rtlGutter/>
          <w:docGrid w:linePitch="360"/>
        </w:sectPr>
      </w:pPr>
    </w:p>
    <w:p w14:paraId="2FB2FFF1" w14:textId="001A0A83" w:rsidR="002648B0" w:rsidRPr="001562B3" w:rsidRDefault="002648B0" w:rsidP="00D64B66">
      <w:pPr>
        <w:pStyle w:val="Heading2"/>
        <w:rPr>
          <w:rFonts w:ascii="Times New Roman" w:hAnsi="Times New Roman"/>
          <w:lang w:val="en-GB"/>
        </w:rPr>
      </w:pPr>
      <w:bookmarkStart w:id="38" w:name="_Toc360188322"/>
      <w:bookmarkStart w:id="39" w:name="_Toc473560870"/>
      <w:bookmarkStart w:id="40" w:name="_Toc45558478"/>
      <w:r w:rsidRPr="001562B3">
        <w:rPr>
          <w:rFonts w:ascii="Times New Roman" w:hAnsi="Times New Roman"/>
          <w:lang w:val="en-GB"/>
        </w:rPr>
        <w:lastRenderedPageBreak/>
        <w:t>PART II: TEMPLATE RELATED INSTRUCTIONS</w:t>
      </w:r>
      <w:bookmarkEnd w:id="38"/>
      <w:bookmarkEnd w:id="39"/>
      <w:bookmarkEnd w:id="40"/>
    </w:p>
    <w:p w14:paraId="011193F3" w14:textId="255CE50E" w:rsidR="002648B0" w:rsidRPr="001562B3" w:rsidRDefault="00F753F4" w:rsidP="00873459">
      <w:pPr>
        <w:pStyle w:val="Numberedtilelevel1"/>
        <w:numPr>
          <w:ilvl w:val="0"/>
          <w:numId w:val="31"/>
        </w:numPr>
      </w:pPr>
      <w:bookmarkStart w:id="41" w:name="_Toc45558479"/>
      <w:r w:rsidRPr="001562B3">
        <w:t xml:space="preserve">Amounts: </w:t>
      </w:r>
      <w:r w:rsidR="001E440D" w:rsidRPr="001562B3">
        <w:t>M 01.00 –</w:t>
      </w:r>
      <w:r w:rsidR="00DB2266" w:rsidRPr="001562B3">
        <w:t>K</w:t>
      </w:r>
      <w:r w:rsidR="002701C8" w:rsidRPr="001562B3">
        <w:t xml:space="preserve">ey metrics </w:t>
      </w:r>
      <w:r w:rsidR="00DB2266" w:rsidRPr="001562B3">
        <w:t>for</w:t>
      </w:r>
      <w:r w:rsidR="002701C8" w:rsidRPr="001562B3">
        <w:t xml:space="preserve"> </w:t>
      </w:r>
      <w:r w:rsidR="00B4591B" w:rsidRPr="001562B3">
        <w:t>MREL and TLAC</w:t>
      </w:r>
      <w:r w:rsidR="001E440D" w:rsidRPr="001562B3">
        <w:t xml:space="preserve"> (KM2)</w:t>
      </w:r>
      <w:bookmarkEnd w:id="41"/>
    </w:p>
    <w:p w14:paraId="33F01D1B" w14:textId="77777777" w:rsidR="00443BEC" w:rsidRPr="001562B3" w:rsidRDefault="00443BEC" w:rsidP="00C271AC">
      <w:pPr>
        <w:pStyle w:val="Numberedtilelevel1"/>
        <w:numPr>
          <w:ilvl w:val="1"/>
          <w:numId w:val="30"/>
        </w:numPr>
      </w:pPr>
      <w:bookmarkStart w:id="42" w:name="_Toc45558480"/>
      <w:r w:rsidRPr="001562B3">
        <w:t>General remarks</w:t>
      </w:r>
      <w:bookmarkEnd w:id="42"/>
    </w:p>
    <w:p w14:paraId="6B3CD7BF" w14:textId="06246238" w:rsidR="00902E77" w:rsidRPr="001562B3" w:rsidRDefault="002701C8" w:rsidP="0083554B">
      <w:pPr>
        <w:pStyle w:val="InstructionsText2"/>
      </w:pPr>
      <w:r w:rsidRPr="001562B3">
        <w:t>T</w:t>
      </w:r>
      <w:r w:rsidR="00902E77" w:rsidRPr="001562B3">
        <w:t xml:space="preserve">he column referring to the Minimum Requirement for own funds and eligible liabilities </w:t>
      </w:r>
      <w:r w:rsidR="00231C4F" w:rsidRPr="001562B3">
        <w:t xml:space="preserve">(MREL) </w:t>
      </w:r>
      <w:r w:rsidR="00902E77" w:rsidRPr="001562B3">
        <w:t xml:space="preserve">shall be filled in by </w:t>
      </w:r>
      <w:r w:rsidR="002C6E63" w:rsidRPr="001562B3">
        <w:t xml:space="preserve">entities </w:t>
      </w:r>
      <w:r w:rsidR="00902E77" w:rsidRPr="001562B3">
        <w:t>that are subject to the minimum requirement for own funds and eligible liabilities in accordance with Article 45</w:t>
      </w:r>
      <w:r w:rsidR="002C6E63" w:rsidRPr="001562B3">
        <w:t>e</w:t>
      </w:r>
      <w:r w:rsidR="00B24942" w:rsidRPr="001562B3">
        <w:t xml:space="preserve"> </w:t>
      </w:r>
      <w:r w:rsidR="00BD4614" w:rsidRPr="001562B3">
        <w:t>of Directive 2014/59/EU</w:t>
      </w:r>
      <w:r w:rsidR="00902E77" w:rsidRPr="001562B3">
        <w:t xml:space="preserve">. Only those entities obliged to comply with the requirement of Articles 92a </w:t>
      </w:r>
      <w:r w:rsidR="00BD4614" w:rsidRPr="001562B3">
        <w:t>of Regulation (EU) No 575/2013</w:t>
      </w:r>
      <w:r w:rsidR="00902E77" w:rsidRPr="001562B3">
        <w:t xml:space="preserve"> shall report items referring to the G-SII requirement for own funds and eligible liabilities</w:t>
      </w:r>
      <w:r w:rsidR="00231C4F" w:rsidRPr="001562B3">
        <w:t xml:space="preserve"> (TLAC)</w:t>
      </w:r>
      <w:r w:rsidR="00902E77" w:rsidRPr="001562B3">
        <w:t>.</w:t>
      </w:r>
    </w:p>
    <w:p w14:paraId="507A7131" w14:textId="63A7BD8F" w:rsidR="00443BEC" w:rsidRPr="001562B3" w:rsidRDefault="00443BEC" w:rsidP="00443BEC">
      <w:pPr>
        <w:pStyle w:val="Numberedtilelevel1"/>
        <w:numPr>
          <w:ilvl w:val="1"/>
          <w:numId w:val="30"/>
        </w:numPr>
      </w:pPr>
      <w:bookmarkStart w:id="43" w:name="_Toc45558481"/>
      <w:r w:rsidRPr="001562B3">
        <w:t xml:space="preserve">Instructions concerning specific </w:t>
      </w:r>
      <w:proofErr w:type="gramStart"/>
      <w:r w:rsidRPr="001562B3">
        <w:t>positions</w:t>
      </w:r>
      <w:bookmarkEnd w:id="43"/>
      <w:proofErr w:type="gramEnd"/>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83554B">
            <w:pPr>
              <w:pStyle w:val="InstructionsText"/>
            </w:pPr>
            <w:r w:rsidRPr="001562B3">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3554B">
            <w:pPr>
              <w:pStyle w:val="InstructionsText"/>
            </w:pPr>
            <w:r w:rsidRPr="001562B3">
              <w:t>Legal references and instructions</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83554B">
            <w:pPr>
              <w:pStyle w:val="InstructionsText"/>
            </w:pPr>
            <w:r w:rsidRPr="001562B3">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Minimum requirement for own funds and eligible liabilities (MREL)</w:t>
            </w:r>
          </w:p>
          <w:p w14:paraId="2AD8D05B" w14:textId="3CD8A827" w:rsidR="00B24942" w:rsidRPr="001562B3" w:rsidRDefault="00B24942" w:rsidP="0083554B">
            <w:pPr>
              <w:pStyle w:val="InstructionsText"/>
            </w:pPr>
            <w:r w:rsidRPr="001562B3">
              <w:rPr>
                <w:rStyle w:val="InstructionsTabelleberschrift"/>
                <w:rFonts w:ascii="Times New Roman" w:hAnsi="Times New Roman"/>
                <w:b w:val="0"/>
                <w:sz w:val="24"/>
                <w:u w:val="none"/>
              </w:rPr>
              <w:t>Article</w:t>
            </w:r>
            <w:r w:rsidR="00631A23" w:rsidRPr="001562B3">
              <w:rPr>
                <w:rStyle w:val="InstructionsTabelleberschrift"/>
                <w:rFonts w:ascii="Times New Roman" w:hAnsi="Times New Roman"/>
                <w:b w:val="0"/>
                <w:sz w:val="24"/>
                <w:u w:val="none"/>
              </w:rPr>
              <w:t>s 45 and</w:t>
            </w:r>
            <w:r w:rsidRPr="001562B3">
              <w:rPr>
                <w:rStyle w:val="InstructionsTabelleberschrift"/>
                <w:rFonts w:ascii="Times New Roman" w:hAnsi="Times New Roman"/>
                <w:b w:val="0"/>
                <w:sz w:val="24"/>
                <w:u w:val="none"/>
              </w:rPr>
              <w:t xml:space="preserve"> 45</w:t>
            </w:r>
            <w:r w:rsidR="00685956" w:rsidRPr="001562B3">
              <w:rPr>
                <w:rStyle w:val="InstructionsTabelleberschrift"/>
                <w:rFonts w:ascii="Times New Roman" w:hAnsi="Times New Roman"/>
                <w:b w:val="0"/>
                <w:sz w:val="24"/>
                <w:u w:val="none"/>
              </w:rPr>
              <w:t>e</w:t>
            </w:r>
            <w:r w:rsidRPr="001562B3">
              <w:rPr>
                <w:rStyle w:val="InstructionsTabelleberschrift"/>
                <w:rFonts w:ascii="Times New Roman" w:hAnsi="Times New Roman"/>
                <w:b w:val="0"/>
                <w:sz w:val="24"/>
                <w:u w:val="none"/>
              </w:rPr>
              <w:t xml:space="preserve"> </w:t>
            </w:r>
            <w:r w:rsidR="00BD4614" w:rsidRPr="001562B3">
              <w:t>of Directive 2014/59/EU</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83554B">
            <w:pPr>
              <w:pStyle w:val="InstructionsText"/>
            </w:pPr>
            <w:r w:rsidRPr="001562B3">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Requirement for own funds and eligible liabilities for G-SIIs (TLAC)</w:t>
            </w:r>
          </w:p>
          <w:p w14:paraId="3CB88656" w14:textId="5EB7C7A4" w:rsidR="00B24942" w:rsidRPr="001562B3" w:rsidRDefault="00B24942"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Article 92a </w:t>
            </w:r>
            <w:r w:rsidR="00BD4614" w:rsidRPr="001562B3">
              <w:t>of Regulation (EU) No 575/2013</w:t>
            </w:r>
          </w:p>
        </w:tc>
      </w:tr>
    </w:tbl>
    <w:p w14:paraId="131E3F94" w14:textId="2091667C" w:rsidR="00FF0E1F" w:rsidRPr="001562B3" w:rsidRDefault="00FF0E1F" w:rsidP="0083554B">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3554B">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Row</w:t>
            </w:r>
          </w:p>
        </w:tc>
        <w:tc>
          <w:tcPr>
            <w:tcW w:w="7620" w:type="dxa"/>
            <w:shd w:val="clear" w:color="auto" w:fill="D9D9D9"/>
          </w:tcPr>
          <w:p w14:paraId="40ACB4D4" w14:textId="77777777" w:rsidR="00482729" w:rsidRPr="001562B3" w:rsidRDefault="00482729" w:rsidP="0083554B">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Legal references and instructions</w:t>
            </w:r>
          </w:p>
        </w:tc>
      </w:tr>
      <w:tr w:rsidR="00482729" w:rsidRPr="001562B3" w14:paraId="10EE241B" w14:textId="77777777" w:rsidTr="00482729">
        <w:tc>
          <w:tcPr>
            <w:tcW w:w="1129" w:type="dxa"/>
          </w:tcPr>
          <w:p w14:paraId="02D860CF" w14:textId="09C9E02C" w:rsidR="00482729" w:rsidRPr="001562B3" w:rsidRDefault="00482729"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0100 - 01</w:t>
            </w:r>
            <w:r w:rsidR="00DE1B16"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tcPr>
          <w:p w14:paraId="420690CF" w14:textId="4B72D8DC" w:rsidR="00482729" w:rsidRPr="001562B3" w:rsidRDefault="00D61796" w:rsidP="0083554B">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Total risk exposure amount</w:t>
            </w:r>
            <w:r w:rsidR="007C3317" w:rsidRPr="001562B3">
              <w:rPr>
                <w:rStyle w:val="InstructionsTabelleberschrift"/>
                <w:rFonts w:ascii="Times New Roman" w:hAnsi="Times New Roman"/>
                <w:sz w:val="24"/>
              </w:rPr>
              <w:t xml:space="preserve"> and </w:t>
            </w:r>
            <w:r w:rsidR="00482729" w:rsidRPr="001562B3">
              <w:rPr>
                <w:rStyle w:val="InstructionsTabelleberschrift"/>
                <w:rFonts w:ascii="Times New Roman" w:hAnsi="Times New Roman"/>
                <w:sz w:val="24"/>
              </w:rPr>
              <w:t>total exposure measure</w:t>
            </w:r>
            <w:r w:rsidRPr="001562B3">
              <w:rPr>
                <w:rStyle w:val="InstructionsTabelleberschrift"/>
                <w:rFonts w:ascii="Times New Roman" w:hAnsi="Times New Roman"/>
                <w:sz w:val="24"/>
              </w:rPr>
              <w:t xml:space="preserve"> </w:t>
            </w:r>
          </w:p>
        </w:tc>
      </w:tr>
      <w:tr w:rsidR="00482729" w:rsidRPr="001562B3" w14:paraId="4ABF163D" w14:textId="77777777" w:rsidTr="00482729">
        <w:tc>
          <w:tcPr>
            <w:tcW w:w="1129" w:type="dxa"/>
          </w:tcPr>
          <w:p w14:paraId="1AEBCE31" w14:textId="77777777" w:rsidR="00482729" w:rsidRPr="001562B3" w:rsidRDefault="00482729"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Total risk exposure amount (TREA)</w:t>
            </w:r>
          </w:p>
          <w:p w14:paraId="2DCC2520" w14:textId="7E229F57" w:rsidR="00EB663A" w:rsidRPr="001562B3" w:rsidRDefault="00740250" w:rsidP="00740250">
            <w:pPr>
              <w:rPr>
                <w:rStyle w:val="FormatvorlageInstructionsTabelleText"/>
                <w:rFonts w:ascii="Times New Roman" w:hAnsi="Times New Roman"/>
                <w:sz w:val="24"/>
                <w:lang w:eastAsia="de-DE"/>
              </w:rPr>
            </w:pPr>
            <w:del w:id="44" w:author="Author">
              <w:r w:rsidRPr="001562B3" w:rsidDel="005A2E2D">
                <w:rPr>
                  <w:rStyle w:val="FormatvorlageInstructionsTabelleText"/>
                  <w:rFonts w:ascii="Times New Roman" w:hAnsi="Times New Roman"/>
                  <w:sz w:val="24"/>
                  <w:lang w:eastAsia="de-DE"/>
                </w:rPr>
                <w:delText xml:space="preserve">Point (a) of </w:delText>
              </w:r>
            </w:del>
            <w:r w:rsidR="00833ACC" w:rsidRPr="001562B3">
              <w:rPr>
                <w:rStyle w:val="FormatvorlageInstructionsTabelleText"/>
                <w:rFonts w:ascii="Times New Roman" w:hAnsi="Times New Roman"/>
                <w:sz w:val="24"/>
                <w:lang w:eastAsia="de-DE"/>
              </w:rPr>
              <w:t>Article 45(2)</w:t>
            </w:r>
            <w:ins w:id="45" w:author="Author">
              <w:r w:rsidR="005A2E2D">
                <w:rPr>
                  <w:rStyle w:val="FormatvorlageInstructionsTabelleText"/>
                  <w:rFonts w:ascii="Times New Roman" w:hAnsi="Times New Roman"/>
                  <w:sz w:val="24"/>
                  <w:lang w:eastAsia="de-DE"/>
                </w:rPr>
                <w:t>, p</w:t>
              </w:r>
              <w:r w:rsidR="005A2E2D" w:rsidRPr="001562B3">
                <w:rPr>
                  <w:rStyle w:val="FormatvorlageInstructionsTabelleText"/>
                  <w:rFonts w:ascii="Times New Roman" w:hAnsi="Times New Roman"/>
                  <w:sz w:val="24"/>
                  <w:lang w:eastAsia="de-DE"/>
                </w:rPr>
                <w:t>oint (a)</w:t>
              </w:r>
              <w:r w:rsidR="005A2E2D">
                <w:rPr>
                  <w:rStyle w:val="FormatvorlageInstructionsTabelleText"/>
                  <w:rFonts w:ascii="Times New Roman" w:hAnsi="Times New Roman"/>
                  <w:sz w:val="24"/>
                  <w:lang w:eastAsia="de-DE"/>
                </w:rPr>
                <w:t xml:space="preserve">, </w:t>
              </w:r>
            </w:ins>
            <w:del w:id="46" w:author="Author">
              <w:r w:rsidR="00833ACC" w:rsidRPr="001562B3" w:rsidDel="005A2E2D">
                <w:rPr>
                  <w:rStyle w:val="FormatvorlageInstructionsTabelleText"/>
                  <w:rFonts w:ascii="Times New Roman" w:hAnsi="Times New Roman"/>
                  <w:sz w:val="24"/>
                  <w:lang w:eastAsia="de-DE"/>
                </w:rPr>
                <w:delText xml:space="preserve"> </w:delText>
              </w:r>
            </w:del>
            <w:r w:rsidR="00BD4614" w:rsidRPr="001562B3">
              <w:rPr>
                <w:rStyle w:val="FormatvorlageInstructionsTabelleText"/>
                <w:rFonts w:ascii="Times New Roman" w:hAnsi="Times New Roman"/>
                <w:sz w:val="24"/>
                <w:lang w:eastAsia="de-DE"/>
              </w:rPr>
              <w:t>of Directive 2014/59/EU</w:t>
            </w:r>
            <w:r w:rsidR="00833ACC" w:rsidRPr="001562B3">
              <w:rPr>
                <w:rStyle w:val="FormatvorlageInstructionsTabelleText"/>
                <w:rFonts w:ascii="Times New Roman" w:hAnsi="Times New Roman"/>
                <w:sz w:val="24"/>
                <w:lang w:eastAsia="de-DE"/>
              </w:rPr>
              <w:t xml:space="preserve">, </w:t>
            </w:r>
            <w:r w:rsidR="00482729" w:rsidRPr="001562B3">
              <w:rPr>
                <w:rStyle w:val="FormatvorlageInstructionsTabelleText"/>
                <w:rFonts w:ascii="Times New Roman" w:hAnsi="Times New Roman"/>
                <w:sz w:val="24"/>
                <w:lang w:eastAsia="de-DE"/>
              </w:rPr>
              <w:t xml:space="preserve">Article 92(3) </w:t>
            </w:r>
            <w:r w:rsidR="00BD4614" w:rsidRPr="001562B3">
              <w:rPr>
                <w:rStyle w:val="FormatvorlageInstructionsTabelleText"/>
                <w:rFonts w:ascii="Times New Roman" w:hAnsi="Times New Roman"/>
                <w:sz w:val="24"/>
                <w:lang w:eastAsia="de-DE"/>
              </w:rPr>
              <w:t>of Regulation (EU) No 575/2013</w:t>
            </w:r>
            <w:r w:rsidR="009D2B1C">
              <w:rPr>
                <w:rStyle w:val="FormatvorlageInstructionsTabelleText"/>
                <w:rFonts w:ascii="Times New Roman" w:hAnsi="Times New Roman"/>
                <w:sz w:val="24"/>
                <w:lang w:eastAsia="de-DE"/>
              </w:rPr>
              <w:t>.</w:t>
            </w:r>
          </w:p>
          <w:p w14:paraId="59BD35A0" w14:textId="6FD46776" w:rsidR="00482729" w:rsidRPr="001562B3" w:rsidRDefault="00EB663A" w:rsidP="00454476">
            <w:pPr>
              <w:rPr>
                <w:rStyle w:val="FormatvorlageInstructionsTabelleText"/>
                <w:rFonts w:ascii="Times New Roman" w:hAnsi="Times New Roman"/>
                <w:sz w:val="24"/>
              </w:rPr>
            </w:pPr>
            <w:r w:rsidRPr="001562B3">
              <w:rPr>
                <w:rStyle w:val="FormatvorlageInstructionsTabelleText"/>
                <w:rFonts w:ascii="Times New Roman" w:hAnsi="Times New Roman"/>
                <w:sz w:val="24"/>
                <w:lang w:eastAsia="de-DE"/>
              </w:rPr>
              <w:t xml:space="preserve">The total risk exposure amount reported in this row shall be the total risk exposure amount which is the basis for compliance with the requirements of Article 45 </w:t>
            </w:r>
            <w:r w:rsidR="00454476" w:rsidRPr="001562B3">
              <w:rPr>
                <w:rStyle w:val="FormatvorlageInstructionsTabelleText"/>
                <w:rFonts w:ascii="Times New Roman" w:hAnsi="Times New Roman"/>
                <w:sz w:val="24"/>
                <w:lang w:eastAsia="de-DE"/>
              </w:rPr>
              <w:t>of Directive 2014/59/EU or</w:t>
            </w:r>
            <w:r w:rsidRPr="001562B3">
              <w:rPr>
                <w:rStyle w:val="FormatvorlageInstructionsTabelleText"/>
                <w:rFonts w:ascii="Times New Roman" w:hAnsi="Times New Roman"/>
                <w:sz w:val="24"/>
                <w:lang w:eastAsia="de-DE"/>
              </w:rPr>
              <w:t xml:space="preserve"> Article 92a </w:t>
            </w:r>
            <w:r w:rsidR="00454476"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as applicable.</w:t>
            </w:r>
          </w:p>
        </w:tc>
      </w:tr>
      <w:tr w:rsidR="00482729" w:rsidRPr="001562B3" w14:paraId="3AD21AA0" w14:textId="77777777" w:rsidTr="00482729">
        <w:tc>
          <w:tcPr>
            <w:tcW w:w="1129" w:type="dxa"/>
          </w:tcPr>
          <w:p w14:paraId="1FC4F735" w14:textId="77777777" w:rsidR="00482729" w:rsidRPr="001562B3" w:rsidRDefault="00482729"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Total exposure measure</w:t>
            </w:r>
            <w:r w:rsidR="009D2B1C">
              <w:rPr>
                <w:rStyle w:val="InstructionsTabelleberschrift"/>
                <w:rFonts w:ascii="Times New Roman" w:hAnsi="Times New Roman"/>
                <w:sz w:val="24"/>
              </w:rPr>
              <w:t xml:space="preserve"> (TEM)</w:t>
            </w:r>
          </w:p>
          <w:p w14:paraId="1A7F5C6F" w14:textId="04014C1D" w:rsidR="00482729" w:rsidRPr="001562B3" w:rsidRDefault="00740250" w:rsidP="00740250">
            <w:pPr>
              <w:rPr>
                <w:rStyle w:val="FormatvorlageInstructionsTabelleText"/>
                <w:rFonts w:ascii="Times New Roman" w:hAnsi="Times New Roman"/>
                <w:sz w:val="24"/>
                <w:lang w:eastAsia="de-DE"/>
              </w:rPr>
            </w:pPr>
            <w:del w:id="47" w:author="Author">
              <w:r w:rsidRPr="001562B3" w:rsidDel="005A2E2D">
                <w:rPr>
                  <w:rStyle w:val="FormatvorlageInstructionsTabelleText"/>
                  <w:rFonts w:ascii="Times New Roman" w:hAnsi="Times New Roman"/>
                  <w:sz w:val="24"/>
                  <w:lang w:eastAsia="de-DE"/>
                </w:rPr>
                <w:delText xml:space="preserve">Point (b) of </w:delText>
              </w:r>
            </w:del>
            <w:r w:rsidR="00833ACC" w:rsidRPr="001562B3">
              <w:rPr>
                <w:rStyle w:val="FormatvorlageInstructionsTabelleText"/>
                <w:rFonts w:ascii="Times New Roman" w:hAnsi="Times New Roman"/>
                <w:sz w:val="24"/>
                <w:lang w:eastAsia="de-DE"/>
              </w:rPr>
              <w:t>Article 45(2)</w:t>
            </w:r>
            <w:ins w:id="48" w:author="Author">
              <w:r w:rsidR="005A2E2D">
                <w:rPr>
                  <w:rStyle w:val="FormatvorlageInstructionsTabelleText"/>
                  <w:rFonts w:ascii="Times New Roman" w:hAnsi="Times New Roman"/>
                  <w:sz w:val="24"/>
                  <w:lang w:eastAsia="de-DE"/>
                </w:rPr>
                <w:t>, p</w:t>
              </w:r>
              <w:r w:rsidR="005A2E2D" w:rsidRPr="001562B3">
                <w:rPr>
                  <w:rStyle w:val="FormatvorlageInstructionsTabelleText"/>
                  <w:rFonts w:ascii="Times New Roman" w:hAnsi="Times New Roman"/>
                  <w:sz w:val="24"/>
                  <w:lang w:eastAsia="de-DE"/>
                </w:rPr>
                <w:t>oint (b)</w:t>
              </w:r>
              <w:r w:rsidR="005A2E2D">
                <w:rPr>
                  <w:rStyle w:val="FormatvorlageInstructionsTabelleText"/>
                  <w:rFonts w:ascii="Times New Roman" w:hAnsi="Times New Roman"/>
                  <w:sz w:val="24"/>
                  <w:lang w:eastAsia="de-DE"/>
                </w:rPr>
                <w:t>,</w:t>
              </w:r>
            </w:ins>
            <w:r w:rsidR="00833ACC" w:rsidRPr="001562B3">
              <w:rPr>
                <w:rStyle w:val="FormatvorlageInstructionsTabelleText"/>
                <w:rFonts w:ascii="Times New Roman" w:hAnsi="Times New Roman"/>
                <w:sz w:val="24"/>
                <w:lang w:eastAsia="de-DE"/>
              </w:rPr>
              <w:t xml:space="preserve"> </w:t>
            </w:r>
            <w:r w:rsidR="00454476" w:rsidRPr="001562B3">
              <w:rPr>
                <w:rStyle w:val="FormatvorlageInstructionsTabelleText"/>
                <w:rFonts w:ascii="Times New Roman" w:hAnsi="Times New Roman"/>
                <w:sz w:val="24"/>
                <w:lang w:eastAsia="de-DE"/>
              </w:rPr>
              <w:t>of Directive 2014/59/EU</w:t>
            </w:r>
            <w:r w:rsidR="00833ACC" w:rsidRPr="001562B3">
              <w:rPr>
                <w:rStyle w:val="FormatvorlageInstructionsTabelleText"/>
                <w:rFonts w:ascii="Times New Roman" w:hAnsi="Times New Roman"/>
                <w:sz w:val="24"/>
                <w:lang w:eastAsia="de-DE"/>
              </w:rPr>
              <w:t xml:space="preserve">, </w:t>
            </w:r>
            <w:r w:rsidR="00482729" w:rsidRPr="001562B3">
              <w:rPr>
                <w:rStyle w:val="FormatvorlageInstructionsTabelleText"/>
                <w:rFonts w:ascii="Times New Roman" w:hAnsi="Times New Roman"/>
                <w:sz w:val="24"/>
                <w:lang w:eastAsia="de-DE"/>
              </w:rPr>
              <w:t xml:space="preserve">Articles 429(4) and 429a </w:t>
            </w:r>
            <w:r w:rsidR="00454476" w:rsidRPr="001562B3">
              <w:rPr>
                <w:rStyle w:val="FormatvorlageInstructionsTabelleText"/>
                <w:rFonts w:ascii="Times New Roman" w:hAnsi="Times New Roman"/>
                <w:sz w:val="24"/>
                <w:lang w:eastAsia="de-DE"/>
              </w:rPr>
              <w:t>of Regulation (EU) No 575/2013</w:t>
            </w:r>
            <w:r w:rsidR="00482729" w:rsidRPr="001562B3">
              <w:rPr>
                <w:rStyle w:val="FormatvorlageInstructionsTabelleText"/>
                <w:rFonts w:ascii="Times New Roman" w:hAnsi="Times New Roman"/>
                <w:sz w:val="24"/>
                <w:lang w:eastAsia="de-DE"/>
              </w:rPr>
              <w:t>.</w:t>
            </w:r>
          </w:p>
          <w:p w14:paraId="27EFEFE0" w14:textId="3256C09C" w:rsidR="00EB663A" w:rsidRPr="001562B3" w:rsidRDefault="00EB663A" w:rsidP="00454476">
            <w:pPr>
              <w:rPr>
                <w:rStyle w:val="FormatvorlageInstructionsTabelleText"/>
                <w:rFonts w:ascii="Times New Roman" w:hAnsi="Times New Roman"/>
                <w:sz w:val="24"/>
              </w:rPr>
            </w:pPr>
            <w:r w:rsidRPr="001562B3">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454476" w:rsidRPr="001562B3">
              <w:rPr>
                <w:rStyle w:val="FormatvorlageInstructionsTabelleText"/>
                <w:rFonts w:ascii="Times New Roman" w:hAnsi="Times New Roman"/>
                <w:sz w:val="24"/>
                <w:lang w:eastAsia="de-DE"/>
              </w:rPr>
              <w:t>of Directive 2014/59/EU or</w:t>
            </w:r>
            <w:r w:rsidRPr="001562B3">
              <w:rPr>
                <w:rStyle w:val="FormatvorlageInstructionsTabelleText"/>
                <w:rFonts w:ascii="Times New Roman" w:hAnsi="Times New Roman"/>
                <w:sz w:val="24"/>
                <w:lang w:eastAsia="de-DE"/>
              </w:rPr>
              <w:t xml:space="preserve"> Article 92a </w:t>
            </w:r>
            <w:r w:rsidR="00454476"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as applicable.</w:t>
            </w:r>
          </w:p>
        </w:tc>
      </w:tr>
      <w:tr w:rsidR="00833ACC" w:rsidRPr="001562B3" w14:paraId="5ACF39FB" w14:textId="77777777" w:rsidTr="00482729">
        <w:tc>
          <w:tcPr>
            <w:tcW w:w="1129" w:type="dxa"/>
          </w:tcPr>
          <w:p w14:paraId="1A555FC6" w14:textId="6E8FDEAE" w:rsidR="00833ACC" w:rsidRPr="001562B3" w:rsidRDefault="00833AC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0200 - </w:t>
            </w:r>
            <w:r w:rsidR="00505FD3" w:rsidRPr="001562B3">
              <w:rPr>
                <w:rStyle w:val="FormatvorlageInstructionsTabelleText"/>
                <w:rFonts w:ascii="Times New Roman" w:hAnsi="Times New Roman"/>
                <w:sz w:val="24"/>
              </w:rPr>
              <w:t>0230</w:t>
            </w:r>
          </w:p>
        </w:tc>
        <w:tc>
          <w:tcPr>
            <w:tcW w:w="7620" w:type="dxa"/>
          </w:tcPr>
          <w:p w14:paraId="5847F001" w14:textId="7DB76AE6" w:rsidR="00833ACC" w:rsidRPr="001562B3" w:rsidRDefault="00833ACC"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Own funds and eligible liabilities</w:t>
            </w:r>
          </w:p>
        </w:tc>
      </w:tr>
      <w:tr w:rsidR="00833ACC" w:rsidRPr="001562B3" w14:paraId="56610C42" w14:textId="77777777" w:rsidTr="00482729">
        <w:tc>
          <w:tcPr>
            <w:tcW w:w="1129" w:type="dxa"/>
          </w:tcPr>
          <w:p w14:paraId="20C9006A" w14:textId="4D78796C" w:rsidR="00833ACC" w:rsidRPr="001562B3" w:rsidRDefault="00833AC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Own funds and eligible liabilities</w:t>
            </w:r>
          </w:p>
          <w:p w14:paraId="23602173" w14:textId="13A6C1A6" w:rsidR="00014A29" w:rsidRPr="001562B3" w:rsidRDefault="00014A29" w:rsidP="00833ACC">
            <w:pPr>
              <w:rPr>
                <w:rStyle w:val="FormatvorlageInstructionsTabelleText"/>
                <w:rFonts w:ascii="Times New Roman" w:hAnsi="Times New Roman"/>
                <w:i/>
                <w:sz w:val="24"/>
                <w:lang w:eastAsia="de-DE"/>
              </w:rPr>
            </w:pPr>
            <w:r w:rsidRPr="001562B3">
              <w:rPr>
                <w:rStyle w:val="FormatvorlageInstructionsTabelleText"/>
                <w:rFonts w:ascii="Times New Roman" w:hAnsi="Times New Roman"/>
                <w:i/>
                <w:sz w:val="24"/>
                <w:lang w:eastAsia="de-DE"/>
              </w:rPr>
              <w:t>MREL</w:t>
            </w:r>
          </w:p>
          <w:p w14:paraId="5BB19EC3" w14:textId="6EEA08CA" w:rsidR="00833ACC" w:rsidRPr="001562B3" w:rsidRDefault="00833ACC" w:rsidP="00833ACC">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lastRenderedPageBreak/>
              <w:t>The amount of own funds and eligible liabilities counting towards MREL shall be</w:t>
            </w:r>
            <w:r w:rsidR="00CC7A43" w:rsidRPr="001562B3">
              <w:rPr>
                <w:rStyle w:val="FormatvorlageInstructionsTabelleText"/>
                <w:rFonts w:ascii="Times New Roman" w:hAnsi="Times New Roman"/>
                <w:sz w:val="24"/>
                <w:lang w:eastAsia="de-DE"/>
              </w:rPr>
              <w:t xml:space="preserve"> reported as</w:t>
            </w:r>
            <w:r w:rsidRPr="001562B3">
              <w:rPr>
                <w:rStyle w:val="FormatvorlageInstructionsTabelleText"/>
                <w:rFonts w:ascii="Times New Roman" w:hAnsi="Times New Roman"/>
                <w:sz w:val="24"/>
                <w:lang w:eastAsia="de-DE"/>
              </w:rPr>
              <w:t xml:space="preserve"> the sum of</w:t>
            </w:r>
            <w:r w:rsidR="00406456" w:rsidRPr="001562B3">
              <w:rPr>
                <w:rStyle w:val="FormatvorlageInstructionsTabelleText"/>
                <w:rFonts w:ascii="Times New Roman" w:hAnsi="Times New Roman"/>
                <w:sz w:val="24"/>
                <w:lang w:eastAsia="de-DE"/>
              </w:rPr>
              <w:t>:</w:t>
            </w:r>
          </w:p>
          <w:p w14:paraId="48247D2D" w14:textId="6C88BA6A" w:rsidR="00833ACC" w:rsidRPr="001562B3" w:rsidRDefault="00833ACC" w:rsidP="00454476">
            <w:pPr>
              <w:pStyle w:val="ListParagraph"/>
              <w:numPr>
                <w:ilvl w:val="0"/>
                <w:numId w:val="20"/>
              </w:num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own funds </w:t>
            </w:r>
            <w:r w:rsidR="00454476" w:rsidRPr="001562B3">
              <w:rPr>
                <w:rStyle w:val="FormatvorlageInstructionsTabelleText"/>
                <w:rFonts w:ascii="Times New Roman" w:hAnsi="Times New Roman"/>
                <w:sz w:val="24"/>
                <w:lang w:eastAsia="de-DE"/>
              </w:rPr>
              <w:t>as defined in</w:t>
            </w:r>
            <w:r w:rsidRPr="001562B3">
              <w:rPr>
                <w:rStyle w:val="FormatvorlageInstructionsTabelleText"/>
                <w:rFonts w:ascii="Times New Roman" w:hAnsi="Times New Roman"/>
                <w:sz w:val="24"/>
                <w:lang w:eastAsia="de-DE"/>
              </w:rPr>
              <w:t xml:space="preserve"> </w:t>
            </w:r>
            <w:del w:id="49" w:author="Author">
              <w:r w:rsidR="00740250" w:rsidRPr="001562B3" w:rsidDel="005A2E2D">
                <w:rPr>
                  <w:rStyle w:val="FormatvorlageInstructionsTabelleText"/>
                  <w:rFonts w:ascii="Times New Roman" w:hAnsi="Times New Roman"/>
                  <w:sz w:val="24"/>
                  <w:lang w:eastAsia="de-DE"/>
                </w:rPr>
                <w:delText xml:space="preserve">point (118) of </w:delText>
              </w:r>
            </w:del>
            <w:r w:rsidRPr="001562B3">
              <w:rPr>
                <w:rStyle w:val="FormatvorlageInstructionsTabelleText"/>
                <w:rFonts w:ascii="Times New Roman" w:hAnsi="Times New Roman"/>
                <w:sz w:val="24"/>
                <w:lang w:eastAsia="de-DE"/>
              </w:rPr>
              <w:t>Article</w:t>
            </w:r>
            <w:r w:rsidR="00C74C49" w:rsidRPr="001562B3">
              <w:rPr>
                <w:rStyle w:val="FormatvorlageInstructionsTabelleText"/>
                <w:rFonts w:ascii="Times New Roman" w:hAnsi="Times New Roman"/>
                <w:sz w:val="24"/>
                <w:lang w:eastAsia="de-DE"/>
              </w:rPr>
              <w:t xml:space="preserve"> 4(1)</w:t>
            </w:r>
            <w:ins w:id="50" w:author="Author">
              <w:r w:rsidR="005A2E2D">
                <w:rPr>
                  <w:rStyle w:val="FormatvorlageInstructionsTabelleText"/>
                  <w:rFonts w:ascii="Times New Roman" w:hAnsi="Times New Roman"/>
                  <w:sz w:val="24"/>
                  <w:lang w:eastAsia="de-DE"/>
                </w:rPr>
                <w:t>,</w:t>
              </w:r>
              <w:r w:rsidR="005A2E2D" w:rsidRPr="001562B3">
                <w:rPr>
                  <w:rStyle w:val="FormatvorlageInstructionsTabelleText"/>
                  <w:rFonts w:ascii="Times New Roman" w:hAnsi="Times New Roman"/>
                  <w:sz w:val="24"/>
                  <w:lang w:eastAsia="de-DE"/>
                </w:rPr>
                <w:t xml:space="preserve"> point (118)</w:t>
              </w:r>
              <w:r w:rsidR="005A2E2D">
                <w:rPr>
                  <w:rStyle w:val="FormatvorlageInstructionsTabelleText"/>
                  <w:rFonts w:ascii="Times New Roman" w:hAnsi="Times New Roman"/>
                  <w:sz w:val="24"/>
                  <w:lang w:eastAsia="de-DE"/>
                </w:rPr>
                <w:t xml:space="preserve">, </w:t>
              </w:r>
            </w:ins>
            <w:del w:id="51" w:author="Author">
              <w:r w:rsidRPr="001562B3" w:rsidDel="005A2E2D">
                <w:rPr>
                  <w:rStyle w:val="FormatvorlageInstructionsTabelleText"/>
                  <w:rFonts w:ascii="Times New Roman" w:hAnsi="Times New Roman"/>
                  <w:sz w:val="24"/>
                  <w:lang w:eastAsia="de-DE"/>
                </w:rPr>
                <w:delText xml:space="preserve"> </w:delText>
              </w:r>
            </w:del>
            <w:r w:rsidR="00C74C49" w:rsidRPr="001562B3">
              <w:rPr>
                <w:rStyle w:val="FormatvorlageInstructionsTabelleText"/>
                <w:rFonts w:ascii="Times New Roman" w:hAnsi="Times New Roman"/>
                <w:sz w:val="24"/>
                <w:lang w:eastAsia="de-DE"/>
              </w:rPr>
              <w:t xml:space="preserve">and </w:t>
            </w:r>
            <w:r w:rsidR="00740250" w:rsidRPr="001562B3">
              <w:rPr>
                <w:rStyle w:val="FormatvorlageInstructionsTabelleText"/>
                <w:rFonts w:ascii="Times New Roman" w:hAnsi="Times New Roman"/>
                <w:sz w:val="24"/>
                <w:lang w:eastAsia="de-DE"/>
              </w:rPr>
              <w:t xml:space="preserve">Article </w:t>
            </w:r>
            <w:r w:rsidRPr="001562B3">
              <w:rPr>
                <w:rStyle w:val="FormatvorlageInstructionsTabelleText"/>
                <w:rFonts w:ascii="Times New Roman" w:hAnsi="Times New Roman"/>
                <w:sz w:val="24"/>
                <w:lang w:eastAsia="de-DE"/>
              </w:rPr>
              <w:t xml:space="preserve">72 </w:t>
            </w:r>
            <w:r w:rsidR="00454476" w:rsidRPr="001562B3">
              <w:rPr>
                <w:rStyle w:val="FormatvorlageInstructionsTabelleText"/>
                <w:rFonts w:ascii="Times New Roman" w:hAnsi="Times New Roman"/>
                <w:sz w:val="24"/>
                <w:lang w:eastAsia="de-DE"/>
              </w:rPr>
              <w:t xml:space="preserve">of Regulation (EU) No </w:t>
            </w:r>
            <w:proofErr w:type="gramStart"/>
            <w:r w:rsidR="00454476" w:rsidRPr="001562B3">
              <w:rPr>
                <w:rStyle w:val="FormatvorlageInstructionsTabelleText"/>
                <w:rFonts w:ascii="Times New Roman" w:hAnsi="Times New Roman"/>
                <w:sz w:val="24"/>
                <w:lang w:eastAsia="de-DE"/>
              </w:rPr>
              <w:t>575/2013;</w:t>
            </w:r>
            <w:proofErr w:type="gramEnd"/>
            <w:r w:rsidRPr="001562B3">
              <w:rPr>
                <w:rStyle w:val="FormatvorlageInstructionsTabelleText"/>
                <w:rFonts w:ascii="Times New Roman" w:hAnsi="Times New Roman"/>
                <w:sz w:val="24"/>
                <w:lang w:eastAsia="de-DE"/>
              </w:rPr>
              <w:t xml:space="preserve"> </w:t>
            </w:r>
          </w:p>
          <w:p w14:paraId="4562E31B" w14:textId="7C242D2E"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sidRPr="001562B3">
              <w:rPr>
                <w:rStyle w:val="FormatvorlageInstructionsTabelleText"/>
                <w:rFonts w:ascii="Times New Roman" w:hAnsi="Times New Roman"/>
                <w:sz w:val="24"/>
                <w:lang w:eastAsia="de-DE"/>
              </w:rPr>
              <w:t xml:space="preserve">eligible </w:t>
            </w:r>
            <w:r w:rsidR="00833ACC" w:rsidRPr="001562B3">
              <w:rPr>
                <w:rStyle w:val="FormatvorlageInstructionsTabelleText"/>
                <w:rFonts w:ascii="Times New Roman" w:hAnsi="Times New Roman"/>
                <w:sz w:val="24"/>
                <w:lang w:eastAsia="de-DE"/>
              </w:rPr>
              <w:t xml:space="preserve">liabilities </w:t>
            </w:r>
            <w:r w:rsidR="00DE3106" w:rsidRPr="001562B3">
              <w:rPr>
                <w:rStyle w:val="FormatvorlageInstructionsTabelleText"/>
                <w:rFonts w:ascii="Times New Roman" w:hAnsi="Times New Roman"/>
                <w:sz w:val="24"/>
                <w:lang w:eastAsia="de-DE"/>
              </w:rPr>
              <w:t xml:space="preserve">as defined in </w:t>
            </w:r>
            <w:del w:id="52" w:author="Author">
              <w:r w:rsidR="00DE3106" w:rsidRPr="001562B3" w:rsidDel="005A2E2D">
                <w:rPr>
                  <w:rStyle w:val="FormatvorlageInstructionsTabelleText"/>
                  <w:rFonts w:ascii="Times New Roman" w:hAnsi="Times New Roman"/>
                  <w:sz w:val="24"/>
                  <w:lang w:eastAsia="de-DE"/>
                </w:rPr>
                <w:delText xml:space="preserve">point (71a) of </w:delText>
              </w:r>
            </w:del>
            <w:r w:rsidR="00DE3106" w:rsidRPr="001562B3">
              <w:rPr>
                <w:rStyle w:val="FormatvorlageInstructionsTabelleText"/>
                <w:rFonts w:ascii="Times New Roman" w:hAnsi="Times New Roman"/>
                <w:sz w:val="24"/>
                <w:lang w:eastAsia="de-DE"/>
              </w:rPr>
              <w:t>Article 2(1)</w:t>
            </w:r>
            <w:ins w:id="53" w:author="Author">
              <w:r w:rsidR="005A2E2D">
                <w:rPr>
                  <w:rStyle w:val="FormatvorlageInstructionsTabelleText"/>
                  <w:rFonts w:ascii="Times New Roman" w:hAnsi="Times New Roman"/>
                  <w:sz w:val="24"/>
                  <w:lang w:eastAsia="de-DE"/>
                </w:rPr>
                <w:t>,</w:t>
              </w:r>
              <w:r w:rsidR="005A2E2D" w:rsidRPr="001562B3">
                <w:rPr>
                  <w:rStyle w:val="FormatvorlageInstructionsTabelleText"/>
                  <w:rFonts w:ascii="Times New Roman" w:hAnsi="Times New Roman"/>
                  <w:sz w:val="24"/>
                  <w:lang w:eastAsia="de-DE"/>
                </w:rPr>
                <w:t xml:space="preserve"> point (71a)</w:t>
              </w:r>
              <w:r w:rsidR="005A2E2D">
                <w:rPr>
                  <w:rStyle w:val="FormatvorlageInstructionsTabelleText"/>
                  <w:rFonts w:ascii="Times New Roman" w:hAnsi="Times New Roman"/>
                  <w:sz w:val="24"/>
                  <w:lang w:eastAsia="de-DE"/>
                </w:rPr>
                <w:t>,</w:t>
              </w:r>
            </w:ins>
            <w:r w:rsidR="00833ACC" w:rsidRPr="001562B3">
              <w:rPr>
                <w:rStyle w:val="FormatvorlageInstructionsTabelleText"/>
                <w:rFonts w:ascii="Times New Roman" w:hAnsi="Times New Roman"/>
                <w:sz w:val="24"/>
                <w:lang w:eastAsia="de-DE"/>
              </w:rPr>
              <w:t xml:space="preserve"> </w:t>
            </w:r>
            <w:r w:rsidR="00454476" w:rsidRPr="001562B3">
              <w:rPr>
                <w:rStyle w:val="FormatvorlageInstructionsTabelleText"/>
                <w:rFonts w:ascii="Times New Roman" w:hAnsi="Times New Roman"/>
                <w:sz w:val="24"/>
                <w:lang w:eastAsia="de-DE"/>
              </w:rPr>
              <w:t>of Directive 2014/59/EU</w:t>
            </w:r>
            <w:r w:rsidR="00833ACC" w:rsidRPr="001562B3">
              <w:rPr>
                <w:rStyle w:val="FormatvorlageInstructionsTabelleText"/>
                <w:rFonts w:ascii="Times New Roman" w:hAnsi="Times New Roman"/>
                <w:sz w:val="24"/>
                <w:lang w:eastAsia="de-DE"/>
              </w:rPr>
              <w:t>.</w:t>
            </w:r>
          </w:p>
          <w:p w14:paraId="08E53EB1" w14:textId="75A237C1" w:rsidR="00014A29" w:rsidRPr="001562B3" w:rsidRDefault="00014A29" w:rsidP="00CC7A43">
            <w:pPr>
              <w:rPr>
                <w:rStyle w:val="FormatvorlageInstructionsTabelleText"/>
                <w:rFonts w:ascii="Times New Roman" w:hAnsi="Times New Roman"/>
                <w:sz w:val="24"/>
                <w:u w:val="single"/>
              </w:rPr>
            </w:pPr>
            <w:r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454476" w:rsidRPr="001562B3">
              <w:rPr>
                <w:rStyle w:val="FormatvorlageInstructionsTabelleText"/>
                <w:rFonts w:ascii="Times New Roman" w:hAnsi="Times New Roman"/>
                <w:sz w:val="24"/>
                <w:lang w:eastAsia="de-DE"/>
              </w:rPr>
              <w:t>of Directive 2014/59/EU</w:t>
            </w:r>
            <w:r w:rsidRPr="001562B3">
              <w:rPr>
                <w:rStyle w:val="FormatvorlageInstructionsTabelleText"/>
                <w:rFonts w:ascii="Times New Roman" w:hAnsi="Times New Roman"/>
                <w:sz w:val="24"/>
              </w:rPr>
              <w:t>.</w:t>
            </w:r>
          </w:p>
          <w:p w14:paraId="3802483D" w14:textId="72951D63" w:rsidR="00014A29" w:rsidRPr="001562B3" w:rsidRDefault="00014A29" w:rsidP="007B2300">
            <w:pPr>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The amount of own funds and eligible liabilities counting towards the G-SII requirement for own funds and eligible liabilities</w:t>
            </w:r>
            <w:r w:rsidR="00785132" w:rsidRPr="001562B3">
              <w:rPr>
                <w:rStyle w:val="FormatvorlageInstructionsTabelleText"/>
                <w:rFonts w:ascii="Times New Roman" w:hAnsi="Times New Roman"/>
                <w:sz w:val="24"/>
                <w:lang w:eastAsia="de-DE"/>
              </w:rPr>
              <w:t xml:space="preserve"> (TLAC)</w:t>
            </w:r>
            <w:r w:rsidRPr="001562B3">
              <w:rPr>
                <w:rStyle w:val="FormatvorlageInstructionsTabelleText"/>
                <w:rFonts w:ascii="Times New Roman" w:hAnsi="Times New Roman"/>
                <w:sz w:val="24"/>
                <w:lang w:eastAsia="de-DE"/>
              </w:rPr>
              <w:t xml:space="preserve"> shall be the amount referred to in Article </w:t>
            </w:r>
            <w:r w:rsidR="00CC7A43" w:rsidRPr="001562B3">
              <w:rPr>
                <w:rStyle w:val="FormatvorlageInstructionsTabelleText"/>
                <w:rFonts w:ascii="Times New Roman" w:hAnsi="Times New Roman"/>
                <w:sz w:val="24"/>
                <w:lang w:eastAsia="de-DE"/>
              </w:rPr>
              <w:t>72l</w:t>
            </w:r>
            <w:r w:rsidRPr="001562B3">
              <w:rPr>
                <w:rStyle w:val="FormatvorlageInstructionsTabelleText"/>
                <w:rFonts w:ascii="Times New Roman" w:hAnsi="Times New Roman"/>
                <w:sz w:val="24"/>
                <w:lang w:eastAsia="de-DE"/>
              </w:rPr>
              <w:t xml:space="preserve"> </w:t>
            </w:r>
            <w:r w:rsidR="00D301E1" w:rsidRPr="001562B3">
              <w:rPr>
                <w:rStyle w:val="FormatvorlageInstructionsTabelleText"/>
                <w:rFonts w:ascii="Times New Roman" w:hAnsi="Times New Roman"/>
                <w:sz w:val="24"/>
                <w:lang w:eastAsia="de-DE"/>
              </w:rPr>
              <w:t xml:space="preserve">of </w:t>
            </w:r>
            <w:r w:rsidR="00C47ED5" w:rsidRPr="001562B3">
              <w:rPr>
                <w:rStyle w:val="FormatvorlageInstructionsTabelleText"/>
                <w:rFonts w:ascii="Times New Roman" w:hAnsi="Times New Roman"/>
                <w:sz w:val="24"/>
                <w:lang w:eastAsia="de-DE"/>
              </w:rPr>
              <w:t>Regulation (EU) No 575/2013</w:t>
            </w:r>
            <w:r w:rsidRPr="001562B3">
              <w:rPr>
                <w:rStyle w:val="FormatvorlageInstructionsTabelleText"/>
                <w:rFonts w:ascii="Times New Roman" w:hAnsi="Times New Roman"/>
                <w:sz w:val="24"/>
                <w:lang w:eastAsia="de-DE"/>
              </w:rPr>
              <w:t xml:space="preserve">, </w:t>
            </w:r>
            <w:r w:rsidR="00CC7A43" w:rsidRPr="001562B3">
              <w:rPr>
                <w:rStyle w:val="FormatvorlageInstructionsTabelleText"/>
                <w:rFonts w:ascii="Times New Roman" w:hAnsi="Times New Roman"/>
                <w:sz w:val="24"/>
                <w:lang w:eastAsia="de-DE"/>
              </w:rPr>
              <w:t>consisting of</w:t>
            </w:r>
            <w:r w:rsidR="00031DC6" w:rsidRPr="001562B3">
              <w:rPr>
                <w:rStyle w:val="FormatvorlageInstructionsTabelleText"/>
                <w:rFonts w:ascii="Times New Roman" w:hAnsi="Times New Roman"/>
                <w:sz w:val="24"/>
                <w:lang w:eastAsia="de-DE"/>
              </w:rPr>
              <w:t>:</w:t>
            </w:r>
          </w:p>
          <w:p w14:paraId="2C797F81" w14:textId="394A604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sidRPr="001562B3">
              <w:rPr>
                <w:rStyle w:val="FormatvorlageInstructionsTabelleText"/>
                <w:rFonts w:ascii="Times New Roman" w:hAnsi="Times New Roman"/>
                <w:sz w:val="24"/>
                <w:lang w:eastAsia="de-DE"/>
              </w:rPr>
              <w:t xml:space="preserve">own funds as </w:t>
            </w:r>
            <w:r w:rsidR="00FC7D64" w:rsidRPr="001562B3">
              <w:rPr>
                <w:rStyle w:val="FormatvorlageInstructionsTabelleText"/>
                <w:rFonts w:ascii="Times New Roman" w:hAnsi="Times New Roman"/>
                <w:sz w:val="24"/>
                <w:lang w:eastAsia="de-DE"/>
              </w:rPr>
              <w:t>defined</w:t>
            </w:r>
            <w:r w:rsidRPr="001562B3">
              <w:rPr>
                <w:rStyle w:val="FormatvorlageInstructionsTabelleText"/>
                <w:rFonts w:ascii="Times New Roman" w:hAnsi="Times New Roman"/>
                <w:sz w:val="24"/>
                <w:lang w:eastAsia="de-DE"/>
              </w:rPr>
              <w:t xml:space="preserve"> in </w:t>
            </w:r>
            <w:del w:id="54" w:author="Author">
              <w:r w:rsidR="00740250" w:rsidRPr="001562B3" w:rsidDel="005A2E2D">
                <w:rPr>
                  <w:rStyle w:val="FormatvorlageInstructionsTabelleText"/>
                  <w:rFonts w:ascii="Times New Roman" w:hAnsi="Times New Roman"/>
                  <w:sz w:val="24"/>
                  <w:lang w:eastAsia="de-DE"/>
                </w:rPr>
                <w:delText xml:space="preserve">point (118) of </w:delText>
              </w:r>
            </w:del>
            <w:r w:rsidRPr="001562B3">
              <w:rPr>
                <w:rStyle w:val="FormatvorlageInstructionsTabelleText"/>
                <w:rFonts w:ascii="Times New Roman" w:hAnsi="Times New Roman"/>
                <w:sz w:val="24"/>
                <w:lang w:eastAsia="de-DE"/>
              </w:rPr>
              <w:t>Article</w:t>
            </w:r>
            <w:ins w:id="55" w:author="Author">
              <w:r w:rsidR="005A2E2D">
                <w:rPr>
                  <w:rStyle w:val="FormatvorlageInstructionsTabelleText"/>
                  <w:rFonts w:ascii="Times New Roman" w:hAnsi="Times New Roman"/>
                  <w:sz w:val="24"/>
                  <w:lang w:eastAsia="de-DE"/>
                </w:rPr>
                <w:t>s</w:t>
              </w:r>
            </w:ins>
            <w:r w:rsidRPr="001562B3">
              <w:rPr>
                <w:rStyle w:val="FormatvorlageInstructionsTabelleText"/>
                <w:rFonts w:ascii="Times New Roman" w:hAnsi="Times New Roman"/>
                <w:sz w:val="24"/>
                <w:lang w:eastAsia="de-DE"/>
              </w:rPr>
              <w:t xml:space="preserve"> 4(1)</w:t>
            </w:r>
            <w:ins w:id="56" w:author="Author">
              <w:r w:rsidR="005A2E2D">
                <w:rPr>
                  <w:rStyle w:val="FormatvorlageInstructionsTabelleText"/>
                  <w:rFonts w:ascii="Times New Roman" w:hAnsi="Times New Roman"/>
                  <w:sz w:val="24"/>
                  <w:lang w:eastAsia="de-DE"/>
                </w:rPr>
                <w:t>,</w:t>
              </w:r>
              <w:r w:rsidR="005A2E2D" w:rsidRPr="001562B3">
                <w:rPr>
                  <w:rStyle w:val="FormatvorlageInstructionsTabelleText"/>
                  <w:rFonts w:ascii="Times New Roman" w:hAnsi="Times New Roman"/>
                  <w:sz w:val="24"/>
                  <w:lang w:eastAsia="de-DE"/>
                </w:rPr>
                <w:t xml:space="preserve"> point (118)</w:t>
              </w:r>
              <w:r w:rsidR="005A2E2D">
                <w:rPr>
                  <w:rStyle w:val="FormatvorlageInstructionsTabelleText"/>
                  <w:rFonts w:ascii="Times New Roman" w:hAnsi="Times New Roman"/>
                  <w:sz w:val="24"/>
                  <w:lang w:eastAsia="de-DE"/>
                </w:rPr>
                <w:t>,</w:t>
              </w:r>
            </w:ins>
            <w:r w:rsidRPr="001562B3">
              <w:rPr>
                <w:rStyle w:val="FormatvorlageInstructionsTabelleText"/>
                <w:rFonts w:ascii="Times New Roman" w:hAnsi="Times New Roman"/>
                <w:sz w:val="24"/>
                <w:lang w:eastAsia="de-DE"/>
              </w:rPr>
              <w:t xml:space="preserve"> and </w:t>
            </w:r>
            <w:del w:id="57" w:author="Author">
              <w:r w:rsidR="00740250" w:rsidRPr="001562B3" w:rsidDel="005A2E2D">
                <w:rPr>
                  <w:rStyle w:val="FormatvorlageInstructionsTabelleText"/>
                  <w:rFonts w:ascii="Times New Roman" w:hAnsi="Times New Roman"/>
                  <w:sz w:val="24"/>
                  <w:lang w:eastAsia="de-DE"/>
                </w:rPr>
                <w:delText xml:space="preserve">Article </w:delText>
              </w:r>
            </w:del>
            <w:r w:rsidRPr="001562B3">
              <w:rPr>
                <w:rStyle w:val="FormatvorlageInstructionsTabelleText"/>
                <w:rFonts w:ascii="Times New Roman" w:hAnsi="Times New Roman"/>
                <w:sz w:val="24"/>
                <w:lang w:eastAsia="de-DE"/>
              </w:rPr>
              <w:t xml:space="preserve">72 </w:t>
            </w:r>
            <w:r w:rsidR="00FC7D64" w:rsidRPr="001562B3">
              <w:rPr>
                <w:rStyle w:val="FormatvorlageInstructionsTabelleText"/>
                <w:rFonts w:ascii="Times New Roman" w:hAnsi="Times New Roman"/>
                <w:sz w:val="24"/>
                <w:lang w:eastAsia="de-DE"/>
              </w:rPr>
              <w:t xml:space="preserve">of Regulation (EU) No </w:t>
            </w:r>
            <w:proofErr w:type="gramStart"/>
            <w:r w:rsidR="00FC7D64" w:rsidRPr="001562B3">
              <w:rPr>
                <w:rStyle w:val="FormatvorlageInstructionsTabelleText"/>
                <w:rFonts w:ascii="Times New Roman" w:hAnsi="Times New Roman"/>
                <w:sz w:val="24"/>
                <w:lang w:eastAsia="de-DE"/>
              </w:rPr>
              <w:t>575/2013;</w:t>
            </w:r>
            <w:proofErr w:type="gramEnd"/>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sidRPr="001562B3">
              <w:rPr>
                <w:rStyle w:val="FormatvorlageInstructionsTabelleText"/>
                <w:rFonts w:ascii="Times New Roman" w:hAnsi="Times New Roman"/>
                <w:sz w:val="24"/>
                <w:lang w:eastAsia="de-DE"/>
              </w:rPr>
              <w:t xml:space="preserve">eligible liabilities </w:t>
            </w:r>
            <w:r w:rsidR="00AB6AB2" w:rsidRPr="001562B3">
              <w:rPr>
                <w:rStyle w:val="FormatvorlageInstructionsTabelleText"/>
                <w:rFonts w:ascii="Times New Roman" w:hAnsi="Times New Roman"/>
                <w:sz w:val="24"/>
                <w:lang w:eastAsia="de-DE"/>
              </w:rPr>
              <w:t>in accordance with</w:t>
            </w:r>
            <w:r w:rsidR="00DE1B16" w:rsidRPr="001562B3">
              <w:rPr>
                <w:rStyle w:val="FormatvorlageInstructionsTabelleText"/>
                <w:rFonts w:ascii="Times New Roman" w:hAnsi="Times New Roman"/>
                <w:sz w:val="24"/>
                <w:lang w:eastAsia="de-DE"/>
              </w:rPr>
              <w:t xml:space="preserve"> Article 72k </w:t>
            </w:r>
            <w:r w:rsidR="00FC7D64" w:rsidRPr="001562B3">
              <w:rPr>
                <w:rStyle w:val="FormatvorlageInstructionsTabelleText"/>
                <w:rFonts w:ascii="Times New Roman" w:hAnsi="Times New Roman"/>
                <w:sz w:val="24"/>
                <w:lang w:eastAsia="de-DE"/>
              </w:rPr>
              <w:t>of Regulation (EU) No 575/2013</w:t>
            </w:r>
            <w:r w:rsidR="00CC7A43" w:rsidRPr="001562B3">
              <w:rPr>
                <w:rStyle w:val="FormatvorlageInstructionsTabelleText"/>
                <w:rFonts w:ascii="Times New Roman" w:hAnsi="Times New Roman"/>
                <w:sz w:val="24"/>
                <w:lang w:eastAsia="de-DE"/>
              </w:rPr>
              <w:t>.</w:t>
            </w:r>
          </w:p>
        </w:tc>
      </w:tr>
      <w:tr w:rsidR="00CC7A43" w:rsidRPr="001562B3" w14:paraId="0580BAE0" w14:textId="77777777" w:rsidTr="00482729">
        <w:tc>
          <w:tcPr>
            <w:tcW w:w="1129" w:type="dxa"/>
          </w:tcPr>
          <w:p w14:paraId="7F1FCE61" w14:textId="5708257A" w:rsidR="00CC7A43" w:rsidRPr="001562B3" w:rsidRDefault="00CC7A43"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0210</w:t>
            </w:r>
          </w:p>
        </w:tc>
        <w:tc>
          <w:tcPr>
            <w:tcW w:w="7620" w:type="dxa"/>
          </w:tcPr>
          <w:p w14:paraId="4DC5951E" w14:textId="77777777" w:rsidR="00CC7A43" w:rsidRPr="001562B3" w:rsidRDefault="00CC7A43"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own funds and subordinated liabilities</w:t>
            </w:r>
          </w:p>
          <w:p w14:paraId="2FF67EC2" w14:textId="46DA0283" w:rsidR="00CC7A43" w:rsidRPr="001562B3" w:rsidRDefault="00CC7A43"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The amount of own funds and subordinated eligible liabilities counting towards MREL shall be reported as the sum of:</w:t>
            </w:r>
          </w:p>
          <w:p w14:paraId="1E69B0AB" w14:textId="5AFDA1AE"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own </w:t>
            </w:r>
            <w:r w:rsidRPr="001562B3">
              <w:rPr>
                <w:rStyle w:val="FormatvorlageInstructionsTabelleText"/>
                <w:rFonts w:ascii="Times New Roman" w:hAnsi="Times New Roman"/>
                <w:sz w:val="24"/>
                <w:lang w:eastAsia="de-DE"/>
              </w:rPr>
              <w:t>funds</w:t>
            </w:r>
            <w:r w:rsidRPr="001562B3">
              <w:rPr>
                <w:rStyle w:val="InstructionsTabelleberschrift"/>
                <w:rFonts w:ascii="Times New Roman" w:hAnsi="Times New Roman"/>
                <w:b w:val="0"/>
                <w:sz w:val="24"/>
                <w:u w:val="none"/>
              </w:rPr>
              <w:t xml:space="preserve"> as </w:t>
            </w:r>
            <w:r w:rsidR="00E55589" w:rsidRPr="001562B3">
              <w:rPr>
                <w:rStyle w:val="InstructionsTabelleberschrift"/>
                <w:rFonts w:ascii="Times New Roman" w:hAnsi="Times New Roman"/>
                <w:b w:val="0"/>
                <w:sz w:val="24"/>
                <w:u w:val="none"/>
              </w:rPr>
              <w:t>defined</w:t>
            </w:r>
            <w:r w:rsidRPr="001562B3">
              <w:rPr>
                <w:rStyle w:val="InstructionsTabelleberschrift"/>
                <w:rFonts w:ascii="Times New Roman" w:hAnsi="Times New Roman"/>
                <w:b w:val="0"/>
                <w:sz w:val="24"/>
                <w:u w:val="none"/>
              </w:rPr>
              <w:t xml:space="preserve"> in </w:t>
            </w:r>
            <w:del w:id="58" w:author="Author">
              <w:r w:rsidR="00307F17" w:rsidRPr="001562B3" w:rsidDel="005A2E2D">
                <w:rPr>
                  <w:rStyle w:val="InstructionsTabelleberschrift"/>
                  <w:rFonts w:ascii="Times New Roman" w:hAnsi="Times New Roman"/>
                  <w:b w:val="0"/>
                  <w:sz w:val="24"/>
                  <w:u w:val="none"/>
                </w:rPr>
                <w:delText xml:space="preserve">point (118) of </w:delText>
              </w:r>
            </w:del>
            <w:r w:rsidRPr="001562B3">
              <w:rPr>
                <w:rStyle w:val="InstructionsTabelleberschrift"/>
                <w:rFonts w:ascii="Times New Roman" w:hAnsi="Times New Roman"/>
                <w:b w:val="0"/>
                <w:sz w:val="24"/>
                <w:u w:val="none"/>
              </w:rPr>
              <w:t>Article</w:t>
            </w:r>
            <w:ins w:id="59" w:author="Author">
              <w:r w:rsidR="005A2E2D">
                <w:rPr>
                  <w:rStyle w:val="InstructionsTabelleberschrift"/>
                  <w:rFonts w:ascii="Times New Roman" w:hAnsi="Times New Roman"/>
                  <w:b w:val="0"/>
                  <w:sz w:val="24"/>
                  <w:u w:val="none"/>
                </w:rPr>
                <w:t>s</w:t>
              </w:r>
            </w:ins>
            <w:r w:rsidRPr="001562B3">
              <w:rPr>
                <w:rStyle w:val="InstructionsTabelleberschrift"/>
                <w:rFonts w:ascii="Times New Roman" w:hAnsi="Times New Roman"/>
                <w:b w:val="0"/>
                <w:sz w:val="24"/>
                <w:u w:val="none"/>
              </w:rPr>
              <w:t xml:space="preserve"> 4(1)</w:t>
            </w:r>
            <w:ins w:id="60" w:author="Author">
              <w:r w:rsidR="005A2E2D">
                <w:rPr>
                  <w:rStyle w:val="InstructionsTabelleberschrift"/>
                  <w:rFonts w:ascii="Times New Roman" w:hAnsi="Times New Roman"/>
                  <w:b w:val="0"/>
                  <w:sz w:val="24"/>
                  <w:u w:val="none"/>
                </w:rPr>
                <w:t>,</w:t>
              </w:r>
              <w:r w:rsidR="005A2E2D" w:rsidRPr="001562B3">
                <w:rPr>
                  <w:rStyle w:val="InstructionsTabelleberschrift"/>
                  <w:rFonts w:ascii="Times New Roman" w:hAnsi="Times New Roman"/>
                  <w:b w:val="0"/>
                  <w:sz w:val="24"/>
                  <w:u w:val="none"/>
                </w:rPr>
                <w:t xml:space="preserve"> point (118)</w:t>
              </w:r>
              <w:r w:rsidR="005A2E2D">
                <w:rPr>
                  <w:rStyle w:val="InstructionsTabelleberschrift"/>
                  <w:rFonts w:ascii="Times New Roman" w:hAnsi="Times New Roman"/>
                  <w:b w:val="0"/>
                  <w:sz w:val="24"/>
                  <w:u w:val="none"/>
                </w:rPr>
                <w:t xml:space="preserve">, </w:t>
              </w:r>
            </w:ins>
            <w:del w:id="61" w:author="Author">
              <w:r w:rsidRPr="001562B3" w:rsidDel="005A2E2D">
                <w:rPr>
                  <w:rStyle w:val="InstructionsTabelleberschrift"/>
                  <w:rFonts w:ascii="Times New Roman" w:hAnsi="Times New Roman"/>
                  <w:b w:val="0"/>
                  <w:sz w:val="24"/>
                  <w:u w:val="none"/>
                </w:rPr>
                <w:delText xml:space="preserve"> </w:delText>
              </w:r>
            </w:del>
            <w:r w:rsidRPr="001562B3">
              <w:rPr>
                <w:rStyle w:val="InstructionsTabelleberschrift"/>
                <w:rFonts w:ascii="Times New Roman" w:hAnsi="Times New Roman"/>
                <w:b w:val="0"/>
                <w:sz w:val="24"/>
                <w:u w:val="none"/>
              </w:rPr>
              <w:t xml:space="preserve">and </w:t>
            </w:r>
            <w:del w:id="62" w:author="Author">
              <w:r w:rsidR="00307F17" w:rsidRPr="001562B3" w:rsidDel="005A2E2D">
                <w:rPr>
                  <w:rStyle w:val="InstructionsTabelleberschrift"/>
                  <w:rFonts w:ascii="Times New Roman" w:hAnsi="Times New Roman"/>
                  <w:b w:val="0"/>
                  <w:sz w:val="24"/>
                  <w:u w:val="none"/>
                </w:rPr>
                <w:delText xml:space="preserve">Article </w:delText>
              </w:r>
            </w:del>
            <w:r w:rsidRPr="001562B3">
              <w:rPr>
                <w:rStyle w:val="InstructionsTabelleberschrift"/>
                <w:rFonts w:ascii="Times New Roman" w:hAnsi="Times New Roman"/>
                <w:b w:val="0"/>
                <w:sz w:val="24"/>
                <w:u w:val="none"/>
              </w:rPr>
              <w:t xml:space="preserve">72 </w:t>
            </w:r>
            <w:r w:rsidR="00E55589" w:rsidRPr="001562B3">
              <w:rPr>
                <w:rStyle w:val="FormatvorlageInstructionsTabelleText"/>
                <w:rFonts w:ascii="Times New Roman" w:hAnsi="Times New Roman"/>
                <w:sz w:val="24"/>
                <w:lang w:eastAsia="de-DE"/>
              </w:rPr>
              <w:t xml:space="preserve">of Regulation (EU) No </w:t>
            </w:r>
            <w:proofErr w:type="gramStart"/>
            <w:r w:rsidR="00E55589" w:rsidRPr="001562B3">
              <w:rPr>
                <w:rStyle w:val="FormatvorlageInstructionsTabelleText"/>
                <w:rFonts w:ascii="Times New Roman" w:hAnsi="Times New Roman"/>
                <w:sz w:val="24"/>
                <w:lang w:eastAsia="de-DE"/>
              </w:rPr>
              <w:t>575/2013</w:t>
            </w:r>
            <w:r w:rsidR="00E55589" w:rsidRPr="001562B3">
              <w:rPr>
                <w:rStyle w:val="InstructionsTabelleberschrift"/>
                <w:rFonts w:ascii="Times New Roman" w:hAnsi="Times New Roman"/>
                <w:b w:val="0"/>
                <w:sz w:val="24"/>
                <w:u w:val="none"/>
              </w:rPr>
              <w:t>;</w:t>
            </w:r>
            <w:proofErr w:type="gramEnd"/>
          </w:p>
          <w:p w14:paraId="2CA01563" w14:textId="750E9F93" w:rsidR="00DE3106" w:rsidRPr="001562B3" w:rsidRDefault="00031DC6" w:rsidP="00E55589">
            <w:pPr>
              <w:pStyle w:val="ListParagraph"/>
              <w:numPr>
                <w:ilvl w:val="0"/>
                <w:numId w:val="45"/>
              </w:numPr>
              <w:rPr>
                <w:rStyle w:val="FormatvorlageInstructionsTabelleText"/>
                <w:rFonts w:ascii="Times New Roman" w:hAnsi="Times New Roman"/>
                <w:sz w:val="24"/>
                <w:lang w:eastAsia="de-DE"/>
              </w:rPr>
            </w:pPr>
            <w:r w:rsidRPr="001562B3">
              <w:rPr>
                <w:rStyle w:val="InstructionsTabelleberschrift"/>
                <w:rFonts w:ascii="Times New Roman" w:hAnsi="Times New Roman"/>
                <w:b w:val="0"/>
                <w:sz w:val="24"/>
                <w:u w:val="none"/>
              </w:rPr>
              <w:t>eligible liabilities included in the</w:t>
            </w:r>
            <w:r w:rsidRPr="001562B3">
              <w:rPr>
                <w:rStyle w:val="FormatvorlageInstructionsTabelleText"/>
                <w:rFonts w:ascii="Times New Roman" w:hAnsi="Times New Roman"/>
                <w:sz w:val="24"/>
                <w:lang w:eastAsia="de-DE"/>
              </w:rPr>
              <w:t xml:space="preserve"> amount of own funds and eligible liabilities </w:t>
            </w:r>
            <w:r w:rsidR="00E55589" w:rsidRPr="001562B3">
              <w:rPr>
                <w:rStyle w:val="FormatvorlageInstructionsTabelleText"/>
                <w:rFonts w:ascii="Times New Roman" w:hAnsi="Times New Roman"/>
                <w:sz w:val="24"/>
                <w:lang w:eastAsia="de-DE"/>
              </w:rPr>
              <w:t>in accordance with</w:t>
            </w:r>
            <w:r w:rsidRPr="001562B3">
              <w:rPr>
                <w:rStyle w:val="FormatvorlageInstructionsTabelleText"/>
                <w:rFonts w:ascii="Times New Roman" w:hAnsi="Times New Roman"/>
                <w:sz w:val="24"/>
                <w:lang w:eastAsia="de-DE"/>
              </w:rPr>
              <w:t xml:space="preserve"> Article 45b </w:t>
            </w:r>
            <w:r w:rsidR="00E55589" w:rsidRPr="001562B3">
              <w:rPr>
                <w:rStyle w:val="FormatvorlageInstructionsTabelleText"/>
                <w:rFonts w:ascii="Times New Roman" w:hAnsi="Times New Roman"/>
                <w:sz w:val="24"/>
                <w:lang w:eastAsia="de-DE"/>
              </w:rPr>
              <w:t>of Directive 2014/59/EU</w:t>
            </w:r>
            <w:r w:rsidR="00785132" w:rsidRPr="001562B3">
              <w:rPr>
                <w:rStyle w:val="FormatvorlageInstructionsTabelleText"/>
                <w:rFonts w:ascii="Times New Roman" w:hAnsi="Times New Roman"/>
                <w:sz w:val="24"/>
                <w:lang w:eastAsia="de-DE"/>
              </w:rPr>
              <w:t xml:space="preserve"> </w:t>
            </w:r>
            <w:r w:rsidRPr="001562B3">
              <w:rPr>
                <w:rStyle w:val="FormatvorlageInstructionsTabelleText"/>
                <w:rFonts w:ascii="Times New Roman" w:hAnsi="Times New Roman"/>
                <w:sz w:val="24"/>
                <w:lang w:eastAsia="de-DE"/>
              </w:rPr>
              <w:t xml:space="preserve">which are subordinated eligible instruments as defined in </w:t>
            </w:r>
            <w:del w:id="63" w:author="Author">
              <w:r w:rsidR="00307F17" w:rsidRPr="001562B3" w:rsidDel="005A2E2D">
                <w:rPr>
                  <w:rStyle w:val="FormatvorlageInstructionsTabelleText"/>
                  <w:rFonts w:ascii="Times New Roman" w:hAnsi="Times New Roman"/>
                  <w:sz w:val="24"/>
                  <w:lang w:eastAsia="de-DE"/>
                </w:rPr>
                <w:delText xml:space="preserve">point (71b) of </w:delText>
              </w:r>
            </w:del>
            <w:r w:rsidRPr="001562B3">
              <w:rPr>
                <w:rStyle w:val="FormatvorlageInstructionsTabelleText"/>
                <w:rFonts w:ascii="Times New Roman" w:hAnsi="Times New Roman"/>
                <w:sz w:val="24"/>
                <w:lang w:eastAsia="de-DE"/>
              </w:rPr>
              <w:t>Article 2(1)</w:t>
            </w:r>
            <w:ins w:id="64" w:author="Author">
              <w:r w:rsidR="005A2E2D">
                <w:rPr>
                  <w:rStyle w:val="FormatvorlageInstructionsTabelleText"/>
                  <w:rFonts w:ascii="Times New Roman" w:hAnsi="Times New Roman"/>
                  <w:sz w:val="24"/>
                  <w:lang w:eastAsia="de-DE"/>
                </w:rPr>
                <w:t>,</w:t>
              </w:r>
              <w:r w:rsidR="005A2E2D" w:rsidRPr="001562B3">
                <w:rPr>
                  <w:rStyle w:val="FormatvorlageInstructionsTabelleText"/>
                  <w:rFonts w:ascii="Times New Roman" w:hAnsi="Times New Roman"/>
                  <w:sz w:val="24"/>
                  <w:lang w:eastAsia="de-DE"/>
                </w:rPr>
                <w:t xml:space="preserve"> point (71b)</w:t>
              </w:r>
              <w:r w:rsidR="005A2E2D">
                <w:rPr>
                  <w:rStyle w:val="FormatvorlageInstructionsTabelleText"/>
                  <w:rFonts w:ascii="Times New Roman" w:hAnsi="Times New Roman"/>
                  <w:sz w:val="24"/>
                  <w:lang w:eastAsia="de-DE"/>
                </w:rPr>
                <w:t>,</w:t>
              </w:r>
            </w:ins>
            <w:r w:rsidRPr="001562B3">
              <w:rPr>
                <w:rStyle w:val="FormatvorlageInstructionsTabelleText"/>
                <w:rFonts w:ascii="Times New Roman" w:hAnsi="Times New Roman"/>
                <w:sz w:val="24"/>
                <w:lang w:eastAsia="de-DE"/>
              </w:rPr>
              <w:t xml:space="preserve"> </w:t>
            </w:r>
            <w:r w:rsidR="00E55589" w:rsidRPr="001562B3">
              <w:rPr>
                <w:rStyle w:val="FormatvorlageInstructionsTabelleText"/>
                <w:rFonts w:ascii="Times New Roman" w:hAnsi="Times New Roman"/>
                <w:sz w:val="24"/>
                <w:lang w:eastAsia="de-DE"/>
              </w:rPr>
              <w:t xml:space="preserve">of that </w:t>
            </w:r>
            <w:proofErr w:type="gramStart"/>
            <w:r w:rsidR="00E55589" w:rsidRPr="001562B3">
              <w:rPr>
                <w:rStyle w:val="FormatvorlageInstructionsTabelleText"/>
                <w:rFonts w:ascii="Times New Roman" w:hAnsi="Times New Roman"/>
                <w:sz w:val="24"/>
                <w:lang w:eastAsia="de-DE"/>
              </w:rPr>
              <w:t>Directive;</w:t>
            </w:r>
            <w:proofErr w:type="gramEnd"/>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sidRPr="001562B3">
              <w:rPr>
                <w:rStyle w:val="InstructionsTabelleberschrift"/>
                <w:rFonts w:ascii="Times New Roman" w:hAnsi="Times New Roman"/>
                <w:b w:val="0"/>
                <w:sz w:val="24"/>
                <w:u w:val="none"/>
              </w:rPr>
              <w:t>liabilities</w:t>
            </w:r>
            <w:r w:rsidRPr="001562B3">
              <w:rPr>
                <w:rStyle w:val="FormatvorlageInstructionsTabelleText"/>
                <w:rFonts w:ascii="Times New Roman" w:hAnsi="Times New Roman"/>
                <w:sz w:val="24"/>
                <w:lang w:eastAsia="de-DE"/>
              </w:rPr>
              <w:t xml:space="preserve"> included in the amount of own funds and eligible liabilities </w:t>
            </w:r>
            <w:r w:rsidR="00E55589" w:rsidRPr="001562B3">
              <w:rPr>
                <w:rStyle w:val="FormatvorlageInstructionsTabelleText"/>
                <w:rFonts w:ascii="Times New Roman" w:hAnsi="Times New Roman"/>
                <w:sz w:val="24"/>
                <w:lang w:eastAsia="de-DE"/>
              </w:rPr>
              <w:t>in accordance with</w:t>
            </w:r>
            <w:r w:rsidRPr="001562B3">
              <w:rPr>
                <w:rStyle w:val="FormatvorlageInstructionsTabelleText"/>
                <w:rFonts w:ascii="Times New Roman" w:hAnsi="Times New Roman"/>
                <w:sz w:val="24"/>
                <w:lang w:eastAsia="de-DE"/>
              </w:rPr>
              <w:t xml:space="preserve"> Article 45</w:t>
            </w:r>
            <w:proofErr w:type="gramStart"/>
            <w:r w:rsidRPr="001562B3">
              <w:rPr>
                <w:rStyle w:val="FormatvorlageInstructionsTabelleText"/>
                <w:rFonts w:ascii="Times New Roman" w:hAnsi="Times New Roman"/>
                <w:sz w:val="24"/>
                <w:lang w:eastAsia="de-DE"/>
              </w:rPr>
              <w:t>b(</w:t>
            </w:r>
            <w:proofErr w:type="gramEnd"/>
            <w:r w:rsidRPr="001562B3">
              <w:rPr>
                <w:rStyle w:val="FormatvorlageInstructionsTabelleText"/>
                <w:rFonts w:ascii="Times New Roman" w:hAnsi="Times New Roman"/>
                <w:sz w:val="24"/>
                <w:lang w:eastAsia="de-DE"/>
              </w:rPr>
              <w:t>3)</w:t>
            </w:r>
            <w:r w:rsidR="00E55589" w:rsidRPr="001562B3">
              <w:rPr>
                <w:rStyle w:val="FormatvorlageInstructionsTabelleText"/>
                <w:rFonts w:ascii="Times New Roman" w:hAnsi="Times New Roman"/>
                <w:sz w:val="24"/>
                <w:lang w:eastAsia="de-DE"/>
              </w:rPr>
              <w:t xml:space="preserve"> of Directive 2014/59/EU</w:t>
            </w:r>
            <w:r w:rsidRPr="001562B3">
              <w:rPr>
                <w:rStyle w:val="FormatvorlageInstructionsTabelleText"/>
                <w:rFonts w:ascii="Times New Roman" w:hAnsi="Times New Roman"/>
                <w:sz w:val="24"/>
                <w:lang w:eastAsia="de-DE"/>
              </w:rPr>
              <w:t>.</w:t>
            </w:r>
          </w:p>
          <w:p w14:paraId="6E9E5E3C" w14:textId="77777777" w:rsidR="00CC7A43" w:rsidRDefault="0036191E" w:rsidP="00E55589">
            <w:pPr>
              <w:rPr>
                <w:ins w:id="65"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In case of instruments governed by the law of a third country, </w:t>
            </w:r>
            <w:r w:rsidR="00014A29" w:rsidRPr="001562B3">
              <w:rPr>
                <w:rStyle w:val="FormatvorlageInstructionsTabelleText"/>
                <w:rFonts w:ascii="Times New Roman" w:hAnsi="Times New Roman"/>
                <w:sz w:val="24"/>
              </w:rPr>
              <w:t>the instrument shall only be included in this row if it</w:t>
            </w:r>
            <w:r w:rsidR="007B2300" w:rsidRPr="001562B3">
              <w:rPr>
                <w:rStyle w:val="FormatvorlageInstructionsTabelleText"/>
                <w:rFonts w:ascii="Times New Roman" w:hAnsi="Times New Roman"/>
                <w:sz w:val="24"/>
              </w:rPr>
              <w:t xml:space="preserve"> meet</w:t>
            </w:r>
            <w:r w:rsidR="00014A29" w:rsidRPr="001562B3">
              <w:rPr>
                <w:rStyle w:val="FormatvorlageInstructionsTabelleText"/>
                <w:rFonts w:ascii="Times New Roman" w:hAnsi="Times New Roman"/>
                <w:sz w:val="24"/>
              </w:rPr>
              <w:t>s</w:t>
            </w:r>
            <w:r w:rsidR="007B2300" w:rsidRPr="001562B3">
              <w:rPr>
                <w:rStyle w:val="FormatvorlageInstructionsTabelleText"/>
                <w:rFonts w:ascii="Times New Roman" w:hAnsi="Times New Roman"/>
                <w:sz w:val="24"/>
              </w:rPr>
              <w:t xml:space="preserve"> the requirements of Article 55 </w:t>
            </w:r>
            <w:r w:rsidR="00E55589" w:rsidRPr="001562B3">
              <w:rPr>
                <w:rStyle w:val="FormatvorlageInstructionsTabelleText"/>
                <w:rFonts w:ascii="Times New Roman" w:hAnsi="Times New Roman"/>
                <w:sz w:val="24"/>
              </w:rPr>
              <w:t xml:space="preserve">of </w:t>
            </w:r>
            <w:r w:rsidR="00E55589" w:rsidRPr="001562B3">
              <w:rPr>
                <w:rStyle w:val="FormatvorlageInstructionsTabelleText"/>
                <w:rFonts w:ascii="Times New Roman" w:hAnsi="Times New Roman"/>
                <w:sz w:val="24"/>
                <w:lang w:eastAsia="de-DE"/>
              </w:rPr>
              <w:t>Directive 2014/59/EU</w:t>
            </w:r>
            <w:r w:rsidR="00014A29" w:rsidRPr="001562B3">
              <w:rPr>
                <w:rStyle w:val="FormatvorlageInstructionsTabelleText"/>
                <w:rFonts w:ascii="Times New Roman" w:hAnsi="Times New Roman"/>
                <w:sz w:val="24"/>
              </w:rPr>
              <w:t>.</w:t>
            </w:r>
          </w:p>
          <w:p w14:paraId="015C2F95" w14:textId="6681DA17" w:rsidR="00581EAB" w:rsidRDefault="00947AE8" w:rsidP="00E55589">
            <w:pPr>
              <w:rPr>
                <w:ins w:id="66" w:author="Author"/>
                <w:rStyle w:val="FormatvorlageInstructionsTabelleText"/>
                <w:rFonts w:ascii="Times New Roman" w:hAnsi="Times New Roman"/>
                <w:sz w:val="24"/>
                <w:highlight w:val="yellow"/>
              </w:rPr>
            </w:pPr>
            <w:proofErr w:type="gramStart"/>
            <w:ins w:id="67" w:author="Author">
              <w:r>
                <w:rPr>
                  <w:rStyle w:val="FormatvorlageInstructionsTabelleText"/>
                  <w:rFonts w:ascii="Times New Roman" w:hAnsi="Times New Roman"/>
                  <w:sz w:val="24"/>
                  <w:highlight w:val="yellow"/>
                </w:rPr>
                <w:t>With regard to</w:t>
              </w:r>
              <w:proofErr w:type="gramEnd"/>
              <w:r>
                <w:rPr>
                  <w:rStyle w:val="FormatvorlageInstructionsTabelleText"/>
                  <w:rFonts w:ascii="Times New Roman" w:hAnsi="Times New Roman"/>
                  <w:sz w:val="24"/>
                  <w:highlight w:val="yellow"/>
                </w:rPr>
                <w:t xml:space="preserve"> eligible liabilities, t</w:t>
              </w:r>
              <w:r w:rsidR="00581EAB" w:rsidRPr="00DC1D6A">
                <w:rPr>
                  <w:rStyle w:val="FormatvorlageInstructionsTabelleText"/>
                  <w:rFonts w:ascii="Times New Roman" w:hAnsi="Times New Roman"/>
                  <w:sz w:val="24"/>
                  <w:highlight w:val="yellow"/>
                </w:rPr>
                <w:t xml:space="preserve">he amounts reported shall be the amounts net of </w:t>
              </w:r>
            </w:ins>
          </w:p>
          <w:p w14:paraId="47ABA882" w14:textId="6BD49519" w:rsidR="00581EAB" w:rsidRPr="00D544E6" w:rsidRDefault="008C19BD" w:rsidP="00581EAB">
            <w:pPr>
              <w:pStyle w:val="ListParagraph"/>
              <w:numPr>
                <w:ilvl w:val="0"/>
                <w:numId w:val="65"/>
              </w:numPr>
              <w:rPr>
                <w:ins w:id="68" w:author="Author"/>
                <w:rStyle w:val="FormatvorlageInstructionsTabelleText"/>
                <w:rFonts w:ascii="Times New Roman" w:hAnsi="Times New Roman"/>
                <w:sz w:val="24"/>
                <w:highlight w:val="yellow"/>
              </w:rPr>
            </w:pPr>
            <w:ins w:id="69" w:author="Author">
              <w:r>
                <w:rPr>
                  <w:rStyle w:val="InstructionsTabelleberschrift"/>
                  <w:rFonts w:ascii="Times New Roman" w:hAnsi="Times New Roman"/>
                  <w:b w:val="0"/>
                  <w:sz w:val="24"/>
                  <w:highlight w:val="yellow"/>
                  <w:u w:val="none"/>
                </w:rPr>
                <w:t>where applicable, holdings of own</w:t>
              </w:r>
              <w:r w:rsidR="004038A0" w:rsidRPr="00D544E6">
                <w:rPr>
                  <w:rStyle w:val="FormatvorlageInstructionsTabelleText"/>
                  <w:rFonts w:ascii="Times New Roman" w:hAnsi="Times New Roman"/>
                  <w:sz w:val="24"/>
                  <w:highlight w:val="yellow"/>
                </w:rPr>
                <w:t xml:space="preserve"> </w:t>
              </w:r>
              <w:r w:rsidR="006A42FC">
                <w:rPr>
                  <w:rStyle w:val="FormatvorlageInstructionsTabelleText"/>
                  <w:rFonts w:ascii="Times New Roman" w:hAnsi="Times New Roman"/>
                  <w:sz w:val="24"/>
                  <w:highlight w:val="yellow"/>
                </w:rPr>
                <w:t xml:space="preserve">subordinated </w:t>
              </w:r>
              <w:r w:rsidR="004038A0" w:rsidRPr="00D544E6">
                <w:rPr>
                  <w:rStyle w:val="FormatvorlageInstructionsTabelleText"/>
                  <w:rFonts w:ascii="Times New Roman" w:hAnsi="Times New Roman"/>
                  <w:sz w:val="24"/>
                  <w:highlight w:val="yellow"/>
                </w:rPr>
                <w:t>eligible liabilities instruments</w:t>
              </w:r>
              <w:r w:rsidR="00947AE8">
                <w:rPr>
                  <w:rStyle w:val="FormatvorlageInstructionsTabelleText"/>
                  <w:rFonts w:ascii="Times New Roman" w:hAnsi="Times New Roman"/>
                  <w:sz w:val="24"/>
                  <w:highlight w:val="yellow"/>
                </w:rPr>
                <w:t>, as referred to in Article 72</w:t>
              </w:r>
              <w:proofErr w:type="gramStart"/>
              <w:r w:rsidR="00947AE8">
                <w:rPr>
                  <w:rStyle w:val="FormatvorlageInstructionsTabelleText"/>
                  <w:rFonts w:ascii="Times New Roman" w:hAnsi="Times New Roman"/>
                  <w:sz w:val="24"/>
                  <w:highlight w:val="yellow"/>
                </w:rPr>
                <w:t>e(</w:t>
              </w:r>
              <w:proofErr w:type="gramEnd"/>
              <w:r w:rsidR="00947AE8">
                <w:rPr>
                  <w:rStyle w:val="FormatvorlageInstructionsTabelleText"/>
                  <w:rFonts w:ascii="Times New Roman" w:hAnsi="Times New Roman"/>
                  <w:sz w:val="24"/>
                  <w:highlight w:val="yellow"/>
                </w:rPr>
                <w:t>1), point (a) of Regulation (EU)</w:t>
              </w:r>
              <w:r w:rsidR="004038A0" w:rsidRPr="00D544E6">
                <w:rPr>
                  <w:rStyle w:val="FormatvorlageInstructionsTabelleText"/>
                  <w:rFonts w:ascii="Times New Roman" w:hAnsi="Times New Roman"/>
                  <w:sz w:val="24"/>
                  <w:highlight w:val="yellow"/>
                </w:rPr>
                <w:t xml:space="preserve"> </w:t>
              </w:r>
              <w:r w:rsidR="00947AE8">
                <w:rPr>
                  <w:rStyle w:val="FormatvorlageInstructionsTabelleText"/>
                  <w:rFonts w:ascii="Times New Roman" w:hAnsi="Times New Roman"/>
                  <w:sz w:val="24"/>
                  <w:highlight w:val="yellow"/>
                </w:rPr>
                <w:t xml:space="preserve">No 575/2013, </w:t>
              </w:r>
              <w:r w:rsidR="00581EAB" w:rsidRPr="00D544E6">
                <w:rPr>
                  <w:rStyle w:val="FormatvorlageInstructionsTabelleText"/>
                  <w:rFonts w:ascii="Times New Roman" w:hAnsi="Times New Roman"/>
                  <w:sz w:val="24"/>
                  <w:highlight w:val="yellow"/>
                </w:rPr>
                <w:t>and</w:t>
              </w:r>
            </w:ins>
          </w:p>
          <w:p w14:paraId="023D5208" w14:textId="3A69C0C3" w:rsidR="00581EAB" w:rsidRPr="001562B3" w:rsidRDefault="00A335B4" w:rsidP="009E5168">
            <w:pPr>
              <w:pStyle w:val="ListParagraph"/>
              <w:numPr>
                <w:ilvl w:val="0"/>
                <w:numId w:val="65"/>
              </w:numPr>
              <w:rPr>
                <w:rStyle w:val="InstructionsTabelleberschrift"/>
                <w:rFonts w:ascii="Times New Roman" w:hAnsi="Times New Roman"/>
                <w:b w:val="0"/>
                <w:sz w:val="24"/>
                <w:u w:val="none"/>
              </w:rPr>
            </w:pPr>
            <w:ins w:id="70" w:author="Author">
              <w:r>
                <w:rPr>
                  <w:rStyle w:val="FormatvorlageInstructionsTabelleText"/>
                  <w:rFonts w:ascii="Times New Roman" w:hAnsi="Times New Roman"/>
                  <w:sz w:val="24"/>
                  <w:highlight w:val="yellow"/>
                </w:rPr>
                <w:t>unused prior permission amounts,</w:t>
              </w:r>
              <w:r w:rsidR="00581EAB" w:rsidRPr="009E5168">
                <w:rPr>
                  <w:rStyle w:val="FormatvorlageInstructionsTabelleText"/>
                  <w:rFonts w:ascii="Times New Roman" w:hAnsi="Times New Roman"/>
                  <w:sz w:val="24"/>
                  <w:highlight w:val="yellow"/>
                </w:rPr>
                <w:t xml:space="preserve"> to the extent </w:t>
              </w:r>
              <w:r w:rsidR="004038A0" w:rsidRPr="009E5168">
                <w:rPr>
                  <w:rStyle w:val="FormatvorlageInstructionsTabelleText"/>
                  <w:rFonts w:ascii="Times New Roman" w:hAnsi="Times New Roman"/>
                  <w:sz w:val="24"/>
                  <w:highlight w:val="yellow"/>
                </w:rPr>
                <w:t>that th</w:t>
              </w:r>
              <w:r w:rsidR="001C3C19">
                <w:rPr>
                  <w:rStyle w:val="FormatvorlageInstructionsTabelleText"/>
                  <w:rFonts w:ascii="Times New Roman" w:hAnsi="Times New Roman"/>
                  <w:sz w:val="24"/>
                  <w:highlight w:val="yellow"/>
                </w:rPr>
                <w:t>e</w:t>
              </w:r>
              <w:r w:rsidR="004038A0" w:rsidRPr="009E5168">
                <w:rPr>
                  <w:rStyle w:val="FormatvorlageInstructionsTabelleText"/>
                  <w:rFonts w:ascii="Times New Roman" w:hAnsi="Times New Roman"/>
                  <w:sz w:val="24"/>
                  <w:highlight w:val="yellow"/>
                </w:rPr>
                <w:t xml:space="preserve"> prior permission covers </w:t>
              </w:r>
              <w:r w:rsidR="00D544E6" w:rsidRPr="009E5168">
                <w:rPr>
                  <w:rStyle w:val="FormatvorlageInstructionsTabelleText"/>
                  <w:rFonts w:ascii="Times New Roman" w:hAnsi="Times New Roman"/>
                  <w:sz w:val="24"/>
                  <w:highlight w:val="yellow"/>
                </w:rPr>
                <w:t>subordinated liabilities instruments in general or a specific s</w:t>
              </w:r>
              <w:r w:rsidR="004038A0" w:rsidRPr="009E5168">
                <w:rPr>
                  <w:rStyle w:val="FormatvorlageInstructionsTabelleText"/>
                  <w:rFonts w:ascii="Times New Roman" w:hAnsi="Times New Roman"/>
                  <w:sz w:val="24"/>
                  <w:highlight w:val="yellow"/>
                </w:rPr>
                <w:t>ubordinated liabilities instrument</w:t>
              </w:r>
              <w:r>
                <w:rPr>
                  <w:rStyle w:val="FormatvorlageInstructionsTabelleText"/>
                  <w:rFonts w:ascii="Times New Roman" w:hAnsi="Times New Roman"/>
                  <w:sz w:val="24"/>
                </w:rPr>
                <w:t>.</w:t>
              </w:r>
            </w:ins>
          </w:p>
        </w:tc>
      </w:tr>
      <w:tr w:rsidR="000D5110" w:rsidRPr="001562B3" w14:paraId="4FA2C35D" w14:textId="77777777" w:rsidTr="000D5110">
        <w:tc>
          <w:tcPr>
            <w:tcW w:w="1129" w:type="dxa"/>
          </w:tcPr>
          <w:p w14:paraId="260B136D" w14:textId="21AE5F32" w:rsidR="000D5110" w:rsidRPr="001562B3" w:rsidRDefault="000D511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w:t>
            </w:r>
            <w:r w:rsidR="00C018FD"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tcPr>
          <w:p w14:paraId="11F50189" w14:textId="503D08CC" w:rsidR="000D5110" w:rsidRPr="001562B3" w:rsidRDefault="000D511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w:t>
            </w:r>
            <w:ins w:id="71" w:author="Author">
              <w:r w:rsidR="00C32813">
                <w:rPr>
                  <w:rStyle w:val="InstructionsTabelleberschrift"/>
                  <w:rFonts w:ascii="Times New Roman" w:hAnsi="Times New Roman"/>
                  <w:sz w:val="24"/>
                </w:rPr>
                <w:t>:</w:t>
              </w:r>
            </w:ins>
            <w:r w:rsidRPr="001562B3">
              <w:rPr>
                <w:rStyle w:val="InstructionsTabelleberschrift"/>
                <w:rFonts w:ascii="Times New Roman" w:hAnsi="Times New Roman"/>
                <w:sz w:val="24"/>
              </w:rPr>
              <w:t xml:space="preserve"> governed by third country </w:t>
            </w:r>
            <w:proofErr w:type="gramStart"/>
            <w:r w:rsidRPr="001562B3">
              <w:rPr>
                <w:rStyle w:val="InstructionsTabelleberschrift"/>
                <w:rFonts w:ascii="Times New Roman" w:hAnsi="Times New Roman"/>
                <w:sz w:val="24"/>
              </w:rPr>
              <w:t>law</w:t>
            </w:r>
            <w:proofErr w:type="gramEnd"/>
          </w:p>
          <w:p w14:paraId="7B75DAA1" w14:textId="77777777" w:rsidR="000D5110" w:rsidRDefault="000D5110" w:rsidP="0083554B">
            <w:pPr>
              <w:pStyle w:val="InstructionsText"/>
              <w:rPr>
                <w:ins w:id="72" w:author="Autho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The amount of </w:t>
            </w:r>
            <w:r w:rsidR="00C018FD" w:rsidRPr="001562B3">
              <w:rPr>
                <w:rStyle w:val="InstructionsTabelleberschrift"/>
                <w:rFonts w:ascii="Times New Roman" w:hAnsi="Times New Roman"/>
                <w:b w:val="0"/>
                <w:sz w:val="24"/>
                <w:u w:val="none"/>
              </w:rPr>
              <w:t xml:space="preserve">own funds and eligible liabilities </w:t>
            </w:r>
            <w:r w:rsidRPr="001562B3">
              <w:rPr>
                <w:rStyle w:val="InstructionsTabelleberschrift"/>
                <w:rFonts w:ascii="Times New Roman" w:hAnsi="Times New Roman"/>
                <w:b w:val="0"/>
                <w:sz w:val="24"/>
                <w:u w:val="none"/>
              </w:rPr>
              <w:t>that are governed by the law of a third country</w:t>
            </w:r>
            <w:r w:rsidR="00C9299D" w:rsidRPr="001562B3">
              <w:rPr>
                <w:rStyle w:val="InstructionsTabelleberschrift"/>
                <w:rFonts w:ascii="Times New Roman" w:hAnsi="Times New Roman"/>
                <w:b w:val="0"/>
                <w:sz w:val="24"/>
                <w:u w:val="none"/>
              </w:rPr>
              <w:t xml:space="preserve"> </w:t>
            </w:r>
            <w:r w:rsidR="00F86360" w:rsidRPr="001562B3">
              <w:rPr>
                <w:rStyle w:val="InstructionsTabelleberschrift"/>
                <w:rFonts w:ascii="Times New Roman" w:hAnsi="Times New Roman"/>
                <w:b w:val="0"/>
                <w:sz w:val="24"/>
                <w:u w:val="none"/>
              </w:rPr>
              <w:t>as referred to in</w:t>
            </w:r>
            <w:r w:rsidR="00C9299D" w:rsidRPr="001562B3">
              <w:rPr>
                <w:rStyle w:val="InstructionsTabelleberschrift"/>
                <w:rFonts w:ascii="Times New Roman" w:hAnsi="Times New Roman"/>
                <w:b w:val="0"/>
                <w:sz w:val="24"/>
                <w:u w:val="none"/>
              </w:rPr>
              <w:t xml:space="preserve"> </w:t>
            </w:r>
            <w:r w:rsidRPr="001562B3">
              <w:rPr>
                <w:rStyle w:val="InstructionsTabelleberschrift"/>
                <w:rFonts w:ascii="Times New Roman" w:hAnsi="Times New Roman"/>
                <w:b w:val="0"/>
                <w:sz w:val="24"/>
                <w:u w:val="none"/>
              </w:rPr>
              <w:t xml:space="preserve">Article 55 </w:t>
            </w:r>
            <w:r w:rsidR="00F86360" w:rsidRPr="001562B3">
              <w:rPr>
                <w:rStyle w:val="InstructionsTabelleberschrift"/>
                <w:rFonts w:ascii="Times New Roman" w:hAnsi="Times New Roman"/>
                <w:b w:val="0"/>
                <w:sz w:val="24"/>
                <w:u w:val="none"/>
              </w:rPr>
              <w:t>of Directive 2014/59/EU</w:t>
            </w:r>
            <w:r w:rsidRPr="001562B3">
              <w:rPr>
                <w:rStyle w:val="InstructionsTabelleberschrift"/>
                <w:rFonts w:ascii="Times New Roman" w:hAnsi="Times New Roman"/>
                <w:b w:val="0"/>
                <w:sz w:val="24"/>
                <w:u w:val="none"/>
              </w:rPr>
              <w:t>.</w:t>
            </w:r>
          </w:p>
          <w:p w14:paraId="6536DCBA" w14:textId="072B5A23" w:rsidR="00D544E6" w:rsidRDefault="00947AE8" w:rsidP="00D544E6">
            <w:pPr>
              <w:rPr>
                <w:ins w:id="73" w:author="Author"/>
                <w:rStyle w:val="FormatvorlageInstructionsTabelleText"/>
                <w:rFonts w:ascii="Times New Roman" w:hAnsi="Times New Roman"/>
                <w:sz w:val="24"/>
                <w:highlight w:val="yellow"/>
              </w:rPr>
            </w:pPr>
            <w:ins w:id="74" w:author="Author">
              <w:r>
                <w:rPr>
                  <w:rStyle w:val="FormatvorlageInstructionsTabelleText"/>
                  <w:rFonts w:ascii="Times New Roman" w:hAnsi="Times New Roman"/>
                  <w:sz w:val="24"/>
                  <w:highlight w:val="yellow"/>
                </w:rPr>
                <w:lastRenderedPageBreak/>
                <w:t>The</w:t>
              </w:r>
              <w:r w:rsidR="00D544E6" w:rsidRPr="00DC1D6A">
                <w:rPr>
                  <w:rStyle w:val="FormatvorlageInstructionsTabelleText"/>
                  <w:rFonts w:ascii="Times New Roman" w:hAnsi="Times New Roman"/>
                  <w:sz w:val="24"/>
                  <w:highlight w:val="yellow"/>
                </w:rPr>
                <w:t xml:space="preserve"> amounts reported shall be the amounts net of </w:t>
              </w:r>
            </w:ins>
          </w:p>
          <w:p w14:paraId="04BEB273" w14:textId="54165F84" w:rsidR="00D544E6" w:rsidRPr="00D544E6" w:rsidRDefault="008C19BD" w:rsidP="00D544E6">
            <w:pPr>
              <w:pStyle w:val="ListParagraph"/>
              <w:numPr>
                <w:ilvl w:val="0"/>
                <w:numId w:val="66"/>
              </w:numPr>
              <w:rPr>
                <w:ins w:id="75" w:author="Author"/>
                <w:rStyle w:val="FormatvorlageInstructionsTabelleText"/>
                <w:rFonts w:ascii="Times New Roman" w:hAnsi="Times New Roman"/>
                <w:sz w:val="24"/>
                <w:highlight w:val="yellow"/>
              </w:rPr>
            </w:pPr>
            <w:ins w:id="76" w:author="Author">
              <w:r>
                <w:rPr>
                  <w:rStyle w:val="InstructionsTabelleberschrift"/>
                  <w:rFonts w:ascii="Times New Roman" w:hAnsi="Times New Roman"/>
                  <w:b w:val="0"/>
                  <w:sz w:val="24"/>
                  <w:highlight w:val="yellow"/>
                  <w:u w:val="none"/>
                </w:rPr>
                <w:t>holdings of own</w:t>
              </w:r>
              <w:r w:rsidR="00D544E6">
                <w:rPr>
                  <w:rStyle w:val="FormatvorlageInstructionsTabelleText"/>
                  <w:rFonts w:ascii="Times New Roman" w:hAnsi="Times New Roman"/>
                  <w:sz w:val="24"/>
                  <w:highlight w:val="yellow"/>
                </w:rPr>
                <w:t xml:space="preserve"> eligible liabilities instruments, </w:t>
              </w:r>
              <w:r w:rsidR="00947AE8">
                <w:rPr>
                  <w:rStyle w:val="FormatvorlageInstructionsTabelleText"/>
                  <w:rFonts w:ascii="Times New Roman" w:hAnsi="Times New Roman"/>
                  <w:sz w:val="24"/>
                  <w:highlight w:val="yellow"/>
                </w:rPr>
                <w:t>as referred to in Article 72</w:t>
              </w:r>
              <w:proofErr w:type="gramStart"/>
              <w:r w:rsidR="00947AE8">
                <w:rPr>
                  <w:rStyle w:val="FormatvorlageInstructionsTabelleText"/>
                  <w:rFonts w:ascii="Times New Roman" w:hAnsi="Times New Roman"/>
                  <w:sz w:val="24"/>
                  <w:highlight w:val="yellow"/>
                </w:rPr>
                <w:t>e(</w:t>
              </w:r>
              <w:proofErr w:type="gramEnd"/>
              <w:r w:rsidR="00947AE8">
                <w:rPr>
                  <w:rStyle w:val="FormatvorlageInstructionsTabelleText"/>
                  <w:rFonts w:ascii="Times New Roman" w:hAnsi="Times New Roman"/>
                  <w:sz w:val="24"/>
                  <w:highlight w:val="yellow"/>
                </w:rPr>
                <w:t>1), point (a) of Regulation (EU)</w:t>
              </w:r>
              <w:r w:rsidR="00947AE8" w:rsidRPr="00D544E6">
                <w:rPr>
                  <w:rStyle w:val="FormatvorlageInstructionsTabelleText"/>
                  <w:rFonts w:ascii="Times New Roman" w:hAnsi="Times New Roman"/>
                  <w:sz w:val="24"/>
                  <w:highlight w:val="yellow"/>
                </w:rPr>
                <w:t xml:space="preserve"> </w:t>
              </w:r>
              <w:r w:rsidR="00947AE8">
                <w:rPr>
                  <w:rStyle w:val="FormatvorlageInstructionsTabelleText"/>
                  <w:rFonts w:ascii="Times New Roman" w:hAnsi="Times New Roman"/>
                  <w:sz w:val="24"/>
                  <w:highlight w:val="yellow"/>
                </w:rPr>
                <w:t>No 575/2013</w:t>
              </w:r>
              <w:r w:rsidR="00246D55">
                <w:rPr>
                  <w:rStyle w:val="FormatvorlageInstructionsTabelleText"/>
                  <w:rFonts w:ascii="Times New Roman" w:hAnsi="Times New Roman"/>
                  <w:sz w:val="24"/>
                  <w:highlight w:val="yellow"/>
                </w:rPr>
                <w:t>, where applicable</w:t>
              </w:r>
              <w:r w:rsidR="00947AE8">
                <w:rPr>
                  <w:rStyle w:val="FormatvorlageInstructionsTabelleText"/>
                  <w:rFonts w:ascii="Times New Roman" w:hAnsi="Times New Roman"/>
                  <w:sz w:val="24"/>
                  <w:highlight w:val="yellow"/>
                </w:rPr>
                <w:t xml:space="preserve">, </w:t>
              </w:r>
              <w:r w:rsidR="00715C11">
                <w:rPr>
                  <w:rStyle w:val="FormatvorlageInstructionsTabelleText"/>
                  <w:rFonts w:ascii="Times New Roman" w:hAnsi="Times New Roman"/>
                  <w:sz w:val="24"/>
                  <w:highlight w:val="yellow"/>
                </w:rPr>
                <w:t>and</w:t>
              </w:r>
              <w:r w:rsidR="00D544E6">
                <w:rPr>
                  <w:rStyle w:val="FormatvorlageInstructionsTabelleText"/>
                  <w:rFonts w:ascii="Times New Roman" w:hAnsi="Times New Roman"/>
                  <w:sz w:val="24"/>
                  <w:highlight w:val="yellow"/>
                </w:rPr>
                <w:t xml:space="preserve"> </w:t>
              </w:r>
              <w:r w:rsidR="00715C11">
                <w:rPr>
                  <w:rStyle w:val="FormatvorlageInstructionsTabelleText"/>
                  <w:rFonts w:ascii="Times New Roman" w:hAnsi="Times New Roman"/>
                  <w:sz w:val="24"/>
                  <w:highlight w:val="yellow"/>
                </w:rPr>
                <w:t xml:space="preserve">holdings of </w:t>
              </w:r>
              <w:r w:rsidR="00D544E6" w:rsidRPr="00D544E6">
                <w:rPr>
                  <w:rStyle w:val="FormatvorlageInstructionsTabelleText"/>
                  <w:rFonts w:ascii="Times New Roman" w:hAnsi="Times New Roman"/>
                  <w:sz w:val="24"/>
                  <w:highlight w:val="yellow"/>
                </w:rPr>
                <w:t xml:space="preserve">own </w:t>
              </w:r>
              <w:proofErr w:type="spellStart"/>
              <w:r w:rsidR="00D544E6">
                <w:rPr>
                  <w:rStyle w:val="FormatvorlageInstructionsTabelleText"/>
                  <w:rFonts w:ascii="Times New Roman" w:hAnsi="Times New Roman"/>
                  <w:sz w:val="24"/>
                  <w:highlight w:val="yellow"/>
                </w:rPr>
                <w:t>own</w:t>
              </w:r>
              <w:proofErr w:type="spellEnd"/>
              <w:r w:rsidR="00D544E6">
                <w:rPr>
                  <w:rStyle w:val="FormatvorlageInstructionsTabelleText"/>
                  <w:rFonts w:ascii="Times New Roman" w:hAnsi="Times New Roman"/>
                  <w:sz w:val="24"/>
                  <w:highlight w:val="yellow"/>
                </w:rPr>
                <w:t xml:space="preserve"> funds instruments,</w:t>
              </w:r>
              <w:r w:rsidR="00947AE8">
                <w:rPr>
                  <w:rStyle w:val="FormatvorlageInstructionsTabelleText"/>
                  <w:rFonts w:ascii="Times New Roman" w:hAnsi="Times New Roman"/>
                  <w:sz w:val="24"/>
                  <w:highlight w:val="yellow"/>
                </w:rPr>
                <w:t xml:space="preserve"> as referred to in Articles 36(1), point (f), 56, point (a), and 66, point (a), of Regulation (EU) No 575/2013,</w:t>
              </w:r>
              <w:r w:rsidR="00D544E6">
                <w:rPr>
                  <w:rStyle w:val="FormatvorlageInstructionsTabelleText"/>
                  <w:rFonts w:ascii="Times New Roman" w:hAnsi="Times New Roman"/>
                  <w:sz w:val="24"/>
                  <w:highlight w:val="yellow"/>
                </w:rPr>
                <w:t xml:space="preserve"> governed by the law of a third country </w:t>
              </w:r>
              <w:r w:rsidR="00D544E6" w:rsidRPr="00D544E6">
                <w:rPr>
                  <w:rStyle w:val="FormatvorlageInstructionsTabelleText"/>
                  <w:rFonts w:ascii="Times New Roman" w:hAnsi="Times New Roman"/>
                  <w:sz w:val="24"/>
                  <w:highlight w:val="yellow"/>
                </w:rPr>
                <w:t>and</w:t>
              </w:r>
            </w:ins>
          </w:p>
          <w:p w14:paraId="1FA67352" w14:textId="29131842" w:rsidR="00D544E6" w:rsidRPr="001562B3" w:rsidRDefault="001C3C19" w:rsidP="009E5168">
            <w:pPr>
              <w:pStyle w:val="ListParagraph"/>
              <w:numPr>
                <w:ilvl w:val="0"/>
                <w:numId w:val="66"/>
              </w:numPr>
              <w:rPr>
                <w:rStyle w:val="InstructionsTabelleberschrift"/>
                <w:rFonts w:ascii="Times New Roman" w:hAnsi="Times New Roman"/>
                <w:b w:val="0"/>
                <w:sz w:val="24"/>
                <w:u w:val="none"/>
              </w:rPr>
            </w:pPr>
            <w:ins w:id="77" w:author="Author">
              <w:r>
                <w:rPr>
                  <w:rStyle w:val="FormatvorlageInstructionsTabelleText"/>
                  <w:rFonts w:ascii="Times New Roman" w:hAnsi="Times New Roman"/>
                  <w:sz w:val="24"/>
                  <w:highlight w:val="yellow"/>
                </w:rPr>
                <w:t xml:space="preserve">unused ad hoc permission amounts, to the extent that the prior permission covers an </w:t>
              </w:r>
              <w:r w:rsidR="00D544E6">
                <w:rPr>
                  <w:rStyle w:val="FormatvorlageInstructionsTabelleText"/>
                  <w:rFonts w:ascii="Times New Roman" w:hAnsi="Times New Roman"/>
                  <w:sz w:val="24"/>
                  <w:highlight w:val="yellow"/>
                </w:rPr>
                <w:t xml:space="preserve">own funds instrument or eligible liabilities instrument </w:t>
              </w:r>
              <w:r>
                <w:rPr>
                  <w:rStyle w:val="FormatvorlageInstructionsTabelleText"/>
                  <w:rFonts w:ascii="Times New Roman" w:hAnsi="Times New Roman"/>
                  <w:sz w:val="24"/>
                  <w:highlight w:val="yellow"/>
                </w:rPr>
                <w:t xml:space="preserve">that </w:t>
              </w:r>
              <w:r w:rsidR="00D544E6">
                <w:rPr>
                  <w:rStyle w:val="FormatvorlageInstructionsTabelleText"/>
                  <w:rFonts w:ascii="Times New Roman" w:hAnsi="Times New Roman"/>
                  <w:sz w:val="24"/>
                  <w:highlight w:val="yellow"/>
                </w:rPr>
                <w:t>is governed by the law of</w:t>
              </w:r>
              <w:r w:rsidR="00D544E6" w:rsidRPr="00575890">
                <w:rPr>
                  <w:rStyle w:val="FormatvorlageInstructionsTabelleText"/>
                  <w:rFonts w:ascii="Times New Roman" w:hAnsi="Times New Roman"/>
                  <w:sz w:val="24"/>
                  <w:highlight w:val="yellow"/>
                </w:rPr>
                <w:t xml:space="preserve"> </w:t>
              </w:r>
              <w:r w:rsidR="00D544E6">
                <w:rPr>
                  <w:rStyle w:val="FormatvorlageInstructionsTabelleText"/>
                  <w:rFonts w:ascii="Times New Roman" w:hAnsi="Times New Roman"/>
                  <w:sz w:val="24"/>
                  <w:highlight w:val="yellow"/>
                </w:rPr>
                <w:t>a third country</w:t>
              </w:r>
              <w:r w:rsidR="00D544E6" w:rsidRPr="00575890">
                <w:rPr>
                  <w:rStyle w:val="FormatvorlageInstructionsTabelleText"/>
                  <w:rFonts w:ascii="Times New Roman" w:hAnsi="Times New Roman"/>
                  <w:sz w:val="24"/>
                  <w:highlight w:val="yellow"/>
                </w:rPr>
                <w:t>.</w:t>
              </w:r>
            </w:ins>
          </w:p>
        </w:tc>
      </w:tr>
      <w:tr w:rsidR="000D5110" w:rsidRPr="001562B3" w14:paraId="5C23CDC9" w14:textId="77777777" w:rsidTr="000D5110">
        <w:tc>
          <w:tcPr>
            <w:tcW w:w="1129" w:type="dxa"/>
          </w:tcPr>
          <w:p w14:paraId="322DB7EE" w14:textId="42E1D608" w:rsidR="000D5110" w:rsidRPr="001562B3" w:rsidRDefault="000D511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02</w:t>
            </w:r>
            <w:r w:rsidR="00C533EB" w:rsidRPr="001562B3">
              <w:rPr>
                <w:rStyle w:val="FormatvorlageInstructionsTabelleText"/>
                <w:rFonts w:ascii="Times New Roman" w:hAnsi="Times New Roman"/>
                <w:sz w:val="24"/>
              </w:rPr>
              <w:t>3</w:t>
            </w:r>
            <w:r w:rsidRPr="001562B3">
              <w:rPr>
                <w:rStyle w:val="FormatvorlageInstructionsTabelleText"/>
                <w:rFonts w:ascii="Times New Roman" w:hAnsi="Times New Roman"/>
                <w:sz w:val="24"/>
              </w:rPr>
              <w:t>0</w:t>
            </w:r>
          </w:p>
        </w:tc>
        <w:tc>
          <w:tcPr>
            <w:tcW w:w="7620" w:type="dxa"/>
          </w:tcPr>
          <w:p w14:paraId="1EF5E394" w14:textId="55302A8A" w:rsidR="000D5110" w:rsidRPr="001562B3" w:rsidRDefault="000D511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w:t>
            </w:r>
            <w:ins w:id="78" w:author="Author">
              <w:r w:rsidR="00C32813">
                <w:rPr>
                  <w:rStyle w:val="InstructionsTabelleberschrift"/>
                  <w:rFonts w:ascii="Times New Roman" w:hAnsi="Times New Roman"/>
                  <w:sz w:val="24"/>
                </w:rPr>
                <w:t>:</w:t>
              </w:r>
            </w:ins>
            <w:r w:rsidRPr="001562B3">
              <w:rPr>
                <w:rStyle w:val="InstructionsTabelleberschrift"/>
                <w:rFonts w:ascii="Times New Roman" w:hAnsi="Times New Roman"/>
                <w:sz w:val="24"/>
              </w:rPr>
              <w:t xml:space="preserve"> containing a write down and conversion clause </w:t>
            </w:r>
            <w:r w:rsidR="00F86360" w:rsidRPr="001562B3">
              <w:rPr>
                <w:rStyle w:val="InstructionsTabelleberschrift"/>
                <w:rFonts w:ascii="Times New Roman" w:hAnsi="Times New Roman"/>
                <w:sz w:val="24"/>
              </w:rPr>
              <w:t xml:space="preserve">as </w:t>
            </w:r>
            <w:proofErr w:type="gramStart"/>
            <w:r w:rsidR="00F86360" w:rsidRPr="001562B3">
              <w:rPr>
                <w:rStyle w:val="InstructionsTabelleberschrift"/>
                <w:rFonts w:ascii="Times New Roman" w:hAnsi="Times New Roman"/>
                <w:sz w:val="24"/>
              </w:rPr>
              <w:t xml:space="preserve">referred </w:t>
            </w:r>
            <w:r w:rsidRPr="001562B3">
              <w:rPr>
                <w:rStyle w:val="InstructionsTabelleberschrift"/>
                <w:rFonts w:ascii="Times New Roman" w:hAnsi="Times New Roman"/>
                <w:sz w:val="24"/>
              </w:rPr>
              <w:t xml:space="preserve"> to</w:t>
            </w:r>
            <w:proofErr w:type="gramEnd"/>
            <w:r w:rsidRPr="001562B3">
              <w:rPr>
                <w:rStyle w:val="InstructionsTabelleberschrift"/>
                <w:rFonts w:ascii="Times New Roman" w:hAnsi="Times New Roman"/>
                <w:sz w:val="24"/>
              </w:rPr>
              <w:t xml:space="preserve"> </w:t>
            </w:r>
            <w:r w:rsidR="00F86360" w:rsidRPr="001562B3">
              <w:rPr>
                <w:rStyle w:val="InstructionsTabelleberschrift"/>
                <w:rFonts w:ascii="Times New Roman" w:hAnsi="Times New Roman"/>
                <w:sz w:val="24"/>
              </w:rPr>
              <w:t xml:space="preserve">in </w:t>
            </w:r>
            <w:r w:rsidRPr="001562B3">
              <w:rPr>
                <w:rStyle w:val="InstructionsTabelleberschrift"/>
                <w:rFonts w:ascii="Times New Roman" w:hAnsi="Times New Roman"/>
                <w:sz w:val="24"/>
              </w:rPr>
              <w:t xml:space="preserve">Article 55 </w:t>
            </w:r>
            <w:r w:rsidR="00B33C46" w:rsidRPr="001562B3">
              <w:rPr>
                <w:rStyle w:val="InstructionsTabelleberschrift"/>
                <w:rFonts w:ascii="Times New Roman" w:hAnsi="Times New Roman"/>
                <w:sz w:val="24"/>
              </w:rPr>
              <w:t>of Directive 2014/59/EU</w:t>
            </w:r>
          </w:p>
          <w:p w14:paraId="441346A2" w14:textId="77777777" w:rsidR="000D5110" w:rsidRDefault="000D5110" w:rsidP="0083554B">
            <w:pPr>
              <w:pStyle w:val="InstructionsText"/>
              <w:rPr>
                <w:ins w:id="79" w:author="Autho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The amount of </w:t>
            </w:r>
            <w:r w:rsidR="00C018FD" w:rsidRPr="001562B3">
              <w:rPr>
                <w:rStyle w:val="InstructionsTabelleberschrift"/>
                <w:rFonts w:ascii="Times New Roman" w:hAnsi="Times New Roman"/>
                <w:b w:val="0"/>
                <w:sz w:val="24"/>
                <w:u w:val="none"/>
              </w:rPr>
              <w:t xml:space="preserve">own funds and eligible liabilities </w:t>
            </w:r>
            <w:r w:rsidRPr="001562B3">
              <w:rPr>
                <w:rStyle w:val="InstructionsTabelleberschrift"/>
                <w:rFonts w:ascii="Times New Roman" w:hAnsi="Times New Roman"/>
                <w:b w:val="0"/>
                <w:sz w:val="24"/>
                <w:u w:val="none"/>
              </w:rPr>
              <w:t xml:space="preserve">that are governed by the law of a third country and that contain a write down and conversion clause as referred to in Article 55 </w:t>
            </w:r>
            <w:r w:rsidR="00F86360" w:rsidRPr="001562B3">
              <w:rPr>
                <w:rStyle w:val="InstructionsTabelleberschrift"/>
                <w:rFonts w:ascii="Times New Roman" w:hAnsi="Times New Roman"/>
                <w:b w:val="0"/>
                <w:sz w:val="24"/>
                <w:u w:val="none"/>
              </w:rPr>
              <w:t xml:space="preserve">of </w:t>
            </w:r>
            <w:r w:rsidR="00F86360" w:rsidRPr="001562B3">
              <w:rPr>
                <w:rStyle w:val="FormatvorlageInstructionsTabelleText"/>
                <w:rFonts w:ascii="Times New Roman" w:hAnsi="Times New Roman"/>
                <w:sz w:val="24"/>
              </w:rPr>
              <w:t>Directive 2014/59/EU</w:t>
            </w:r>
            <w:r w:rsidR="00F86360" w:rsidRPr="001562B3">
              <w:rPr>
                <w:rStyle w:val="InstructionsTabelleberschrift"/>
                <w:rFonts w:ascii="Times New Roman" w:hAnsi="Times New Roman"/>
                <w:b w:val="0"/>
                <w:sz w:val="24"/>
                <w:u w:val="none"/>
              </w:rPr>
              <w:t>.</w:t>
            </w:r>
          </w:p>
          <w:p w14:paraId="51482315" w14:textId="77777777" w:rsidR="00D544E6" w:rsidRDefault="00D544E6" w:rsidP="00D544E6">
            <w:pPr>
              <w:rPr>
                <w:ins w:id="80" w:author="Author"/>
                <w:rStyle w:val="FormatvorlageInstructionsTabelleText"/>
                <w:rFonts w:ascii="Times New Roman" w:hAnsi="Times New Roman"/>
                <w:sz w:val="24"/>
                <w:highlight w:val="yellow"/>
              </w:rPr>
            </w:pPr>
            <w:ins w:id="81" w:author="Author">
              <w:r w:rsidRPr="00DC1D6A">
                <w:rPr>
                  <w:rStyle w:val="FormatvorlageInstructionsTabelleText"/>
                  <w:rFonts w:ascii="Times New Roman" w:hAnsi="Times New Roman"/>
                  <w:sz w:val="24"/>
                  <w:highlight w:val="yellow"/>
                </w:rPr>
                <w:t xml:space="preserve">The amounts reported shall be the amounts net of </w:t>
              </w:r>
            </w:ins>
          </w:p>
          <w:p w14:paraId="5776B6EB" w14:textId="3977F269" w:rsidR="00D544E6" w:rsidRPr="00D544E6" w:rsidRDefault="008C19BD" w:rsidP="00D544E6">
            <w:pPr>
              <w:pStyle w:val="ListParagraph"/>
              <w:numPr>
                <w:ilvl w:val="0"/>
                <w:numId w:val="67"/>
              </w:numPr>
              <w:rPr>
                <w:ins w:id="82" w:author="Author"/>
                <w:rStyle w:val="FormatvorlageInstructionsTabelleText"/>
                <w:rFonts w:ascii="Times New Roman" w:hAnsi="Times New Roman"/>
                <w:sz w:val="24"/>
                <w:highlight w:val="yellow"/>
              </w:rPr>
            </w:pPr>
            <w:ins w:id="83" w:author="Author">
              <w:r>
                <w:rPr>
                  <w:rStyle w:val="InstructionsTabelleberschrift"/>
                  <w:rFonts w:ascii="Times New Roman" w:hAnsi="Times New Roman"/>
                  <w:b w:val="0"/>
                  <w:sz w:val="24"/>
                  <w:highlight w:val="yellow"/>
                  <w:u w:val="none"/>
                </w:rPr>
                <w:t>holdings of own</w:t>
              </w:r>
              <w:r w:rsidR="00D544E6">
                <w:rPr>
                  <w:rStyle w:val="FormatvorlageInstructionsTabelleText"/>
                  <w:rFonts w:ascii="Times New Roman" w:hAnsi="Times New Roman"/>
                  <w:sz w:val="24"/>
                  <w:highlight w:val="yellow"/>
                </w:rPr>
                <w:t xml:space="preserve"> eligible liabilities instruments,</w:t>
              </w:r>
              <w:r w:rsidR="00246D55">
                <w:rPr>
                  <w:rStyle w:val="FormatvorlageInstructionsTabelleText"/>
                  <w:rFonts w:ascii="Times New Roman" w:hAnsi="Times New Roman"/>
                  <w:sz w:val="24"/>
                  <w:highlight w:val="yellow"/>
                </w:rPr>
                <w:t xml:space="preserve"> as referred to in Article 72e(1), point (a) of Regulation (EU)</w:t>
              </w:r>
              <w:r w:rsidR="00246D55" w:rsidRPr="00D544E6">
                <w:rPr>
                  <w:rStyle w:val="FormatvorlageInstructionsTabelleText"/>
                  <w:rFonts w:ascii="Times New Roman" w:hAnsi="Times New Roman"/>
                  <w:sz w:val="24"/>
                  <w:highlight w:val="yellow"/>
                </w:rPr>
                <w:t xml:space="preserve"> </w:t>
              </w:r>
              <w:r w:rsidR="00246D55">
                <w:rPr>
                  <w:rStyle w:val="FormatvorlageInstructionsTabelleText"/>
                  <w:rFonts w:ascii="Times New Roman" w:hAnsi="Times New Roman"/>
                  <w:sz w:val="24"/>
                  <w:highlight w:val="yellow"/>
                </w:rPr>
                <w:t xml:space="preserve">No 575/2013, where applicable, </w:t>
              </w:r>
              <w:r w:rsidR="00715C11">
                <w:rPr>
                  <w:rStyle w:val="FormatvorlageInstructionsTabelleText"/>
                  <w:rFonts w:ascii="Times New Roman" w:hAnsi="Times New Roman"/>
                  <w:sz w:val="24"/>
                  <w:highlight w:val="yellow"/>
                </w:rPr>
                <w:t>and</w:t>
              </w:r>
              <w:r w:rsidR="00D544E6">
                <w:rPr>
                  <w:rStyle w:val="FormatvorlageInstructionsTabelleText"/>
                  <w:rFonts w:ascii="Times New Roman" w:hAnsi="Times New Roman"/>
                  <w:sz w:val="24"/>
                  <w:highlight w:val="yellow"/>
                </w:rPr>
                <w:t xml:space="preserve"> </w:t>
              </w:r>
              <w:r>
                <w:rPr>
                  <w:rStyle w:val="FormatvorlageInstructionsTabelleText"/>
                  <w:rFonts w:ascii="Times New Roman" w:hAnsi="Times New Roman"/>
                  <w:sz w:val="24"/>
                  <w:highlight w:val="yellow"/>
                </w:rPr>
                <w:t>holdings of own</w:t>
              </w:r>
              <w:r w:rsidR="00D544E6" w:rsidRPr="00D544E6">
                <w:rPr>
                  <w:rStyle w:val="FormatvorlageInstructionsTabelleText"/>
                  <w:rFonts w:ascii="Times New Roman" w:hAnsi="Times New Roman"/>
                  <w:sz w:val="24"/>
                  <w:highlight w:val="yellow"/>
                </w:rPr>
                <w:t xml:space="preserve"> </w:t>
              </w:r>
              <w:proofErr w:type="spellStart"/>
              <w:r w:rsidR="00D544E6">
                <w:rPr>
                  <w:rStyle w:val="FormatvorlageInstructionsTabelleText"/>
                  <w:rFonts w:ascii="Times New Roman" w:hAnsi="Times New Roman"/>
                  <w:sz w:val="24"/>
                  <w:highlight w:val="yellow"/>
                </w:rPr>
                <w:t>own</w:t>
              </w:r>
              <w:proofErr w:type="spellEnd"/>
              <w:r w:rsidR="00D544E6">
                <w:rPr>
                  <w:rStyle w:val="FormatvorlageInstructionsTabelleText"/>
                  <w:rFonts w:ascii="Times New Roman" w:hAnsi="Times New Roman"/>
                  <w:sz w:val="24"/>
                  <w:highlight w:val="yellow"/>
                </w:rPr>
                <w:t xml:space="preserve"> funds instruments, </w:t>
              </w:r>
              <w:r w:rsidR="00246D55">
                <w:rPr>
                  <w:rStyle w:val="FormatvorlageInstructionsTabelleText"/>
                  <w:rFonts w:ascii="Times New Roman" w:hAnsi="Times New Roman"/>
                  <w:sz w:val="24"/>
                  <w:highlight w:val="yellow"/>
                </w:rPr>
                <w:t xml:space="preserve">as referred to in Articles 36(1), point (f), 56, point (a), and 66, point (a), of Regulation (EU) No 575/2013, </w:t>
              </w:r>
              <w:r w:rsidR="00D544E6">
                <w:rPr>
                  <w:rStyle w:val="FormatvorlageInstructionsTabelleText"/>
                  <w:rFonts w:ascii="Times New Roman" w:hAnsi="Times New Roman"/>
                  <w:sz w:val="24"/>
                  <w:highlight w:val="yellow"/>
                </w:rPr>
                <w:t xml:space="preserve">governed by the law of a third country </w:t>
              </w:r>
              <w:r w:rsidR="00D544E6" w:rsidRPr="00D544E6">
                <w:rPr>
                  <w:rStyle w:val="FormatvorlageInstructionsTabelleText"/>
                  <w:rFonts w:ascii="Times New Roman" w:hAnsi="Times New Roman"/>
                  <w:sz w:val="24"/>
                  <w:highlight w:val="yellow"/>
                </w:rPr>
                <w:t xml:space="preserve">and </w:t>
              </w:r>
              <w:r w:rsidR="00D544E6" w:rsidRPr="009E5168">
                <w:rPr>
                  <w:rStyle w:val="FormatvorlageInstructionsTabelleText"/>
                  <w:rFonts w:ascii="Times New Roman" w:hAnsi="Times New Roman"/>
                  <w:sz w:val="24"/>
                  <w:highlight w:val="yellow"/>
                </w:rPr>
                <w:t>containing a write down and conversion clause as referred  to in Article 55 of Directive 2014/59/EU and</w:t>
              </w:r>
            </w:ins>
          </w:p>
          <w:p w14:paraId="5A286E7E" w14:textId="27B31AB3" w:rsidR="00D544E6" w:rsidRPr="00E956CE" w:rsidRDefault="001C3C19" w:rsidP="009E5168">
            <w:pPr>
              <w:pStyle w:val="ListParagraph"/>
              <w:numPr>
                <w:ilvl w:val="0"/>
                <w:numId w:val="67"/>
              </w:numPr>
              <w:rPr>
                <w:rStyle w:val="InstructionsTabelleberschrift"/>
                <w:rFonts w:ascii="Times New Roman" w:hAnsi="Times New Roman"/>
                <w:b w:val="0"/>
                <w:bCs w:val="0"/>
                <w:sz w:val="24"/>
              </w:rPr>
            </w:pPr>
            <w:ins w:id="84" w:author="Author">
              <w:r w:rsidRPr="00E956CE">
                <w:rPr>
                  <w:rStyle w:val="InstructionsTabelleberschrift"/>
                  <w:rFonts w:ascii="Times New Roman" w:hAnsi="Times New Roman"/>
                  <w:b w:val="0"/>
                  <w:sz w:val="24"/>
                  <w:highlight w:val="yellow"/>
                  <w:u w:val="none"/>
                </w:rPr>
                <w:t xml:space="preserve">unused ad hoc permission amounts, </w:t>
              </w:r>
              <w:r>
                <w:rPr>
                  <w:rStyle w:val="InstructionsTabelleberschrift"/>
                  <w:rFonts w:ascii="Times New Roman" w:hAnsi="Times New Roman"/>
                  <w:b w:val="0"/>
                  <w:bCs w:val="0"/>
                  <w:sz w:val="24"/>
                  <w:highlight w:val="yellow"/>
                  <w:u w:val="none"/>
                </w:rPr>
                <w:t>to the extent that the permission covers an</w:t>
              </w:r>
              <w:r w:rsidR="00D544E6" w:rsidRPr="00E956CE">
                <w:rPr>
                  <w:rStyle w:val="InstructionsTabelleberschrift"/>
                  <w:rFonts w:ascii="Times New Roman" w:hAnsi="Times New Roman"/>
                  <w:b w:val="0"/>
                  <w:sz w:val="24"/>
                  <w:highlight w:val="yellow"/>
                  <w:u w:val="none"/>
                </w:rPr>
                <w:t xml:space="preserve"> own funds instrument or </w:t>
              </w:r>
              <w:r>
                <w:rPr>
                  <w:rStyle w:val="InstructionsTabelleberschrift"/>
                  <w:rFonts w:ascii="Times New Roman" w:hAnsi="Times New Roman"/>
                  <w:b w:val="0"/>
                  <w:bCs w:val="0"/>
                  <w:sz w:val="24"/>
                  <w:highlight w:val="yellow"/>
                  <w:u w:val="none"/>
                </w:rPr>
                <w:t xml:space="preserve">a </w:t>
              </w:r>
              <w:r w:rsidR="00D544E6" w:rsidRPr="00E956CE">
                <w:rPr>
                  <w:rStyle w:val="InstructionsTabelleberschrift"/>
                  <w:rFonts w:ascii="Times New Roman" w:hAnsi="Times New Roman"/>
                  <w:b w:val="0"/>
                  <w:sz w:val="24"/>
                  <w:highlight w:val="yellow"/>
                  <w:u w:val="none"/>
                </w:rPr>
                <w:t>specific eligible liabilities instrument</w:t>
              </w:r>
              <w:r>
                <w:rPr>
                  <w:rStyle w:val="InstructionsTabelleberschrift"/>
                  <w:rFonts w:ascii="Times New Roman" w:hAnsi="Times New Roman"/>
                  <w:b w:val="0"/>
                  <w:bCs w:val="0"/>
                  <w:sz w:val="24"/>
                  <w:highlight w:val="yellow"/>
                  <w:u w:val="none"/>
                </w:rPr>
                <w:t xml:space="preserve"> that is</w:t>
              </w:r>
              <w:r w:rsidR="00D544E6" w:rsidRPr="00E956CE">
                <w:rPr>
                  <w:rStyle w:val="InstructionsTabelleberschrift"/>
                  <w:rFonts w:ascii="Times New Roman" w:hAnsi="Times New Roman"/>
                  <w:b w:val="0"/>
                  <w:sz w:val="24"/>
                  <w:highlight w:val="yellow"/>
                  <w:u w:val="none"/>
                </w:rPr>
                <w:t xml:space="preserve"> governed by the law of a third country and contains a write down and conversion clause as referred to in Article 55 of Directive 2014/59/EU.</w:t>
              </w:r>
            </w:ins>
          </w:p>
        </w:tc>
      </w:tr>
      <w:tr w:rsidR="00C725CB" w:rsidRPr="001562B3" w14:paraId="520E2C77" w14:textId="77777777" w:rsidTr="00482729">
        <w:tc>
          <w:tcPr>
            <w:tcW w:w="1129" w:type="dxa"/>
          </w:tcPr>
          <w:p w14:paraId="6194C92E" w14:textId="711D1B3F" w:rsidR="00C725CB" w:rsidRPr="001562B3" w:rsidRDefault="00C725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0250</w:t>
            </w:r>
            <w:r w:rsidR="00975018" w:rsidRPr="001562B3">
              <w:rPr>
                <w:rStyle w:val="FormatvorlageInstructionsTabelleText"/>
                <w:rFonts w:ascii="Times New Roman" w:hAnsi="Times New Roman"/>
                <w:sz w:val="24"/>
              </w:rPr>
              <w:t xml:space="preserve"> - 02</w:t>
            </w:r>
            <w:r w:rsidR="003D419A" w:rsidRPr="001562B3">
              <w:rPr>
                <w:rStyle w:val="FormatvorlageInstructionsTabelleText"/>
                <w:rFonts w:ascii="Times New Roman" w:hAnsi="Times New Roman"/>
                <w:sz w:val="24"/>
              </w:rPr>
              <w:t>9</w:t>
            </w:r>
            <w:r w:rsidR="00975018" w:rsidRPr="001562B3">
              <w:rPr>
                <w:rStyle w:val="FormatvorlageInstructionsTabelleText"/>
                <w:rFonts w:ascii="Times New Roman" w:hAnsi="Times New Roman"/>
                <w:sz w:val="24"/>
              </w:rPr>
              <w:t>0</w:t>
            </w:r>
          </w:p>
        </w:tc>
        <w:tc>
          <w:tcPr>
            <w:tcW w:w="7620" w:type="dxa"/>
          </w:tcPr>
          <w:p w14:paraId="1E3DF83A" w14:textId="77777777" w:rsidR="00C725CB" w:rsidRPr="001562B3" w:rsidRDefault="0097501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Other bail-</w:t>
            </w:r>
            <w:proofErr w:type="spellStart"/>
            <w:r w:rsidRPr="001562B3">
              <w:rPr>
                <w:rStyle w:val="InstructionsTabelleberschrift"/>
                <w:rFonts w:ascii="Times New Roman" w:hAnsi="Times New Roman"/>
                <w:sz w:val="24"/>
              </w:rPr>
              <w:t>in</w:t>
            </w:r>
            <w:r w:rsidR="00C725CB" w:rsidRPr="001562B3">
              <w:rPr>
                <w:rStyle w:val="InstructionsTabelleberschrift"/>
                <w:rFonts w:ascii="Times New Roman" w:hAnsi="Times New Roman"/>
                <w:sz w:val="24"/>
              </w:rPr>
              <w:t>able</w:t>
            </w:r>
            <w:proofErr w:type="spellEnd"/>
            <w:r w:rsidR="00C725CB" w:rsidRPr="001562B3">
              <w:rPr>
                <w:rStyle w:val="InstructionsTabelleberschrift"/>
                <w:rFonts w:ascii="Times New Roman" w:hAnsi="Times New Roman"/>
                <w:sz w:val="24"/>
              </w:rPr>
              <w:t xml:space="preserve"> liabilities</w:t>
            </w:r>
          </w:p>
          <w:p w14:paraId="4B51FD1B" w14:textId="77777777" w:rsidR="00303127" w:rsidRDefault="00093411" w:rsidP="0083554B">
            <w:pPr>
              <w:pStyle w:val="InstructionsText"/>
              <w:rPr>
                <w:ins w:id="85" w:author="Autho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E</w:t>
            </w:r>
            <w:r w:rsidR="00303127" w:rsidRPr="001562B3">
              <w:rPr>
                <w:rStyle w:val="InstructionsTabelleberschrift"/>
                <w:rFonts w:ascii="Times New Roman" w:hAnsi="Times New Roman"/>
                <w:b w:val="0"/>
                <w:sz w:val="24"/>
                <w:u w:val="none"/>
              </w:rPr>
              <w:t xml:space="preserve">ntities that, at the date of the reporting of that information, hold amounts of own funds and eligible liabilities of at least 150 % of the requirement </w:t>
            </w:r>
            <w:r w:rsidR="009D5DA0" w:rsidRPr="001562B3">
              <w:rPr>
                <w:rStyle w:val="InstructionsTabelleberschrift"/>
                <w:rFonts w:ascii="Times New Roman" w:hAnsi="Times New Roman"/>
                <w:b w:val="0"/>
                <w:sz w:val="24"/>
                <w:u w:val="none"/>
              </w:rPr>
              <w:t>laid down</w:t>
            </w:r>
            <w:r w:rsidR="00303127" w:rsidRPr="001562B3">
              <w:rPr>
                <w:rStyle w:val="InstructionsTabelleberschrift"/>
                <w:rFonts w:ascii="Times New Roman" w:hAnsi="Times New Roman"/>
                <w:b w:val="0"/>
                <w:sz w:val="24"/>
                <w:u w:val="none"/>
              </w:rPr>
              <w:t xml:space="preserve"> in Article 45(1) </w:t>
            </w:r>
            <w:r w:rsidR="009D5DA0" w:rsidRPr="001562B3">
              <w:rPr>
                <w:rStyle w:val="InstructionsTabelleberschrift"/>
                <w:rFonts w:ascii="Times New Roman" w:hAnsi="Times New Roman"/>
                <w:b w:val="0"/>
                <w:sz w:val="24"/>
                <w:u w:val="none"/>
              </w:rPr>
              <w:t xml:space="preserve">of </w:t>
            </w:r>
            <w:r w:rsidR="009D5DA0" w:rsidRPr="001562B3">
              <w:rPr>
                <w:rStyle w:val="FormatvorlageInstructionsTabelleText"/>
                <w:rFonts w:ascii="Times New Roman" w:hAnsi="Times New Roman"/>
                <w:sz w:val="24"/>
              </w:rPr>
              <w:t>Directive 2014/59/EU</w:t>
            </w:r>
            <w:r w:rsidR="008458AF" w:rsidRPr="001562B3">
              <w:rPr>
                <w:rStyle w:val="FormatvorlageInstructionsTabelleText"/>
                <w:rFonts w:ascii="Times New Roman" w:hAnsi="Times New Roman"/>
                <w:sz w:val="24"/>
              </w:rPr>
              <w:t xml:space="preserve"> </w:t>
            </w:r>
            <w:r w:rsidRPr="001562B3">
              <w:rPr>
                <w:rStyle w:val="InstructionsTabelleberschrift"/>
                <w:rFonts w:ascii="Times New Roman" w:hAnsi="Times New Roman"/>
                <w:b w:val="0"/>
                <w:sz w:val="24"/>
                <w:u w:val="none"/>
              </w:rPr>
              <w:t>shall be exempted from reporting the information in rows 0250 to 0290</w:t>
            </w:r>
            <w:r w:rsidR="00303127" w:rsidRPr="001562B3">
              <w:rPr>
                <w:rStyle w:val="InstructionsTabelleberschrift"/>
                <w:rFonts w:ascii="Times New Roman" w:hAnsi="Times New Roman"/>
                <w:b w:val="0"/>
                <w:sz w:val="24"/>
                <w:u w:val="none"/>
              </w:rPr>
              <w:t>.</w:t>
            </w:r>
            <w:r w:rsidR="0028511C" w:rsidRPr="001562B3">
              <w:rPr>
                <w:rStyle w:val="InstructionsTabelleberschrift"/>
                <w:rFonts w:ascii="Times New Roman" w:hAnsi="Times New Roman"/>
                <w:b w:val="0"/>
                <w:sz w:val="24"/>
                <w:u w:val="none"/>
              </w:rPr>
              <w:t xml:space="preserve"> Such entities may opt to report </w:t>
            </w:r>
            <w:r w:rsidRPr="001562B3">
              <w:rPr>
                <w:rStyle w:val="InstructionsTabelleberschrift"/>
                <w:rFonts w:ascii="Times New Roman" w:hAnsi="Times New Roman"/>
                <w:b w:val="0"/>
                <w:sz w:val="24"/>
                <w:u w:val="none"/>
              </w:rPr>
              <w:t>that information</w:t>
            </w:r>
            <w:r w:rsidR="0028511C" w:rsidRPr="001562B3">
              <w:rPr>
                <w:rStyle w:val="InstructionsTabelleberschrift"/>
                <w:rFonts w:ascii="Times New Roman" w:hAnsi="Times New Roman"/>
                <w:b w:val="0"/>
                <w:sz w:val="24"/>
                <w:u w:val="none"/>
              </w:rPr>
              <w:t xml:space="preserve"> in this template on a voluntary basis</w:t>
            </w:r>
            <w:r w:rsidR="00265B83" w:rsidRPr="001562B3">
              <w:rPr>
                <w:rStyle w:val="InstructionsTabelleberschrift"/>
                <w:rFonts w:ascii="Times New Roman" w:hAnsi="Times New Roman"/>
                <w:b w:val="0"/>
                <w:sz w:val="24"/>
                <w:u w:val="none"/>
              </w:rPr>
              <w:t>.</w:t>
            </w:r>
          </w:p>
          <w:p w14:paraId="23F6E725" w14:textId="074096E2" w:rsidR="00CA024E" w:rsidRPr="001562B3" w:rsidRDefault="00CA024E" w:rsidP="0083554B">
            <w:pPr>
              <w:pStyle w:val="InstructionsText"/>
              <w:rPr>
                <w:rStyle w:val="InstructionsTabelleberschrift"/>
                <w:rFonts w:ascii="Times New Roman" w:hAnsi="Times New Roman"/>
                <w:b w:val="0"/>
                <w:sz w:val="24"/>
                <w:u w:val="none"/>
              </w:rPr>
            </w:pPr>
            <w:ins w:id="86" w:author="Author">
              <w:r w:rsidRPr="00190BAC">
                <w:rPr>
                  <w:rStyle w:val="InstructionsTabelleberschrift"/>
                  <w:rFonts w:ascii="Times New Roman" w:hAnsi="Times New Roman"/>
                  <w:b w:val="0"/>
                  <w:sz w:val="24"/>
                  <w:highlight w:val="yellow"/>
                  <w:u w:val="none"/>
                </w:rPr>
                <w:t>Unused prior permission amounts, to the extent that the permission covers an eligible liabilities instrument, shall be considered other bail-</w:t>
              </w:r>
              <w:proofErr w:type="spellStart"/>
              <w:r w:rsidRPr="00190BAC">
                <w:rPr>
                  <w:rStyle w:val="InstructionsTabelleberschrift"/>
                  <w:rFonts w:ascii="Times New Roman" w:hAnsi="Times New Roman"/>
                  <w:b w:val="0"/>
                  <w:sz w:val="24"/>
                  <w:highlight w:val="yellow"/>
                  <w:u w:val="none"/>
                </w:rPr>
                <w:t>inable</w:t>
              </w:r>
              <w:proofErr w:type="spellEnd"/>
              <w:r w:rsidRPr="00190BAC">
                <w:rPr>
                  <w:rStyle w:val="InstructionsTabelleberschrift"/>
                  <w:rFonts w:ascii="Times New Roman" w:hAnsi="Times New Roman"/>
                  <w:b w:val="0"/>
                  <w:sz w:val="24"/>
                  <w:highlight w:val="yellow"/>
                  <w:u w:val="none"/>
                </w:rPr>
                <w:t xml:space="preserve"> liabilities for the purposes of these rows.</w:t>
              </w:r>
              <w:r>
                <w:rPr>
                  <w:rStyle w:val="InstructionsTabelleberschrift"/>
                  <w:rFonts w:ascii="Times New Roman" w:hAnsi="Times New Roman"/>
                  <w:b w:val="0"/>
                  <w:sz w:val="24"/>
                  <w:u w:val="none"/>
                </w:rPr>
                <w:t xml:space="preserve"> </w:t>
              </w:r>
            </w:ins>
          </w:p>
        </w:tc>
      </w:tr>
      <w:tr w:rsidR="00975018" w:rsidRPr="001562B3" w14:paraId="42F97DBF" w14:textId="77777777" w:rsidTr="00482729">
        <w:tc>
          <w:tcPr>
            <w:tcW w:w="1129" w:type="dxa"/>
          </w:tcPr>
          <w:p w14:paraId="3162371B" w14:textId="2087A44F" w:rsidR="00975018" w:rsidRPr="001562B3" w:rsidRDefault="0097501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Other bail-</w:t>
            </w:r>
            <w:proofErr w:type="spellStart"/>
            <w:r w:rsidRPr="001562B3">
              <w:rPr>
                <w:rStyle w:val="InstructionsTabelleberschrift"/>
                <w:rFonts w:ascii="Times New Roman" w:hAnsi="Times New Roman"/>
                <w:sz w:val="24"/>
              </w:rPr>
              <w:t>inable</w:t>
            </w:r>
            <w:proofErr w:type="spellEnd"/>
            <w:r w:rsidRPr="001562B3">
              <w:rPr>
                <w:rStyle w:val="InstructionsTabelleberschrift"/>
                <w:rFonts w:ascii="Times New Roman" w:hAnsi="Times New Roman"/>
                <w:sz w:val="24"/>
              </w:rPr>
              <w:t xml:space="preserve"> liabilities</w:t>
            </w:r>
          </w:p>
          <w:p w14:paraId="13517B1C" w14:textId="48F58772" w:rsidR="007705FD" w:rsidRPr="001562B3" w:rsidRDefault="00810D53"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The amount of </w:t>
            </w:r>
            <w:r w:rsidR="007705FD" w:rsidRPr="001562B3">
              <w:rPr>
                <w:rStyle w:val="InstructionsTabelleberschrift"/>
                <w:rFonts w:ascii="Times New Roman" w:hAnsi="Times New Roman"/>
                <w:b w:val="0"/>
                <w:sz w:val="24"/>
                <w:u w:val="none"/>
              </w:rPr>
              <w:t>bail-</w:t>
            </w:r>
            <w:proofErr w:type="spellStart"/>
            <w:r w:rsidR="007705FD" w:rsidRPr="001562B3">
              <w:rPr>
                <w:rStyle w:val="InstructionsTabelleberschrift"/>
                <w:rFonts w:ascii="Times New Roman" w:hAnsi="Times New Roman"/>
                <w:b w:val="0"/>
                <w:sz w:val="24"/>
                <w:u w:val="none"/>
              </w:rPr>
              <w:t>inable</w:t>
            </w:r>
            <w:proofErr w:type="spellEnd"/>
            <w:r w:rsidR="007705FD" w:rsidRPr="001562B3">
              <w:rPr>
                <w:rStyle w:val="InstructionsTabelleberschrift"/>
                <w:rFonts w:ascii="Times New Roman" w:hAnsi="Times New Roman"/>
                <w:b w:val="0"/>
                <w:sz w:val="24"/>
                <w:u w:val="none"/>
              </w:rPr>
              <w:t xml:space="preserve"> </w:t>
            </w:r>
            <w:r w:rsidRPr="001562B3">
              <w:rPr>
                <w:rStyle w:val="InstructionsTabelleberschrift"/>
                <w:rFonts w:ascii="Times New Roman" w:hAnsi="Times New Roman"/>
                <w:b w:val="0"/>
                <w:sz w:val="24"/>
                <w:u w:val="none"/>
              </w:rPr>
              <w:t>liabilities</w:t>
            </w:r>
            <w:r w:rsidR="007705FD" w:rsidRPr="001562B3">
              <w:rPr>
                <w:rStyle w:val="InstructionsTabelleberschrift"/>
                <w:rFonts w:ascii="Times New Roman" w:hAnsi="Times New Roman"/>
                <w:b w:val="0"/>
                <w:sz w:val="24"/>
                <w:u w:val="none"/>
              </w:rPr>
              <w:t xml:space="preserve">, as defined in </w:t>
            </w:r>
            <w:del w:id="87" w:author="Author">
              <w:r w:rsidR="00307F17" w:rsidRPr="001562B3" w:rsidDel="005A2E2D">
                <w:rPr>
                  <w:rStyle w:val="InstructionsTabelleberschrift"/>
                  <w:rFonts w:ascii="Times New Roman" w:hAnsi="Times New Roman"/>
                  <w:b w:val="0"/>
                  <w:sz w:val="24"/>
                  <w:u w:val="none"/>
                </w:rPr>
                <w:delText xml:space="preserve">point (71) of </w:delText>
              </w:r>
            </w:del>
            <w:r w:rsidR="007705FD" w:rsidRPr="001562B3">
              <w:rPr>
                <w:rStyle w:val="InstructionsTabelleberschrift"/>
                <w:rFonts w:ascii="Times New Roman" w:hAnsi="Times New Roman"/>
                <w:b w:val="0"/>
                <w:sz w:val="24"/>
                <w:u w:val="none"/>
              </w:rPr>
              <w:t>Article 2(1)</w:t>
            </w:r>
            <w:ins w:id="88" w:author="Author">
              <w:r w:rsidR="005A2E2D">
                <w:rPr>
                  <w:rStyle w:val="InstructionsTabelleberschrift"/>
                  <w:rFonts w:ascii="Times New Roman" w:hAnsi="Times New Roman"/>
                  <w:b w:val="0"/>
                  <w:sz w:val="24"/>
                  <w:u w:val="none"/>
                </w:rPr>
                <w:t>,</w:t>
              </w:r>
              <w:r w:rsidR="005A2E2D" w:rsidRPr="001562B3">
                <w:rPr>
                  <w:rStyle w:val="InstructionsTabelleberschrift"/>
                  <w:rFonts w:ascii="Times New Roman" w:hAnsi="Times New Roman"/>
                  <w:b w:val="0"/>
                  <w:sz w:val="24"/>
                  <w:u w:val="none"/>
                </w:rPr>
                <w:t xml:space="preserve"> point (71)</w:t>
              </w:r>
              <w:r w:rsidR="005A2E2D">
                <w:rPr>
                  <w:rStyle w:val="InstructionsTabelleberschrift"/>
                  <w:rFonts w:ascii="Times New Roman" w:hAnsi="Times New Roman"/>
                  <w:b w:val="0"/>
                  <w:sz w:val="24"/>
                  <w:u w:val="none"/>
                </w:rPr>
                <w:t>,</w:t>
              </w:r>
            </w:ins>
            <w:r w:rsidR="007705FD" w:rsidRPr="001562B3">
              <w:rPr>
                <w:rStyle w:val="InstructionsTabelleberschrift"/>
                <w:rFonts w:ascii="Times New Roman" w:hAnsi="Times New Roman"/>
                <w:b w:val="0"/>
                <w:sz w:val="24"/>
                <w:u w:val="none"/>
              </w:rPr>
              <w:t xml:space="preserve"> </w:t>
            </w:r>
            <w:r w:rsidR="009D5DA0" w:rsidRPr="001562B3">
              <w:rPr>
                <w:rStyle w:val="InstructionsTabelleberschrift"/>
                <w:rFonts w:ascii="Times New Roman" w:hAnsi="Times New Roman"/>
                <w:b w:val="0"/>
                <w:sz w:val="24"/>
                <w:u w:val="none"/>
              </w:rPr>
              <w:t xml:space="preserve">of </w:t>
            </w:r>
            <w:r w:rsidR="009D5DA0" w:rsidRPr="001562B3">
              <w:rPr>
                <w:rStyle w:val="FormatvorlageInstructionsTabelleText"/>
                <w:rFonts w:ascii="Times New Roman" w:hAnsi="Times New Roman"/>
                <w:sz w:val="24"/>
              </w:rPr>
              <w:t>Directive 2014/59/EU</w:t>
            </w:r>
            <w:r w:rsidR="007705FD" w:rsidRPr="001562B3">
              <w:rPr>
                <w:rStyle w:val="InstructionsTabelleberschrift"/>
                <w:rFonts w:ascii="Times New Roman" w:hAnsi="Times New Roman"/>
                <w:b w:val="0"/>
                <w:sz w:val="24"/>
                <w:u w:val="none"/>
              </w:rPr>
              <w:t xml:space="preserve">, that are not included </w:t>
            </w:r>
            <w:r w:rsidR="009D5DA0" w:rsidRPr="001562B3">
              <w:rPr>
                <w:rStyle w:val="InstructionsTabelleberschrift"/>
                <w:rFonts w:ascii="Times New Roman" w:hAnsi="Times New Roman"/>
                <w:b w:val="0"/>
                <w:sz w:val="24"/>
                <w:u w:val="none"/>
              </w:rPr>
              <w:t xml:space="preserve">in </w:t>
            </w:r>
            <w:r w:rsidR="00F3521D" w:rsidRPr="001562B3">
              <w:rPr>
                <w:rStyle w:val="InstructionsTabelleberschrift"/>
                <w:rFonts w:ascii="Times New Roman" w:hAnsi="Times New Roman"/>
                <w:b w:val="0"/>
                <w:sz w:val="24"/>
                <w:u w:val="none"/>
              </w:rPr>
              <w:t xml:space="preserve">own funds and eligible liabilities </w:t>
            </w:r>
            <w:r w:rsidR="009D5DA0" w:rsidRPr="001562B3">
              <w:rPr>
                <w:rStyle w:val="InstructionsTabelleberschrift"/>
                <w:rFonts w:ascii="Times New Roman" w:hAnsi="Times New Roman"/>
                <w:b w:val="0"/>
                <w:sz w:val="24"/>
                <w:u w:val="none"/>
              </w:rPr>
              <w:t>in accordance with</w:t>
            </w:r>
            <w:r w:rsidR="00F3521D" w:rsidRPr="001562B3">
              <w:rPr>
                <w:rStyle w:val="InstructionsTabelleberschrift"/>
                <w:rFonts w:ascii="Times New Roman" w:hAnsi="Times New Roman"/>
                <w:b w:val="0"/>
                <w:sz w:val="24"/>
                <w:u w:val="none"/>
              </w:rPr>
              <w:t xml:space="preserve"> Article 45b </w:t>
            </w:r>
            <w:r w:rsidR="009D5DA0" w:rsidRPr="001562B3">
              <w:rPr>
                <w:rStyle w:val="InstructionsTabelleberschrift"/>
                <w:rFonts w:ascii="Times New Roman" w:hAnsi="Times New Roman"/>
                <w:b w:val="0"/>
                <w:sz w:val="24"/>
                <w:u w:val="none"/>
              </w:rPr>
              <w:t>of that Directive</w:t>
            </w:r>
            <w:r w:rsidR="00F3521D" w:rsidRPr="001562B3">
              <w:rPr>
                <w:rStyle w:val="InstructionsTabelleberschrift"/>
                <w:rFonts w:ascii="Times New Roman" w:hAnsi="Times New Roman"/>
                <w:b w:val="0"/>
                <w:sz w:val="24"/>
                <w:u w:val="none"/>
              </w:rPr>
              <w:t>.</w:t>
            </w:r>
          </w:p>
          <w:p w14:paraId="1FE8D9D5" w14:textId="2C328E32" w:rsidR="000B5B4D" w:rsidRPr="001562B3" w:rsidRDefault="000B5B4D" w:rsidP="0083554B">
            <w:pPr>
              <w:pStyle w:val="InstructionsText"/>
              <w:rPr>
                <w:rStyle w:val="InstructionsTabelleberschrift"/>
                <w:rFonts w:ascii="Times New Roman" w:hAnsi="Times New Roman"/>
                <w:b w:val="0"/>
                <w:sz w:val="24"/>
                <w:u w:val="none"/>
                <w:lang w:eastAsia="en-US"/>
              </w:rPr>
            </w:pPr>
            <w:del w:id="89" w:author="Author">
              <w:r w:rsidRPr="009E5168" w:rsidDel="00121B49">
                <w:rPr>
                  <w:rStyle w:val="InstructionsTabelleberschrift"/>
                  <w:rFonts w:ascii="Times New Roman" w:hAnsi="Times New Roman"/>
                  <w:b w:val="0"/>
                  <w:sz w:val="24"/>
                  <w:highlight w:val="yellow"/>
                  <w:u w:val="none"/>
                </w:rPr>
                <w:delText>Th</w:delText>
              </w:r>
              <w:r w:rsidR="009D5DA0" w:rsidRPr="009E5168" w:rsidDel="00121B49">
                <w:rPr>
                  <w:rStyle w:val="InstructionsTabelleberschrift"/>
                  <w:rFonts w:ascii="Times New Roman" w:hAnsi="Times New Roman"/>
                  <w:b w:val="0"/>
                  <w:sz w:val="24"/>
                  <w:highlight w:val="yellow"/>
                  <w:u w:val="none"/>
                </w:rPr>
                <w:delText>at amount</w:delText>
              </w:r>
              <w:r w:rsidRPr="009E5168" w:rsidDel="00121B49">
                <w:rPr>
                  <w:rStyle w:val="InstructionsTabelleberschrift"/>
                  <w:rFonts w:ascii="Times New Roman" w:hAnsi="Times New Roman"/>
                  <w:b w:val="0"/>
                  <w:sz w:val="24"/>
                  <w:highlight w:val="yellow"/>
                  <w:u w:val="none"/>
                </w:rPr>
                <w:delText xml:space="preserve"> corresponds to the difference between the liabilities not excluded from bail-in as reported in {r0300, c0</w:delText>
              </w:r>
              <w:r w:rsidR="008751EA" w:rsidRPr="009E5168" w:rsidDel="00121B49">
                <w:rPr>
                  <w:rStyle w:val="InstructionsTabelleberschrift"/>
                  <w:rFonts w:ascii="Times New Roman" w:hAnsi="Times New Roman"/>
                  <w:b w:val="0"/>
                  <w:sz w:val="24"/>
                  <w:highlight w:val="yellow"/>
                  <w:u w:val="none"/>
                </w:rPr>
                <w:delText>0</w:delText>
              </w:r>
              <w:r w:rsidRPr="009E5168" w:rsidDel="00121B49">
                <w:rPr>
                  <w:rStyle w:val="InstructionsTabelleberschrift"/>
                  <w:rFonts w:ascii="Times New Roman" w:hAnsi="Times New Roman"/>
                  <w:b w:val="0"/>
                  <w:sz w:val="24"/>
                  <w:highlight w:val="yellow"/>
                  <w:u w:val="none"/>
                </w:rPr>
                <w:delText xml:space="preserve">90} of template Z 02.00 </w:delText>
              </w:r>
              <w:r w:rsidR="009D5DA0" w:rsidRPr="009E5168" w:rsidDel="00121B49">
                <w:rPr>
                  <w:rStyle w:val="InstructionsTabelleberschrift"/>
                  <w:rFonts w:ascii="Times New Roman" w:hAnsi="Times New Roman"/>
                  <w:b w:val="0"/>
                  <w:sz w:val="24"/>
                  <w:highlight w:val="yellow"/>
                  <w:u w:val="none"/>
                </w:rPr>
                <w:delText xml:space="preserve">laid </w:delText>
              </w:r>
              <w:r w:rsidR="009D5DA0" w:rsidRPr="009E5168" w:rsidDel="00121B49">
                <w:rPr>
                  <w:rStyle w:val="InstructionsTabelleberschrift"/>
                  <w:rFonts w:ascii="Times New Roman" w:hAnsi="Times New Roman"/>
                  <w:b w:val="0"/>
                  <w:sz w:val="24"/>
                  <w:highlight w:val="yellow"/>
                  <w:u w:val="none"/>
                </w:rPr>
                <w:lastRenderedPageBreak/>
                <w:delText>down in</w:delText>
              </w:r>
              <w:r w:rsidRPr="009E5168" w:rsidDel="00121B49">
                <w:rPr>
                  <w:rStyle w:val="InstructionsTabelleberschrift"/>
                  <w:rFonts w:ascii="Times New Roman" w:hAnsi="Times New Roman"/>
                  <w:b w:val="0"/>
                  <w:sz w:val="24"/>
                  <w:highlight w:val="yellow"/>
                  <w:u w:val="none"/>
                </w:rPr>
                <w:delText xml:space="preserve"> Annex I to </w:delText>
              </w:r>
              <w:r w:rsidR="009D5DA0" w:rsidRPr="009E5168" w:rsidDel="00121B49">
                <w:rPr>
                  <w:rStyle w:val="InstructionsTabelleberschrift"/>
                  <w:rFonts w:ascii="Times New Roman" w:hAnsi="Times New Roman"/>
                  <w:b w:val="0"/>
                  <w:sz w:val="24"/>
                  <w:highlight w:val="yellow"/>
                  <w:u w:val="none"/>
                </w:rPr>
                <w:delText xml:space="preserve">Commission Implementing </w:delText>
              </w:r>
              <w:r w:rsidRPr="009E5168" w:rsidDel="00121B49">
                <w:rPr>
                  <w:rStyle w:val="InstructionsTabelleberschrift"/>
                  <w:rFonts w:ascii="Times New Roman" w:hAnsi="Times New Roman"/>
                  <w:b w:val="0"/>
                  <w:sz w:val="24"/>
                  <w:highlight w:val="yellow"/>
                  <w:u w:val="none"/>
                </w:rPr>
                <w:delText>Regulation (EU) 2018/1624</w:delText>
              </w:r>
              <w:r w:rsidR="009D5DA0" w:rsidRPr="009E5168" w:rsidDel="00121B49">
                <w:rPr>
                  <w:rStyle w:val="FootnoteReference"/>
                  <w:bCs/>
                  <w:highlight w:val="yellow"/>
                </w:rPr>
                <w:footnoteReference w:id="4"/>
              </w:r>
              <w:r w:rsidRPr="009E5168" w:rsidDel="00121B49">
                <w:rPr>
                  <w:rStyle w:val="InstructionsTabelleberschrift"/>
                  <w:rFonts w:ascii="Times New Roman" w:hAnsi="Times New Roman"/>
                  <w:b w:val="0"/>
                  <w:sz w:val="24"/>
                  <w:highlight w:val="yellow"/>
                  <w:u w:val="none"/>
                </w:rPr>
                <w:delText xml:space="preserve"> and the eligible liabilities as reported in {r0</w:delText>
              </w:r>
              <w:r w:rsidR="00D9516E" w:rsidRPr="009E5168" w:rsidDel="00121B49">
                <w:rPr>
                  <w:rStyle w:val="InstructionsTabelleberschrift"/>
                  <w:rFonts w:ascii="Times New Roman" w:hAnsi="Times New Roman"/>
                  <w:b w:val="0"/>
                  <w:sz w:val="24"/>
                  <w:highlight w:val="yellow"/>
                  <w:u w:val="none"/>
                </w:rPr>
                <w:delText>20</w:delText>
              </w:r>
              <w:r w:rsidRPr="009E5168" w:rsidDel="00121B49">
                <w:rPr>
                  <w:rStyle w:val="InstructionsTabelleberschrift"/>
                  <w:rFonts w:ascii="Times New Roman" w:hAnsi="Times New Roman"/>
                  <w:b w:val="0"/>
                  <w:sz w:val="24"/>
                  <w:highlight w:val="yellow"/>
                  <w:u w:val="none"/>
                </w:rPr>
                <w:delText xml:space="preserve">0} of </w:delText>
              </w:r>
              <w:r w:rsidR="00D9516E" w:rsidRPr="009E5168" w:rsidDel="00121B49">
                <w:rPr>
                  <w:rStyle w:val="InstructionsTabelleberschrift"/>
                  <w:rFonts w:ascii="Times New Roman" w:hAnsi="Times New Roman"/>
                  <w:b w:val="0"/>
                  <w:sz w:val="24"/>
                  <w:highlight w:val="yellow"/>
                  <w:u w:val="none"/>
                </w:rPr>
                <w:delText xml:space="preserve">this </w:delText>
              </w:r>
              <w:r w:rsidRPr="009E5168" w:rsidDel="00121B49">
                <w:rPr>
                  <w:rStyle w:val="InstructionsTabelleberschrift"/>
                  <w:rFonts w:ascii="Times New Roman" w:hAnsi="Times New Roman"/>
                  <w:b w:val="0"/>
                  <w:sz w:val="24"/>
                  <w:highlight w:val="yellow"/>
                  <w:u w:val="none"/>
                </w:rPr>
                <w:delText>template.</w:delText>
              </w:r>
            </w:del>
          </w:p>
        </w:tc>
      </w:tr>
      <w:tr w:rsidR="00975018" w:rsidRPr="001562B3" w14:paraId="5A270F57" w14:textId="77777777" w:rsidTr="00482729">
        <w:tc>
          <w:tcPr>
            <w:tcW w:w="1129" w:type="dxa"/>
          </w:tcPr>
          <w:p w14:paraId="4AC52576" w14:textId="6D98DAFD" w:rsidR="00975018" w:rsidRPr="001562B3" w:rsidRDefault="0097501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0260</w:t>
            </w:r>
          </w:p>
        </w:tc>
        <w:tc>
          <w:tcPr>
            <w:tcW w:w="7620" w:type="dxa"/>
          </w:tcPr>
          <w:p w14:paraId="7CF081FC" w14:textId="7743924C" w:rsidR="00975018" w:rsidRPr="001562B3" w:rsidRDefault="000B5B4D"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w:t>
            </w:r>
            <w:ins w:id="94" w:author="Author">
              <w:r w:rsidR="00C32813">
                <w:rPr>
                  <w:rStyle w:val="InstructionsTabelleberschrift"/>
                  <w:rFonts w:ascii="Times New Roman" w:hAnsi="Times New Roman"/>
                  <w:sz w:val="24"/>
                </w:rPr>
                <w:t>:</w:t>
              </w:r>
            </w:ins>
            <w:r w:rsidRPr="001562B3">
              <w:rPr>
                <w:rStyle w:val="InstructionsTabelleberschrift"/>
                <w:rFonts w:ascii="Times New Roman" w:hAnsi="Times New Roman"/>
                <w:sz w:val="24"/>
              </w:rPr>
              <w:t xml:space="preserve"> governed by third country </w:t>
            </w:r>
            <w:proofErr w:type="gramStart"/>
            <w:r w:rsidRPr="001562B3">
              <w:rPr>
                <w:rStyle w:val="InstructionsTabelleberschrift"/>
                <w:rFonts w:ascii="Times New Roman" w:hAnsi="Times New Roman"/>
                <w:sz w:val="24"/>
              </w:rPr>
              <w:t>law</w:t>
            </w:r>
            <w:proofErr w:type="gramEnd"/>
          </w:p>
          <w:p w14:paraId="083AFDCB" w14:textId="463FBABB" w:rsidR="000B5B4D" w:rsidRPr="001562B3" w:rsidRDefault="000B5B4D" w:rsidP="0083554B">
            <w:pPr>
              <w:pStyle w:val="InstructionsText"/>
              <w:rPr>
                <w:rStyle w:val="InstructionsTabelleberschrift"/>
                <w:rFonts w:ascii="Times New Roman" w:hAnsi="Times New Roman"/>
                <w:b w:val="0"/>
                <w:sz w:val="24"/>
                <w:u w:val="none"/>
                <w:lang w:eastAsia="en-US"/>
              </w:rPr>
            </w:pPr>
            <w:r w:rsidRPr="001562B3">
              <w:rPr>
                <w:rStyle w:val="InstructionsTabelleberschrift"/>
                <w:rFonts w:ascii="Times New Roman" w:hAnsi="Times New Roman"/>
                <w:b w:val="0"/>
                <w:sz w:val="24"/>
                <w:u w:val="none"/>
              </w:rPr>
              <w:t>The amount of other bail-</w:t>
            </w:r>
            <w:proofErr w:type="spellStart"/>
            <w:r w:rsidRPr="001562B3">
              <w:rPr>
                <w:rStyle w:val="InstructionsTabelleberschrift"/>
                <w:rFonts w:ascii="Times New Roman" w:hAnsi="Times New Roman"/>
                <w:b w:val="0"/>
                <w:sz w:val="24"/>
                <w:u w:val="none"/>
              </w:rPr>
              <w:t>inable</w:t>
            </w:r>
            <w:proofErr w:type="spellEnd"/>
            <w:r w:rsidRPr="001562B3">
              <w:rPr>
                <w:rStyle w:val="InstructionsTabelleberschrift"/>
                <w:rFonts w:ascii="Times New Roman" w:hAnsi="Times New Roman"/>
                <w:b w:val="0"/>
                <w:sz w:val="24"/>
                <w:u w:val="none"/>
              </w:rPr>
              <w:t xml:space="preserve"> liabilities that are governed by </w:t>
            </w:r>
            <w:r w:rsidR="00F3521D" w:rsidRPr="001562B3">
              <w:rPr>
                <w:rStyle w:val="InstructionsTabelleberschrift"/>
                <w:rFonts w:ascii="Times New Roman" w:hAnsi="Times New Roman"/>
                <w:b w:val="0"/>
                <w:sz w:val="24"/>
                <w:u w:val="none"/>
              </w:rPr>
              <w:t>the law of a third country</w:t>
            </w:r>
            <w:r w:rsidR="00155C3C" w:rsidRPr="001562B3">
              <w:rPr>
                <w:rStyle w:val="InstructionsTabelleberschrift"/>
                <w:rFonts w:ascii="Times New Roman" w:hAnsi="Times New Roman"/>
                <w:b w:val="0"/>
                <w:sz w:val="24"/>
                <w:u w:val="none"/>
              </w:rPr>
              <w:t xml:space="preserve"> </w:t>
            </w:r>
            <w:r w:rsidR="00A70DFB" w:rsidRPr="001562B3">
              <w:rPr>
                <w:rStyle w:val="InstructionsTabelleberschrift"/>
                <w:rFonts w:ascii="Times New Roman" w:hAnsi="Times New Roman"/>
                <w:b w:val="0"/>
                <w:sz w:val="24"/>
                <w:u w:val="none"/>
              </w:rPr>
              <w:t>as referred to in</w:t>
            </w:r>
            <w:r w:rsidR="00155C3C" w:rsidRPr="001562B3">
              <w:rPr>
                <w:rStyle w:val="InstructionsTabelleberschrift"/>
                <w:rFonts w:ascii="Times New Roman" w:hAnsi="Times New Roman"/>
                <w:b w:val="0"/>
                <w:sz w:val="24"/>
                <w:u w:val="none"/>
              </w:rPr>
              <w:t xml:space="preserve"> </w:t>
            </w:r>
            <w:r w:rsidR="00F3521D" w:rsidRPr="001562B3">
              <w:rPr>
                <w:rStyle w:val="InstructionsTabelleberschrift"/>
                <w:rFonts w:ascii="Times New Roman" w:hAnsi="Times New Roman"/>
                <w:b w:val="0"/>
                <w:sz w:val="24"/>
                <w:u w:val="none"/>
              </w:rPr>
              <w:t xml:space="preserve">Article 55 </w:t>
            </w:r>
            <w:r w:rsidR="00B33C46" w:rsidRPr="001562B3">
              <w:rPr>
                <w:rStyle w:val="InstructionsTabelleberschrift"/>
                <w:rFonts w:ascii="Times New Roman" w:hAnsi="Times New Roman"/>
                <w:b w:val="0"/>
                <w:sz w:val="24"/>
                <w:u w:val="none"/>
              </w:rPr>
              <w:t xml:space="preserve">of </w:t>
            </w:r>
            <w:r w:rsidR="00B33C46" w:rsidRPr="001562B3">
              <w:t>Directive 2014/59/EU</w:t>
            </w:r>
            <w:r w:rsidR="00F3521D" w:rsidRPr="001562B3">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0270</w:t>
            </w:r>
          </w:p>
        </w:tc>
        <w:tc>
          <w:tcPr>
            <w:tcW w:w="7620" w:type="dxa"/>
          </w:tcPr>
          <w:p w14:paraId="6C3DE5F1" w14:textId="31C6CA86" w:rsidR="00975018" w:rsidRPr="001562B3" w:rsidRDefault="000B5B4D"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w:t>
            </w:r>
            <w:ins w:id="95" w:author="Author">
              <w:r w:rsidR="00C32813">
                <w:rPr>
                  <w:rStyle w:val="InstructionsTabelleberschrift"/>
                  <w:rFonts w:ascii="Times New Roman" w:hAnsi="Times New Roman"/>
                  <w:sz w:val="24"/>
                </w:rPr>
                <w:t>:</w:t>
              </w:r>
            </w:ins>
            <w:r w:rsidRPr="001562B3">
              <w:rPr>
                <w:rStyle w:val="InstructionsTabelleberschrift"/>
                <w:rFonts w:ascii="Times New Roman" w:hAnsi="Times New Roman"/>
                <w:sz w:val="24"/>
              </w:rPr>
              <w:t xml:space="preserve"> containing a write down and conversion clause </w:t>
            </w:r>
            <w:r w:rsidR="00A70DFB" w:rsidRPr="001562B3">
              <w:rPr>
                <w:rStyle w:val="InstructionsTabelleberschrift"/>
                <w:rFonts w:ascii="Times New Roman" w:hAnsi="Times New Roman"/>
                <w:sz w:val="24"/>
              </w:rPr>
              <w:t>as referred to in</w:t>
            </w:r>
            <w:r w:rsidRPr="001562B3">
              <w:rPr>
                <w:rStyle w:val="InstructionsTabelleberschrift"/>
                <w:rFonts w:ascii="Times New Roman" w:hAnsi="Times New Roman"/>
                <w:sz w:val="24"/>
              </w:rPr>
              <w:t xml:space="preserve"> Article 55 </w:t>
            </w:r>
            <w:r w:rsidR="00A70DFB" w:rsidRPr="001562B3">
              <w:rPr>
                <w:rStyle w:val="InstructionsTabelleberschrift"/>
                <w:rFonts w:ascii="Times New Roman" w:hAnsi="Times New Roman"/>
                <w:sz w:val="24"/>
              </w:rPr>
              <w:t>of Directive 2014/59/</w:t>
            </w:r>
            <w:proofErr w:type="gramStart"/>
            <w:r w:rsidR="00A70DFB" w:rsidRPr="001562B3">
              <w:rPr>
                <w:rStyle w:val="InstructionsTabelleberschrift"/>
                <w:rFonts w:ascii="Times New Roman" w:hAnsi="Times New Roman"/>
                <w:sz w:val="24"/>
              </w:rPr>
              <w:t>EU</w:t>
            </w:r>
            <w:proofErr w:type="gramEnd"/>
          </w:p>
          <w:p w14:paraId="0FA24129" w14:textId="7C351D54" w:rsidR="000B5B4D" w:rsidRPr="001562B3" w:rsidRDefault="002A4F17"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b w:val="0"/>
                <w:sz w:val="24"/>
                <w:u w:val="none"/>
              </w:rPr>
              <w:t>The amount of other bail-</w:t>
            </w:r>
            <w:proofErr w:type="spellStart"/>
            <w:r w:rsidRPr="001562B3">
              <w:rPr>
                <w:rStyle w:val="InstructionsTabelleberschrift"/>
                <w:rFonts w:ascii="Times New Roman" w:hAnsi="Times New Roman"/>
                <w:b w:val="0"/>
                <w:sz w:val="24"/>
                <w:u w:val="none"/>
              </w:rPr>
              <w:t>inable</w:t>
            </w:r>
            <w:proofErr w:type="spellEnd"/>
            <w:r w:rsidRPr="001562B3">
              <w:rPr>
                <w:rStyle w:val="InstructionsTabelleberschrift"/>
                <w:rFonts w:ascii="Times New Roman" w:hAnsi="Times New Roman"/>
                <w:b w:val="0"/>
                <w:sz w:val="24"/>
                <w:u w:val="none"/>
              </w:rPr>
              <w:t xml:space="preserve"> liabilities that are governed by </w:t>
            </w:r>
            <w:r w:rsidR="0061204C" w:rsidRPr="001562B3">
              <w:rPr>
                <w:rStyle w:val="InstructionsTabelleberschrift"/>
                <w:rFonts w:ascii="Times New Roman" w:hAnsi="Times New Roman"/>
                <w:b w:val="0"/>
                <w:sz w:val="24"/>
                <w:u w:val="none"/>
              </w:rPr>
              <w:t xml:space="preserve">the law of a third country </w:t>
            </w:r>
            <w:r w:rsidRPr="001562B3">
              <w:rPr>
                <w:rStyle w:val="InstructionsTabelleberschrift"/>
                <w:rFonts w:ascii="Times New Roman" w:hAnsi="Times New Roman"/>
                <w:b w:val="0"/>
                <w:sz w:val="24"/>
                <w:u w:val="none"/>
              </w:rPr>
              <w:t>and that contain a write down and conversion clause as referred to in Article 55</w:t>
            </w:r>
            <w:r w:rsidR="00A70DFB" w:rsidRPr="001562B3">
              <w:rPr>
                <w:rStyle w:val="InstructionsTabelleberschrift"/>
                <w:rFonts w:ascii="Times New Roman" w:hAnsi="Times New Roman"/>
                <w:b w:val="0"/>
                <w:sz w:val="24"/>
                <w:u w:val="none"/>
              </w:rPr>
              <w:t xml:space="preserve"> of Directive 2014/59/EU.</w:t>
            </w:r>
          </w:p>
        </w:tc>
      </w:tr>
      <w:tr w:rsidR="00EC3749" w:rsidRPr="001562B3" w14:paraId="73B1588C" w14:textId="77777777" w:rsidTr="00482729">
        <w:tc>
          <w:tcPr>
            <w:tcW w:w="1129" w:type="dxa"/>
          </w:tcPr>
          <w:p w14:paraId="7ADCB31C" w14:textId="569C6F29" w:rsidR="00EC3749" w:rsidRPr="001562B3" w:rsidRDefault="00EC374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Breakdown of other bail-</w:t>
            </w:r>
            <w:proofErr w:type="spellStart"/>
            <w:r w:rsidRPr="001562B3">
              <w:rPr>
                <w:rStyle w:val="InstructionsTabelleberschrift"/>
                <w:rFonts w:ascii="Times New Roman" w:hAnsi="Times New Roman"/>
                <w:sz w:val="24"/>
              </w:rPr>
              <w:t>inable</w:t>
            </w:r>
            <w:proofErr w:type="spellEnd"/>
            <w:r w:rsidRPr="001562B3">
              <w:rPr>
                <w:rStyle w:val="InstructionsTabelleberschrift"/>
                <w:rFonts w:ascii="Times New Roman" w:hAnsi="Times New Roman"/>
                <w:sz w:val="24"/>
              </w:rPr>
              <w:t xml:space="preserve"> liabilities by residual maturity</w:t>
            </w:r>
          </w:p>
        </w:tc>
      </w:tr>
      <w:tr w:rsidR="00EC3749" w:rsidRPr="001562B3" w14:paraId="67A079B9" w14:textId="77777777" w:rsidTr="00482729">
        <w:tc>
          <w:tcPr>
            <w:tcW w:w="1129" w:type="dxa"/>
          </w:tcPr>
          <w:p w14:paraId="5EEE6C29" w14:textId="2CD6E6B3" w:rsidR="00EC3749" w:rsidRPr="001562B3" w:rsidRDefault="00EC374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83554B">
            <w:pPr>
              <w:pStyle w:val="InstructionsText"/>
              <w:rPr>
                <w:rStyle w:val="InstructionsTabelleberschrift"/>
                <w:rFonts w:ascii="Times New Roman" w:hAnsi="Times New Roman"/>
                <w:b w:val="0"/>
                <w:sz w:val="24"/>
              </w:rPr>
            </w:pPr>
            <w:r w:rsidRPr="001562B3">
              <w:t>Residual maturity of &lt; 1 year</w:t>
            </w:r>
          </w:p>
        </w:tc>
      </w:tr>
      <w:tr w:rsidR="00EC3749" w:rsidRPr="001562B3" w14:paraId="525A1AA1" w14:textId="77777777" w:rsidTr="00482729">
        <w:tc>
          <w:tcPr>
            <w:tcW w:w="1129" w:type="dxa"/>
          </w:tcPr>
          <w:p w14:paraId="4FAE69C0" w14:textId="1CECBCB2" w:rsidR="00EC3749" w:rsidRPr="001562B3" w:rsidRDefault="00EC374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83554B">
            <w:pPr>
              <w:pStyle w:val="InstructionsText"/>
              <w:rPr>
                <w:rStyle w:val="InstructionsTabelleberschrift"/>
                <w:rFonts w:ascii="Times New Roman" w:hAnsi="Times New Roman"/>
                <w:b w:val="0"/>
                <w:sz w:val="24"/>
              </w:rPr>
            </w:pPr>
            <w:r w:rsidRPr="001562B3">
              <w:t>Residual maturity of &gt;= 1 year and &lt; 2 years</w:t>
            </w:r>
          </w:p>
        </w:tc>
      </w:tr>
      <w:tr w:rsidR="00EC3749" w:rsidRPr="001562B3" w14:paraId="2321B833" w14:textId="77777777" w:rsidTr="00482729">
        <w:tc>
          <w:tcPr>
            <w:tcW w:w="1129" w:type="dxa"/>
          </w:tcPr>
          <w:p w14:paraId="23750752" w14:textId="4414C85A" w:rsidR="00EC3749" w:rsidRPr="001562B3" w:rsidRDefault="00EC374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83554B">
            <w:pPr>
              <w:pStyle w:val="InstructionsText"/>
              <w:rPr>
                <w:rStyle w:val="InstructionsTabelleberschrift"/>
                <w:rFonts w:ascii="Times New Roman" w:hAnsi="Times New Roman"/>
                <w:b w:val="0"/>
                <w:sz w:val="24"/>
              </w:rPr>
            </w:pPr>
            <w:r w:rsidRPr="001562B3">
              <w:t>Residual maturity of &gt;= 2 years</w:t>
            </w:r>
          </w:p>
        </w:tc>
      </w:tr>
      <w:tr w:rsidR="00CC7A43" w:rsidRPr="001562B3" w14:paraId="5FBFB25C" w14:textId="77777777" w:rsidTr="00482729">
        <w:tc>
          <w:tcPr>
            <w:tcW w:w="1129" w:type="dxa"/>
          </w:tcPr>
          <w:p w14:paraId="0BAE42F4" w14:textId="274A17ED" w:rsidR="00CC7A43" w:rsidRPr="001562B3" w:rsidRDefault="00CC7A43"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Ratios and subordination exemptions</w:t>
            </w:r>
          </w:p>
        </w:tc>
      </w:tr>
      <w:tr w:rsidR="00A0358A" w:rsidRPr="001562B3" w14:paraId="05DC925B" w14:textId="77777777" w:rsidTr="00482729">
        <w:tc>
          <w:tcPr>
            <w:tcW w:w="1129" w:type="dxa"/>
          </w:tcPr>
          <w:p w14:paraId="3A493DAB" w14:textId="387626B0" w:rsidR="00A0358A" w:rsidRPr="001562B3" w:rsidRDefault="00A0358A"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Own funds and eligible liabilities as a percentage of the </w:t>
            </w:r>
            <w:r w:rsidR="009D2B1C">
              <w:rPr>
                <w:rStyle w:val="InstructionsTabelleberschrift"/>
                <w:rFonts w:ascii="Times New Roman" w:hAnsi="Times New Roman"/>
                <w:sz w:val="24"/>
              </w:rPr>
              <w:t>TREA</w:t>
            </w:r>
          </w:p>
          <w:p w14:paraId="26CF9D91" w14:textId="5756A504" w:rsidR="00A0358A" w:rsidRPr="001562B3" w:rsidRDefault="00A0358A" w:rsidP="0083554B">
            <w:pPr>
              <w:pStyle w:val="InstructionsText"/>
              <w:rPr>
                <w:rStyle w:val="InstructionsTabelleberschrift"/>
                <w:rFonts w:ascii="Times New Roman" w:hAnsi="Times New Roman"/>
                <w:sz w:val="24"/>
                <w:u w:val="none"/>
              </w:rPr>
            </w:pPr>
            <w:proofErr w:type="gramStart"/>
            <w:r w:rsidRPr="001562B3">
              <w:rPr>
                <w:rStyle w:val="InstructionsTabelleberschrift"/>
                <w:rFonts w:ascii="Times New Roman" w:hAnsi="Times New Roman"/>
                <w:b w:val="0"/>
                <w:sz w:val="24"/>
                <w:u w:val="none"/>
              </w:rPr>
              <w:t>For the purpose of</w:t>
            </w:r>
            <w:proofErr w:type="gramEnd"/>
            <w:r w:rsidRPr="001562B3">
              <w:rPr>
                <w:rStyle w:val="InstructionsTabelleberschrift"/>
                <w:rFonts w:ascii="Times New Roman" w:hAnsi="Times New Roman"/>
                <w:b w:val="0"/>
                <w:sz w:val="24"/>
                <w:u w:val="none"/>
              </w:rPr>
              <w:t xml:space="preserve"> this row, the amount of own funds and eligible liabilities that is reported in row 0200 shall be expressed as a percentage of the total risk exposure amount calculated in accordance with Article 92(3) </w:t>
            </w:r>
            <w:r w:rsidR="00A70DFB" w:rsidRPr="001562B3">
              <w:rPr>
                <w:rStyle w:val="InstructionsTabelleberschrift"/>
                <w:rFonts w:ascii="Times New Roman" w:hAnsi="Times New Roman"/>
                <w:b w:val="0"/>
                <w:sz w:val="24"/>
                <w:u w:val="none"/>
              </w:rPr>
              <w:t>of Regulation (EU) No 575/2013</w:t>
            </w:r>
            <w:r w:rsidRPr="001562B3">
              <w:rPr>
                <w:rStyle w:val="InstructionsTabelleberschrift"/>
                <w:rFonts w:ascii="Times New Roman" w:hAnsi="Times New Roman"/>
                <w:b w:val="0"/>
                <w:sz w:val="24"/>
                <w:u w:val="none"/>
              </w:rPr>
              <w:t>.</w:t>
            </w:r>
          </w:p>
        </w:tc>
      </w:tr>
      <w:tr w:rsidR="00A0358A" w:rsidRPr="001562B3" w14:paraId="3B43F132" w14:textId="77777777" w:rsidTr="00482729">
        <w:tc>
          <w:tcPr>
            <w:tcW w:w="1129" w:type="dxa"/>
          </w:tcPr>
          <w:p w14:paraId="6C4C71A0" w14:textId="30311B7C" w:rsidR="00A0358A" w:rsidRPr="001562B3" w:rsidRDefault="002B698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own funds and subordinated liabilities</w:t>
            </w:r>
          </w:p>
          <w:p w14:paraId="4BB00887" w14:textId="32057959" w:rsidR="002B6980" w:rsidRPr="001562B3" w:rsidRDefault="002B6980" w:rsidP="0083554B">
            <w:pPr>
              <w:pStyle w:val="InstructionsText"/>
              <w:rPr>
                <w:rStyle w:val="InstructionsTabelleberschrift"/>
                <w:rFonts w:ascii="Times New Roman" w:hAnsi="Times New Roman"/>
                <w:sz w:val="24"/>
                <w:u w:val="none"/>
              </w:rPr>
            </w:pPr>
            <w:proofErr w:type="gramStart"/>
            <w:r w:rsidRPr="001562B3">
              <w:rPr>
                <w:rStyle w:val="InstructionsTabelleberschrift"/>
                <w:rFonts w:ascii="Times New Roman" w:hAnsi="Times New Roman"/>
                <w:b w:val="0"/>
                <w:sz w:val="24"/>
                <w:u w:val="none"/>
              </w:rPr>
              <w:t>For the purpose of</w:t>
            </w:r>
            <w:proofErr w:type="gramEnd"/>
            <w:r w:rsidRPr="001562B3">
              <w:rPr>
                <w:rStyle w:val="InstructionsTabelleberschrift"/>
                <w:rFonts w:ascii="Times New Roman" w:hAnsi="Times New Roman"/>
                <w:b w:val="0"/>
                <w:sz w:val="24"/>
                <w:u w:val="none"/>
              </w:rPr>
              <w:t xml:space="preserve"> this row, the amount of own funds and subordinated eligible liabilities that is reported in row 0210 shall be expressed as a percentage of the total risk exposure amount calculated in accordance with Article 92(3) </w:t>
            </w:r>
            <w:r w:rsidR="006A357B" w:rsidRPr="001562B3">
              <w:rPr>
                <w:rStyle w:val="FormatvorlageInstructionsTabelleText"/>
                <w:rFonts w:ascii="Times New Roman" w:hAnsi="Times New Roman"/>
                <w:sz w:val="24"/>
              </w:rPr>
              <w:t>of Regulation (EU) No 575/2013</w:t>
            </w:r>
            <w:r w:rsidRPr="001562B3">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Own funds and eligible liabilities as a percentage of the </w:t>
            </w:r>
            <w:r w:rsidR="009D2B1C">
              <w:rPr>
                <w:rStyle w:val="InstructionsTabelleberschrift"/>
                <w:rFonts w:ascii="Times New Roman" w:hAnsi="Times New Roman"/>
                <w:sz w:val="24"/>
              </w:rPr>
              <w:t>TEM</w:t>
            </w:r>
          </w:p>
          <w:p w14:paraId="389667F6" w14:textId="07F364F1" w:rsidR="00A0358A" w:rsidRPr="001562B3" w:rsidRDefault="00A0358A" w:rsidP="0083554B">
            <w:pPr>
              <w:pStyle w:val="InstructionsText"/>
              <w:rPr>
                <w:rStyle w:val="InstructionsTabelleberschrift"/>
                <w:rFonts w:ascii="Times New Roman" w:hAnsi="Times New Roman"/>
                <w:sz w:val="24"/>
                <w:u w:val="none"/>
              </w:rPr>
            </w:pPr>
            <w:proofErr w:type="gramStart"/>
            <w:r w:rsidRPr="001562B3">
              <w:rPr>
                <w:rStyle w:val="InstructionsTabelleberschrift"/>
                <w:rFonts w:ascii="Times New Roman" w:hAnsi="Times New Roman"/>
                <w:b w:val="0"/>
                <w:sz w:val="24"/>
                <w:u w:val="none"/>
              </w:rPr>
              <w:t>For the purpose of</w:t>
            </w:r>
            <w:proofErr w:type="gramEnd"/>
            <w:r w:rsidRPr="001562B3">
              <w:rPr>
                <w:rStyle w:val="InstructionsTabelleberschrift"/>
                <w:rFonts w:ascii="Times New Roman" w:hAnsi="Times New Roman"/>
                <w:b w:val="0"/>
                <w:sz w:val="24"/>
                <w:u w:val="none"/>
              </w:rPr>
              <w:t xml:space="preserve"> this row, the amount of own funds and eligible liabilities</w:t>
            </w:r>
            <w:del w:id="96" w:author="Author">
              <w:r w:rsidRPr="001562B3" w:rsidDel="005A2E2D">
                <w:rPr>
                  <w:rStyle w:val="InstructionsTabelleberschrift"/>
                  <w:rFonts w:ascii="Times New Roman" w:hAnsi="Times New Roman"/>
                  <w:b w:val="0"/>
                  <w:sz w:val="24"/>
                  <w:u w:val="none"/>
                </w:rPr>
                <w:delText xml:space="preserve"> </w:delText>
              </w:r>
            </w:del>
            <w:r w:rsidRPr="001562B3">
              <w:rPr>
                <w:rStyle w:val="InstructionsTabelleberschrift"/>
                <w:rFonts w:ascii="Times New Roman" w:hAnsi="Times New Roman"/>
                <w:b w:val="0"/>
                <w:sz w:val="24"/>
                <w:u w:val="none"/>
              </w:rPr>
              <w:t xml:space="preserve"> that is reported in row 0200 shall be expressed as a percentage of the </w:t>
            </w:r>
            <w:r w:rsidR="002B6980" w:rsidRPr="001562B3">
              <w:rPr>
                <w:rStyle w:val="InstructionsTabelleberschrift"/>
                <w:rFonts w:ascii="Times New Roman" w:hAnsi="Times New Roman"/>
                <w:b w:val="0"/>
                <w:sz w:val="24"/>
                <w:u w:val="none"/>
              </w:rPr>
              <w:t xml:space="preserve">total exposure measure calculated in accordance with Articles 429(4) and 429a </w:t>
            </w:r>
            <w:r w:rsidR="006A357B" w:rsidRPr="001562B3">
              <w:rPr>
                <w:rStyle w:val="FormatvorlageInstructionsTabelleText"/>
                <w:rFonts w:ascii="Times New Roman" w:hAnsi="Times New Roman"/>
                <w:sz w:val="24"/>
              </w:rPr>
              <w:t>of Regulation (EU) No 575/2013</w:t>
            </w:r>
            <w:r w:rsidRPr="001562B3">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own funds and subordinated liabilities</w:t>
            </w:r>
          </w:p>
          <w:p w14:paraId="6DE930D8" w14:textId="503D3305" w:rsidR="002B6980" w:rsidRPr="001562B3" w:rsidRDefault="002B6980" w:rsidP="0083554B">
            <w:pPr>
              <w:pStyle w:val="InstructionsText"/>
              <w:rPr>
                <w:rStyle w:val="InstructionsTabelleberschrift"/>
                <w:rFonts w:ascii="Times New Roman" w:hAnsi="Times New Roman"/>
                <w:sz w:val="24"/>
                <w:u w:val="none"/>
              </w:rPr>
            </w:pPr>
            <w:proofErr w:type="gramStart"/>
            <w:r w:rsidRPr="001562B3">
              <w:rPr>
                <w:rStyle w:val="InstructionsTabelleberschrift"/>
                <w:rFonts w:ascii="Times New Roman" w:hAnsi="Times New Roman"/>
                <w:b w:val="0"/>
                <w:sz w:val="24"/>
                <w:u w:val="none"/>
              </w:rPr>
              <w:t>For the purpose of</w:t>
            </w:r>
            <w:proofErr w:type="gramEnd"/>
            <w:r w:rsidRPr="001562B3">
              <w:rPr>
                <w:rStyle w:val="InstructionsTabelleberschrift"/>
                <w:rFonts w:ascii="Times New Roman" w:hAnsi="Times New Roman"/>
                <w:b w:val="0"/>
                <w:sz w:val="24"/>
                <w:u w:val="none"/>
              </w:rPr>
              <w:t xml:space="preserve"> this row, the amount of own funds and subordinated eligible liabilities that is reported in row 0210 shall be expressed as a percentage of the total exposure measure calculated in accordance with Articles 429(4) and 429a </w:t>
            </w:r>
            <w:r w:rsidR="001C369A" w:rsidRPr="001562B3">
              <w:rPr>
                <w:rStyle w:val="FormatvorlageInstructionsTabelleText"/>
                <w:rFonts w:ascii="Times New Roman" w:hAnsi="Times New Roman"/>
                <w:sz w:val="24"/>
              </w:rPr>
              <w:t>of Regulation (EU) No 575/2013</w:t>
            </w:r>
            <w:r w:rsidRPr="001562B3">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0340</w:t>
            </w:r>
          </w:p>
        </w:tc>
        <w:tc>
          <w:tcPr>
            <w:tcW w:w="7620" w:type="dxa"/>
          </w:tcPr>
          <w:p w14:paraId="0B740E04" w14:textId="56DB18DD" w:rsidR="004C2312" w:rsidRPr="001562B3" w:rsidRDefault="004C2312"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Does the subordination exemption </w:t>
            </w:r>
            <w:r w:rsidR="00441D4D" w:rsidRPr="001562B3">
              <w:rPr>
                <w:rStyle w:val="InstructionsTabelleberschrift"/>
                <w:rFonts w:ascii="Times New Roman" w:hAnsi="Times New Roman"/>
                <w:sz w:val="24"/>
              </w:rPr>
              <w:t xml:space="preserve">laid down </w:t>
            </w:r>
            <w:r w:rsidRPr="001562B3">
              <w:rPr>
                <w:rStyle w:val="InstructionsTabelleberschrift"/>
                <w:rFonts w:ascii="Times New Roman" w:hAnsi="Times New Roman"/>
                <w:sz w:val="24"/>
              </w:rPr>
              <w:t>in Article 72</w:t>
            </w:r>
            <w:proofErr w:type="gramStart"/>
            <w:r w:rsidRPr="001562B3">
              <w:rPr>
                <w:rStyle w:val="InstructionsTabelleberschrift"/>
                <w:rFonts w:ascii="Times New Roman" w:hAnsi="Times New Roman"/>
                <w:sz w:val="24"/>
              </w:rPr>
              <w:t>b(</w:t>
            </w:r>
            <w:proofErr w:type="gramEnd"/>
            <w:r w:rsidRPr="001562B3">
              <w:rPr>
                <w:rStyle w:val="InstructionsTabelleberschrift"/>
                <w:rFonts w:ascii="Times New Roman" w:hAnsi="Times New Roman"/>
                <w:sz w:val="24"/>
              </w:rPr>
              <w:t xml:space="preserve">4) </w:t>
            </w:r>
            <w:r w:rsidR="00441D4D" w:rsidRPr="001562B3">
              <w:rPr>
                <w:rStyle w:val="InstructionsTabelleberschrift"/>
                <w:rFonts w:ascii="Times New Roman" w:hAnsi="Times New Roman"/>
                <w:sz w:val="24"/>
              </w:rPr>
              <w:t>of Regulation (EU) No 575/2013</w:t>
            </w:r>
            <w:r w:rsidRPr="001562B3">
              <w:rPr>
                <w:rStyle w:val="InstructionsTabelleberschrift"/>
                <w:rFonts w:ascii="Times New Roman" w:hAnsi="Times New Roman"/>
                <w:sz w:val="24"/>
              </w:rPr>
              <w:t xml:space="preserve"> apply? (5% exemption)</w:t>
            </w:r>
          </w:p>
          <w:p w14:paraId="7E4A548A" w14:textId="0F07A0A9" w:rsidR="004C2312" w:rsidRPr="001562B3" w:rsidRDefault="004C2312"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This row shall only be reported by </w:t>
            </w:r>
            <w:r w:rsidR="00E645F5" w:rsidRPr="001562B3">
              <w:rPr>
                <w:rStyle w:val="InstructionsTabelleberschrift"/>
                <w:rFonts w:ascii="Times New Roman" w:hAnsi="Times New Roman"/>
                <w:b w:val="0"/>
                <w:sz w:val="24"/>
                <w:u w:val="none"/>
              </w:rPr>
              <w:t xml:space="preserve">entities </w:t>
            </w:r>
            <w:r w:rsidRPr="001562B3">
              <w:rPr>
                <w:rStyle w:val="InstructionsTabelleberschrift"/>
                <w:rFonts w:ascii="Times New Roman" w:hAnsi="Times New Roman"/>
                <w:b w:val="0"/>
                <w:sz w:val="24"/>
                <w:u w:val="none"/>
              </w:rPr>
              <w:t>subject to the G-SII requirement for own funds and eligible liabilities (TLAC requirement).</w:t>
            </w:r>
          </w:p>
          <w:p w14:paraId="049A2EF8" w14:textId="27BA3427" w:rsidR="004C2312" w:rsidRPr="001562B3" w:rsidRDefault="001C369A" w:rsidP="00341BC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Where</w:t>
            </w:r>
            <w:r w:rsidR="004C2312" w:rsidRPr="001562B3">
              <w:rPr>
                <w:rStyle w:val="FormatvorlageInstructionsTabelleText"/>
                <w:rFonts w:ascii="Times New Roman" w:hAnsi="Times New Roman"/>
                <w:sz w:val="24"/>
                <w:lang w:eastAsia="de-DE"/>
              </w:rPr>
              <w:t xml:space="preserve"> the resolution authority permits liabilities to qualify as eligible liabilities instruments in accordance with Article 72</w:t>
            </w:r>
            <w:proofErr w:type="gramStart"/>
            <w:r w:rsidR="004C2312" w:rsidRPr="001562B3">
              <w:rPr>
                <w:rStyle w:val="FormatvorlageInstructionsTabelleText"/>
                <w:rFonts w:ascii="Times New Roman" w:hAnsi="Times New Roman"/>
                <w:sz w:val="24"/>
                <w:lang w:eastAsia="de-DE"/>
              </w:rPr>
              <w:t>b(</w:t>
            </w:r>
            <w:proofErr w:type="gramEnd"/>
            <w:r w:rsidR="004C2312" w:rsidRPr="001562B3">
              <w:rPr>
                <w:rStyle w:val="FormatvorlageInstructionsTabelleText"/>
                <w:rFonts w:ascii="Times New Roman" w:hAnsi="Times New Roman"/>
                <w:sz w:val="24"/>
                <w:lang w:eastAsia="de-DE"/>
              </w:rPr>
              <w:t xml:space="preserve">4) </w:t>
            </w:r>
            <w:r w:rsidR="00441D4D" w:rsidRPr="001562B3">
              <w:rPr>
                <w:rStyle w:val="FormatvorlageInstructionsTabelleText"/>
                <w:rFonts w:ascii="Times New Roman" w:hAnsi="Times New Roman"/>
                <w:sz w:val="24"/>
                <w:lang w:eastAsia="de-DE"/>
              </w:rPr>
              <w:t>of Regulation (EU) No 575/2013</w:t>
            </w:r>
            <w:r w:rsidR="004C2312" w:rsidRPr="001562B3">
              <w:rPr>
                <w:rStyle w:val="FormatvorlageInstructionsTabelleText"/>
                <w:rFonts w:ascii="Times New Roman" w:hAnsi="Times New Roman"/>
                <w:sz w:val="24"/>
                <w:lang w:eastAsia="de-DE"/>
              </w:rPr>
              <w:t>, the reporting entity shall indicate ‘yes’ in column 00</w:t>
            </w:r>
            <w:r w:rsidR="00D9516E" w:rsidRPr="001562B3">
              <w:rPr>
                <w:rStyle w:val="FormatvorlageInstructionsTabelleText"/>
                <w:rFonts w:ascii="Times New Roman" w:hAnsi="Times New Roman"/>
                <w:sz w:val="24"/>
                <w:lang w:eastAsia="de-DE"/>
              </w:rPr>
              <w:t>2</w:t>
            </w:r>
            <w:r w:rsidR="004C2312" w:rsidRPr="001562B3">
              <w:rPr>
                <w:rStyle w:val="FormatvorlageInstructionsTabelleText"/>
                <w:rFonts w:ascii="Times New Roman" w:hAnsi="Times New Roman"/>
                <w:sz w:val="24"/>
                <w:lang w:eastAsia="de-DE"/>
              </w:rPr>
              <w:t>0.</w:t>
            </w:r>
          </w:p>
          <w:p w14:paraId="2A0884E3" w14:textId="22D96245" w:rsidR="004C2312" w:rsidRPr="001562B3" w:rsidRDefault="00441D4D" w:rsidP="00341BC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Where</w:t>
            </w:r>
            <w:r w:rsidR="004C2312" w:rsidRPr="001562B3">
              <w:rPr>
                <w:rStyle w:val="FormatvorlageInstructionsTabelleText"/>
                <w:rFonts w:ascii="Times New Roman" w:hAnsi="Times New Roman"/>
                <w:sz w:val="24"/>
                <w:lang w:eastAsia="de-DE"/>
              </w:rPr>
              <w:t xml:space="preserve"> the resolution authority does not permit liabilities to qualify as eligible liabilities instruments in accordance with Article 72</w:t>
            </w:r>
            <w:proofErr w:type="gramStart"/>
            <w:r w:rsidR="004C2312" w:rsidRPr="001562B3">
              <w:rPr>
                <w:rStyle w:val="FormatvorlageInstructionsTabelleText"/>
                <w:rFonts w:ascii="Times New Roman" w:hAnsi="Times New Roman"/>
                <w:sz w:val="24"/>
                <w:lang w:eastAsia="de-DE"/>
              </w:rPr>
              <w:t>b(</w:t>
            </w:r>
            <w:proofErr w:type="gramEnd"/>
            <w:r w:rsidR="004C2312" w:rsidRPr="001562B3">
              <w:rPr>
                <w:rStyle w:val="FormatvorlageInstructionsTabelleText"/>
                <w:rFonts w:ascii="Times New Roman" w:hAnsi="Times New Roman"/>
                <w:sz w:val="24"/>
                <w:lang w:eastAsia="de-DE"/>
              </w:rPr>
              <w:t xml:space="preserve">4) </w:t>
            </w:r>
            <w:r w:rsidRPr="001562B3">
              <w:rPr>
                <w:rStyle w:val="FormatvorlageInstructionsTabelleText"/>
                <w:rFonts w:ascii="Times New Roman" w:hAnsi="Times New Roman"/>
                <w:sz w:val="24"/>
                <w:lang w:eastAsia="de-DE"/>
              </w:rPr>
              <w:t>of Regulation (EU) No 575/2013</w:t>
            </w:r>
            <w:r w:rsidR="004C2312" w:rsidRPr="001562B3">
              <w:rPr>
                <w:rStyle w:val="FormatvorlageInstructionsTabelleText"/>
                <w:rFonts w:ascii="Times New Roman" w:hAnsi="Times New Roman"/>
                <w:sz w:val="24"/>
                <w:lang w:eastAsia="de-DE"/>
              </w:rPr>
              <w:t xml:space="preserve">, the </w:t>
            </w:r>
            <w:r w:rsidRPr="001562B3">
              <w:rPr>
                <w:rStyle w:val="FormatvorlageInstructionsTabelleText"/>
                <w:rFonts w:ascii="Times New Roman" w:hAnsi="Times New Roman"/>
                <w:sz w:val="24"/>
                <w:lang w:eastAsia="de-DE"/>
              </w:rPr>
              <w:t>reporting entity</w:t>
            </w:r>
            <w:r w:rsidR="004C2312" w:rsidRPr="001562B3">
              <w:rPr>
                <w:rStyle w:val="FormatvorlageInstructionsTabelleText"/>
                <w:rFonts w:ascii="Times New Roman" w:hAnsi="Times New Roman"/>
                <w:sz w:val="24"/>
                <w:lang w:eastAsia="de-DE"/>
              </w:rPr>
              <w:t xml:space="preserve"> shall indicate ‘no’ in column 00</w:t>
            </w:r>
            <w:r w:rsidR="00D9516E" w:rsidRPr="001562B3">
              <w:rPr>
                <w:rStyle w:val="FormatvorlageInstructionsTabelleText"/>
                <w:rFonts w:ascii="Times New Roman" w:hAnsi="Times New Roman"/>
                <w:sz w:val="24"/>
                <w:lang w:eastAsia="de-DE"/>
              </w:rPr>
              <w:t>2</w:t>
            </w:r>
            <w:r w:rsidR="004C2312" w:rsidRPr="001562B3">
              <w:rPr>
                <w:rStyle w:val="FormatvorlageInstructionsTabelleText"/>
                <w:rFonts w:ascii="Times New Roman" w:hAnsi="Times New Roman"/>
                <w:sz w:val="24"/>
                <w:lang w:eastAsia="de-DE"/>
              </w:rPr>
              <w:t>0.</w:t>
            </w:r>
          </w:p>
          <w:p w14:paraId="23DEB310" w14:textId="089BA898" w:rsidR="004C2312" w:rsidRPr="001562B3" w:rsidRDefault="004C2312" w:rsidP="00441D4D">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As exemptions </w:t>
            </w:r>
            <w:r w:rsidR="00744F64" w:rsidRPr="001562B3">
              <w:rPr>
                <w:rStyle w:val="FormatvorlageInstructionsTabelleText"/>
                <w:rFonts w:ascii="Times New Roman" w:hAnsi="Times New Roman"/>
                <w:sz w:val="24"/>
                <w:lang w:eastAsia="de-DE"/>
              </w:rPr>
              <w:t xml:space="preserve">laid down </w:t>
            </w:r>
            <w:r w:rsidRPr="001562B3">
              <w:rPr>
                <w:rStyle w:val="FormatvorlageInstructionsTabelleText"/>
                <w:rFonts w:ascii="Times New Roman" w:hAnsi="Times New Roman"/>
                <w:sz w:val="24"/>
                <w:lang w:eastAsia="de-DE"/>
              </w:rPr>
              <w:t>in Article 72</w:t>
            </w:r>
            <w:proofErr w:type="gramStart"/>
            <w:r w:rsidRPr="001562B3">
              <w:rPr>
                <w:rStyle w:val="FormatvorlageInstructionsTabelleText"/>
                <w:rFonts w:ascii="Times New Roman" w:hAnsi="Times New Roman"/>
                <w:sz w:val="24"/>
                <w:lang w:eastAsia="de-DE"/>
              </w:rPr>
              <w:t>b(</w:t>
            </w:r>
            <w:proofErr w:type="gramEnd"/>
            <w:r w:rsidRPr="001562B3">
              <w:rPr>
                <w:rStyle w:val="FormatvorlageInstructionsTabelleText"/>
                <w:rFonts w:ascii="Times New Roman" w:hAnsi="Times New Roman"/>
                <w:sz w:val="24"/>
                <w:lang w:eastAsia="de-DE"/>
              </w:rPr>
              <w:t xml:space="preserve">3) and (4) </w:t>
            </w:r>
            <w:r w:rsidR="00441D4D"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xml:space="preserve"> are mutually exclusive, this row shall not be populated if the reporting entity has populated {r0350}.</w:t>
            </w:r>
          </w:p>
        </w:tc>
      </w:tr>
      <w:tr w:rsidR="002B6980" w:rsidRPr="001562B3" w14:paraId="16166491" w14:textId="77777777" w:rsidTr="00C90338">
        <w:tc>
          <w:tcPr>
            <w:tcW w:w="1129" w:type="dxa"/>
          </w:tcPr>
          <w:p w14:paraId="1FA1A80C" w14:textId="15BD6414" w:rsidR="002B6980" w:rsidRPr="001562B3" w:rsidRDefault="002B698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w:t>
            </w:r>
            <w:r w:rsidR="004C2312"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0</w:t>
            </w:r>
          </w:p>
        </w:tc>
        <w:tc>
          <w:tcPr>
            <w:tcW w:w="7620" w:type="dxa"/>
          </w:tcPr>
          <w:p w14:paraId="3509C99D" w14:textId="456757DC" w:rsidR="000418B8" w:rsidRPr="001562B3" w:rsidRDefault="000418B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Aggregate amount of permitted non-subordinated eligible liabilities instruments </w:t>
            </w:r>
            <w:r w:rsidR="00DB2266" w:rsidRPr="001562B3">
              <w:rPr>
                <w:rStyle w:val="InstructionsTabelleberschrift"/>
                <w:rFonts w:ascii="Times New Roman" w:hAnsi="Times New Roman"/>
                <w:sz w:val="24"/>
              </w:rPr>
              <w:t>i</w:t>
            </w:r>
            <w:r w:rsidRPr="001562B3">
              <w:rPr>
                <w:rStyle w:val="InstructionsTabelleberschrift"/>
                <w:rFonts w:ascii="Times New Roman" w:hAnsi="Times New Roman"/>
                <w:sz w:val="24"/>
              </w:rPr>
              <w:t xml:space="preserve">f the subordination discretion </w:t>
            </w:r>
            <w:r w:rsidR="00B62F3B" w:rsidRPr="001562B3">
              <w:rPr>
                <w:rStyle w:val="InstructionsTabelleberschrift"/>
                <w:rFonts w:ascii="Times New Roman" w:hAnsi="Times New Roman"/>
                <w:sz w:val="24"/>
              </w:rPr>
              <w:t>laid down in</w:t>
            </w:r>
            <w:r w:rsidRPr="001562B3">
              <w:rPr>
                <w:rStyle w:val="InstructionsTabelleberschrift"/>
                <w:rFonts w:ascii="Times New Roman" w:hAnsi="Times New Roman"/>
                <w:sz w:val="24"/>
              </w:rPr>
              <w:t xml:space="preserve"> Article 72</w:t>
            </w:r>
            <w:proofErr w:type="gramStart"/>
            <w:r w:rsidRPr="001562B3">
              <w:rPr>
                <w:rStyle w:val="InstructionsTabelleberschrift"/>
                <w:rFonts w:ascii="Times New Roman" w:hAnsi="Times New Roman"/>
                <w:sz w:val="24"/>
              </w:rPr>
              <w:t>b(</w:t>
            </w:r>
            <w:proofErr w:type="gramEnd"/>
            <w:r w:rsidRPr="001562B3">
              <w:rPr>
                <w:rStyle w:val="InstructionsTabelleberschrift"/>
                <w:rFonts w:ascii="Times New Roman" w:hAnsi="Times New Roman"/>
                <w:sz w:val="24"/>
              </w:rPr>
              <w:t xml:space="preserve">3) </w:t>
            </w:r>
            <w:r w:rsidR="00B62F3B" w:rsidRPr="001562B3">
              <w:rPr>
                <w:rStyle w:val="InstructionsTabelleberschrift"/>
                <w:rFonts w:ascii="Times New Roman" w:hAnsi="Times New Roman"/>
                <w:sz w:val="24"/>
              </w:rPr>
              <w:t>of Regulation (EU) No 575/2013</w:t>
            </w:r>
            <w:r w:rsidRPr="001562B3">
              <w:rPr>
                <w:rStyle w:val="InstructionsTabelleberschrift"/>
                <w:rFonts w:ascii="Times New Roman" w:hAnsi="Times New Roman"/>
                <w:sz w:val="24"/>
              </w:rPr>
              <w:t xml:space="preserve"> is applied (max 3</w:t>
            </w:r>
            <w:r w:rsidR="00A45607" w:rsidRPr="001562B3">
              <w:rPr>
                <w:rStyle w:val="InstructionsTabelleberschrift"/>
                <w:rFonts w:ascii="Times New Roman" w:hAnsi="Times New Roman"/>
                <w:sz w:val="24"/>
              </w:rPr>
              <w:t>,</w:t>
            </w:r>
            <w:r w:rsidRPr="001562B3">
              <w:rPr>
                <w:rStyle w:val="InstructionsTabelleberschrift"/>
                <w:rFonts w:ascii="Times New Roman" w:hAnsi="Times New Roman"/>
                <w:sz w:val="24"/>
              </w:rPr>
              <w:t>5% exemption)</w:t>
            </w:r>
          </w:p>
          <w:p w14:paraId="1FC3A371" w14:textId="5AFA5120" w:rsidR="002B6980" w:rsidRPr="001562B3" w:rsidRDefault="008C0FD4" w:rsidP="008C0FD4">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Aggregate amount of non-subordinated liabilities </w:t>
            </w:r>
            <w:r w:rsidR="0029472F" w:rsidRPr="001562B3">
              <w:rPr>
                <w:rStyle w:val="FormatvorlageInstructionsTabelleText"/>
                <w:rFonts w:ascii="Times New Roman" w:hAnsi="Times New Roman"/>
                <w:sz w:val="24"/>
                <w:lang w:eastAsia="de-DE"/>
              </w:rPr>
              <w:t>that</w:t>
            </w:r>
            <w:r w:rsidRPr="001562B3">
              <w:rPr>
                <w:rStyle w:val="FormatvorlageInstructionsTabelleText"/>
                <w:rFonts w:ascii="Times New Roman" w:hAnsi="Times New Roman"/>
                <w:sz w:val="24"/>
                <w:lang w:eastAsia="de-DE"/>
              </w:rPr>
              <w:t xml:space="preserve"> the resolution </w:t>
            </w:r>
            <w:r w:rsidR="00D27C0D" w:rsidRPr="001562B3">
              <w:rPr>
                <w:rStyle w:val="FormatvorlageInstructionsTabelleText"/>
                <w:rFonts w:ascii="Times New Roman" w:hAnsi="Times New Roman"/>
                <w:sz w:val="24"/>
                <w:lang w:eastAsia="de-DE"/>
              </w:rPr>
              <w:t xml:space="preserve">authority </w:t>
            </w:r>
            <w:r w:rsidRPr="001562B3">
              <w:rPr>
                <w:rStyle w:val="FormatvorlageInstructionsTabelleText"/>
                <w:rFonts w:ascii="Times New Roman" w:hAnsi="Times New Roman"/>
                <w:sz w:val="24"/>
                <w:lang w:eastAsia="de-DE"/>
              </w:rPr>
              <w:t xml:space="preserve">has permitted to qualify as eligible </w:t>
            </w:r>
            <w:r w:rsidR="00D27C0D" w:rsidRPr="001562B3">
              <w:rPr>
                <w:rStyle w:val="FormatvorlageInstructionsTabelleText"/>
                <w:rFonts w:ascii="Times New Roman" w:hAnsi="Times New Roman"/>
                <w:sz w:val="24"/>
                <w:lang w:eastAsia="de-DE"/>
              </w:rPr>
              <w:t>liabilities</w:t>
            </w:r>
            <w:r w:rsidRPr="001562B3">
              <w:rPr>
                <w:rStyle w:val="FormatvorlageInstructionsTabelleText"/>
                <w:rFonts w:ascii="Times New Roman" w:hAnsi="Times New Roman"/>
                <w:sz w:val="24"/>
                <w:lang w:eastAsia="de-DE"/>
              </w:rPr>
              <w:t xml:space="preserve"> instruments for the purpose of </w:t>
            </w:r>
            <w:r w:rsidR="00D0066E" w:rsidRPr="001562B3">
              <w:rPr>
                <w:rStyle w:val="FormatvorlageInstructionsTabelleText"/>
                <w:rFonts w:ascii="Times New Roman" w:hAnsi="Times New Roman"/>
                <w:sz w:val="24"/>
                <w:lang w:eastAsia="de-DE"/>
              </w:rPr>
              <w:t>the G-SII requirement for own funds and eligible liabilities</w:t>
            </w:r>
            <w:r w:rsidR="00C533EB" w:rsidRPr="001562B3">
              <w:rPr>
                <w:rStyle w:val="FormatvorlageInstructionsTabelleText"/>
                <w:rFonts w:ascii="Times New Roman" w:hAnsi="Times New Roman"/>
                <w:sz w:val="24"/>
                <w:lang w:eastAsia="de-DE"/>
              </w:rPr>
              <w:t xml:space="preserve"> (TLAC)</w:t>
            </w:r>
            <w:r w:rsidRPr="001562B3">
              <w:rPr>
                <w:rStyle w:val="FormatvorlageInstructionsTabelleText"/>
                <w:rFonts w:ascii="Times New Roman" w:hAnsi="Times New Roman"/>
                <w:sz w:val="24"/>
                <w:lang w:eastAsia="de-DE"/>
              </w:rPr>
              <w:t xml:space="preserve"> </w:t>
            </w:r>
            <w:r w:rsidR="0029472F" w:rsidRPr="001562B3">
              <w:rPr>
                <w:rStyle w:val="FormatvorlageInstructionsTabelleText"/>
                <w:rFonts w:ascii="Times New Roman" w:hAnsi="Times New Roman"/>
                <w:sz w:val="24"/>
                <w:lang w:eastAsia="de-DE"/>
              </w:rPr>
              <w:t>in accordance with</w:t>
            </w:r>
            <w:r w:rsidRPr="001562B3">
              <w:rPr>
                <w:rStyle w:val="FormatvorlageInstructionsTabelleText"/>
                <w:rFonts w:ascii="Times New Roman" w:hAnsi="Times New Roman"/>
                <w:sz w:val="24"/>
                <w:lang w:eastAsia="de-DE"/>
              </w:rPr>
              <w:t xml:space="preserve"> </w:t>
            </w:r>
            <w:r w:rsidR="002B6980" w:rsidRPr="001562B3">
              <w:rPr>
                <w:rStyle w:val="FormatvorlageInstructionsTabelleText"/>
                <w:rFonts w:ascii="Times New Roman" w:hAnsi="Times New Roman"/>
                <w:sz w:val="24"/>
                <w:lang w:eastAsia="de-DE"/>
              </w:rPr>
              <w:t>Article 72</w:t>
            </w:r>
            <w:proofErr w:type="gramStart"/>
            <w:r w:rsidR="002B6980" w:rsidRPr="001562B3">
              <w:rPr>
                <w:rStyle w:val="FormatvorlageInstructionsTabelleText"/>
                <w:rFonts w:ascii="Times New Roman" w:hAnsi="Times New Roman"/>
                <w:sz w:val="24"/>
                <w:lang w:eastAsia="de-DE"/>
              </w:rPr>
              <w:t>b(</w:t>
            </w:r>
            <w:proofErr w:type="gramEnd"/>
            <w:r w:rsidR="002B6980" w:rsidRPr="001562B3">
              <w:rPr>
                <w:rStyle w:val="FormatvorlageInstructionsTabelleText"/>
                <w:rFonts w:ascii="Times New Roman" w:hAnsi="Times New Roman"/>
                <w:sz w:val="24"/>
                <w:lang w:eastAsia="de-DE"/>
              </w:rPr>
              <w:t xml:space="preserve">3) </w:t>
            </w:r>
            <w:r w:rsidR="006852D5" w:rsidRPr="001562B3">
              <w:rPr>
                <w:rStyle w:val="FormatvorlageInstructionsTabelleText"/>
                <w:rFonts w:ascii="Times New Roman" w:hAnsi="Times New Roman"/>
                <w:sz w:val="24"/>
                <w:lang w:eastAsia="de-DE"/>
              </w:rPr>
              <w:t>of Regulation (EU) No 575/2013</w:t>
            </w:r>
            <w:r w:rsidR="003F0C55" w:rsidRPr="001562B3">
              <w:rPr>
                <w:rStyle w:val="FormatvorlageInstructionsTabelleText"/>
                <w:rFonts w:ascii="Times New Roman" w:hAnsi="Times New Roman"/>
                <w:sz w:val="24"/>
                <w:lang w:eastAsia="de-DE"/>
              </w:rPr>
              <w:t xml:space="preserve"> or which qualify pursuant to Article 494(3) </w:t>
            </w:r>
            <w:r w:rsidR="00D301E1" w:rsidRPr="001562B3">
              <w:rPr>
                <w:rStyle w:val="FormatvorlageInstructionsTabelleText"/>
                <w:rFonts w:ascii="Times New Roman" w:hAnsi="Times New Roman"/>
                <w:sz w:val="24"/>
                <w:lang w:eastAsia="de-DE"/>
              </w:rPr>
              <w:t>of that Regulation</w:t>
            </w:r>
            <w:r w:rsidR="003F0C55" w:rsidRPr="001562B3">
              <w:rPr>
                <w:rStyle w:val="FormatvorlageInstructionsTabelleText"/>
                <w:rFonts w:ascii="Times New Roman" w:hAnsi="Times New Roman"/>
                <w:sz w:val="24"/>
                <w:lang w:eastAsia="de-DE"/>
              </w:rPr>
              <w:t>.</w:t>
            </w:r>
          </w:p>
          <w:p w14:paraId="46632850" w14:textId="57B0CBC9" w:rsidR="0027718F" w:rsidRPr="001562B3" w:rsidDel="00D53104" w:rsidRDefault="0027718F" w:rsidP="008C0FD4">
            <w:pPr>
              <w:rPr>
                <w:del w:id="97" w:author="Author"/>
                <w:rStyle w:val="FormatvorlageInstructionsTabelleText"/>
                <w:rFonts w:ascii="Times New Roman" w:hAnsi="Times New Roman"/>
                <w:sz w:val="24"/>
                <w:lang w:eastAsia="de-DE"/>
              </w:rPr>
            </w:pPr>
            <w:del w:id="98" w:author="Author">
              <w:r w:rsidRPr="009E5168" w:rsidDel="00D53104">
                <w:rPr>
                  <w:rStyle w:val="FormatvorlageInstructionsTabelleText"/>
                  <w:rFonts w:ascii="Times New Roman" w:hAnsi="Times New Roman"/>
                  <w:sz w:val="24"/>
                  <w:highlight w:val="yellow"/>
                  <w:lang w:eastAsia="de-DE"/>
                </w:rPr>
                <w:delText xml:space="preserve">Until 31 December 2021, the amount reported in this row shall be the amount after application of Article 494(2) </w:delText>
              </w:r>
              <w:r w:rsidR="00744F64" w:rsidRPr="009E5168" w:rsidDel="00D53104">
                <w:rPr>
                  <w:rStyle w:val="FormatvorlageInstructionsTabelleText"/>
                  <w:rFonts w:ascii="Times New Roman" w:hAnsi="Times New Roman"/>
                  <w:sz w:val="24"/>
                  <w:highlight w:val="yellow"/>
                  <w:lang w:eastAsia="de-DE"/>
                </w:rPr>
                <w:delText>of Regulation (EU) No 575/2013</w:delText>
              </w:r>
              <w:r w:rsidRPr="009E5168" w:rsidDel="00D53104">
                <w:rPr>
                  <w:rStyle w:val="FormatvorlageInstructionsTabelleText"/>
                  <w:rFonts w:ascii="Times New Roman" w:hAnsi="Times New Roman"/>
                  <w:sz w:val="24"/>
                  <w:highlight w:val="yellow"/>
                  <w:lang w:eastAsia="de-DE"/>
                </w:rPr>
                <w:delText xml:space="preserve"> (2</w:delText>
              </w:r>
              <w:r w:rsidR="00744F64" w:rsidRPr="009E5168" w:rsidDel="00D53104">
                <w:rPr>
                  <w:rStyle w:val="FormatvorlageInstructionsTabelleText"/>
                  <w:rFonts w:ascii="Times New Roman" w:hAnsi="Times New Roman"/>
                  <w:sz w:val="24"/>
                  <w:highlight w:val="yellow"/>
                  <w:lang w:eastAsia="de-DE"/>
                </w:rPr>
                <w:delText>,</w:delText>
              </w:r>
              <w:r w:rsidRPr="009E5168" w:rsidDel="00D53104">
                <w:rPr>
                  <w:rStyle w:val="FormatvorlageInstructionsTabelleText"/>
                  <w:rFonts w:ascii="Times New Roman" w:hAnsi="Times New Roman"/>
                  <w:sz w:val="24"/>
                  <w:highlight w:val="yellow"/>
                  <w:lang w:eastAsia="de-DE"/>
                </w:rPr>
                <w:delText>5% cap).</w:delText>
              </w:r>
            </w:del>
          </w:p>
          <w:p w14:paraId="5A2D4755" w14:textId="6058CE93" w:rsidR="002B6980" w:rsidRPr="001562B3" w:rsidRDefault="002B6980" w:rsidP="000D1C6A">
            <w:pPr>
              <w:rPr>
                <w:rStyle w:val="FormatvorlageInstructionsTabelleText"/>
                <w:rFonts w:ascii="Times New Roman" w:hAnsi="Times New Roman"/>
                <w:sz w:val="24"/>
              </w:rPr>
            </w:pPr>
            <w:r w:rsidRPr="001562B3">
              <w:rPr>
                <w:rStyle w:val="FormatvorlageInstructionsTabelleText"/>
                <w:rFonts w:ascii="Times New Roman" w:hAnsi="Times New Roman"/>
                <w:sz w:val="24"/>
                <w:lang w:eastAsia="de-DE"/>
              </w:rPr>
              <w:t xml:space="preserve">As </w:t>
            </w:r>
            <w:r w:rsidR="00C533EB" w:rsidRPr="001562B3">
              <w:rPr>
                <w:rStyle w:val="FormatvorlageInstructionsTabelleText"/>
                <w:rFonts w:ascii="Times New Roman" w:hAnsi="Times New Roman"/>
                <w:sz w:val="24"/>
                <w:lang w:eastAsia="de-DE"/>
              </w:rPr>
              <w:t xml:space="preserve">the </w:t>
            </w:r>
            <w:r w:rsidRPr="001562B3">
              <w:rPr>
                <w:rStyle w:val="FormatvorlageInstructionsTabelleText"/>
                <w:rFonts w:ascii="Times New Roman" w:hAnsi="Times New Roman"/>
                <w:sz w:val="24"/>
                <w:lang w:eastAsia="de-DE"/>
              </w:rPr>
              <w:t xml:space="preserve">exemptions </w:t>
            </w:r>
            <w:r w:rsidR="00744F64" w:rsidRPr="001562B3">
              <w:rPr>
                <w:rStyle w:val="FormatvorlageInstructionsTabelleText"/>
                <w:rFonts w:ascii="Times New Roman" w:hAnsi="Times New Roman"/>
                <w:sz w:val="24"/>
                <w:lang w:eastAsia="de-DE"/>
              </w:rPr>
              <w:t xml:space="preserve">laid down </w:t>
            </w:r>
            <w:r w:rsidRPr="001562B3">
              <w:rPr>
                <w:rStyle w:val="FormatvorlageInstructionsTabelleText"/>
                <w:rFonts w:ascii="Times New Roman" w:hAnsi="Times New Roman"/>
                <w:sz w:val="24"/>
                <w:lang w:eastAsia="de-DE"/>
              </w:rPr>
              <w:t>in Article 72</w:t>
            </w:r>
            <w:proofErr w:type="gramStart"/>
            <w:r w:rsidRPr="001562B3">
              <w:rPr>
                <w:rStyle w:val="FormatvorlageInstructionsTabelleText"/>
                <w:rFonts w:ascii="Times New Roman" w:hAnsi="Times New Roman"/>
                <w:sz w:val="24"/>
                <w:lang w:eastAsia="de-DE"/>
              </w:rPr>
              <w:t>b(</w:t>
            </w:r>
            <w:proofErr w:type="gramEnd"/>
            <w:r w:rsidRPr="001562B3">
              <w:rPr>
                <w:rStyle w:val="FormatvorlageInstructionsTabelleText"/>
                <w:rFonts w:ascii="Times New Roman" w:hAnsi="Times New Roman"/>
                <w:sz w:val="24"/>
                <w:lang w:eastAsia="de-DE"/>
              </w:rPr>
              <w:t xml:space="preserve">3) and (4) </w:t>
            </w:r>
            <w:r w:rsidR="00744F64"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xml:space="preserve"> are mutually exclusive, this row shall not be populated if the reporting entity indicates ‘yes’ in {r03</w:t>
            </w:r>
            <w:r w:rsidR="004C2312" w:rsidRPr="001562B3">
              <w:rPr>
                <w:rStyle w:val="FormatvorlageInstructionsTabelleText"/>
                <w:rFonts w:ascii="Times New Roman" w:hAnsi="Times New Roman"/>
                <w:sz w:val="24"/>
                <w:lang w:eastAsia="de-DE"/>
              </w:rPr>
              <w:t>4</w:t>
            </w:r>
            <w:r w:rsidRPr="001562B3">
              <w:rPr>
                <w:rStyle w:val="FormatvorlageInstructionsTabelleText"/>
                <w:rFonts w:ascii="Times New Roman" w:hAnsi="Times New Roman"/>
                <w:sz w:val="24"/>
                <w:lang w:eastAsia="de-DE"/>
              </w:rPr>
              <w:t>0,c0</w:t>
            </w:r>
            <w:r w:rsidR="00DB2266" w:rsidRPr="001562B3">
              <w:rPr>
                <w:rStyle w:val="FormatvorlageInstructionsTabelleText"/>
                <w:rFonts w:ascii="Times New Roman" w:hAnsi="Times New Roman"/>
                <w:sz w:val="24"/>
                <w:lang w:eastAsia="de-DE"/>
              </w:rPr>
              <w:t>0</w:t>
            </w:r>
            <w:r w:rsidR="000D1C6A" w:rsidRPr="001562B3">
              <w:rPr>
                <w:rStyle w:val="FormatvorlageInstructionsTabelleText"/>
                <w:rFonts w:ascii="Times New Roman" w:hAnsi="Times New Roman"/>
                <w:sz w:val="24"/>
                <w:lang w:eastAsia="de-DE"/>
              </w:rPr>
              <w:t>2</w:t>
            </w:r>
            <w:r w:rsidRPr="001562B3">
              <w:rPr>
                <w:rStyle w:val="FormatvorlageInstructionsTabelleText"/>
                <w:rFonts w:ascii="Times New Roman" w:hAnsi="Times New Roman"/>
                <w:sz w:val="24"/>
                <w:lang w:eastAsia="de-DE"/>
              </w:rPr>
              <w:t>0}.</w:t>
            </w:r>
          </w:p>
        </w:tc>
      </w:tr>
      <w:tr w:rsidR="004C2312" w:rsidRPr="001562B3" w14:paraId="182951D6" w14:textId="77777777" w:rsidTr="00341BC3">
        <w:tc>
          <w:tcPr>
            <w:tcW w:w="1129" w:type="dxa"/>
          </w:tcPr>
          <w:p w14:paraId="15B70DD8" w14:textId="77777777" w:rsidR="004C2312" w:rsidRPr="001562B3" w:rsidRDefault="004C2312"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Share of the total non-subordinated liabilities that is included in own funds and eligible </w:t>
            </w:r>
            <w:proofErr w:type="gramStart"/>
            <w:r w:rsidRPr="001562B3">
              <w:rPr>
                <w:rStyle w:val="InstructionsTabelleberschrift"/>
                <w:rFonts w:ascii="Times New Roman" w:hAnsi="Times New Roman"/>
                <w:sz w:val="24"/>
              </w:rPr>
              <w:t>liabilities</w:t>
            </w:r>
            <w:proofErr w:type="gramEnd"/>
          </w:p>
          <w:p w14:paraId="0FE9D1C5" w14:textId="188F5A41" w:rsidR="004C2312" w:rsidRPr="001562B3" w:rsidRDefault="004C2312"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This row shall only be reported by </w:t>
            </w:r>
            <w:r w:rsidR="00E645F5" w:rsidRPr="001562B3">
              <w:rPr>
                <w:rStyle w:val="InstructionsTabelleberschrift"/>
                <w:rFonts w:ascii="Times New Roman" w:hAnsi="Times New Roman"/>
                <w:b w:val="0"/>
                <w:sz w:val="24"/>
                <w:u w:val="none"/>
              </w:rPr>
              <w:t xml:space="preserve">entities </w:t>
            </w:r>
            <w:r w:rsidRPr="001562B3">
              <w:rPr>
                <w:rStyle w:val="InstructionsTabelleberschrift"/>
                <w:rFonts w:ascii="Times New Roman" w:hAnsi="Times New Roman"/>
                <w:b w:val="0"/>
                <w:sz w:val="24"/>
                <w:u w:val="none"/>
              </w:rPr>
              <w:t>subject to the G-SII requirement for own funds and eligible liabilities (TLAC requirement).</w:t>
            </w:r>
          </w:p>
          <w:p w14:paraId="18212BF7" w14:textId="5569B4EC" w:rsidR="004C2312" w:rsidRPr="001562B3" w:rsidRDefault="004C2312"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If a capped subordination exemption </w:t>
            </w:r>
            <w:r w:rsidR="00744F64" w:rsidRPr="001562B3">
              <w:rPr>
                <w:rStyle w:val="InstructionsTabelleberschrift"/>
                <w:rFonts w:ascii="Times New Roman" w:hAnsi="Times New Roman"/>
                <w:b w:val="0"/>
                <w:sz w:val="24"/>
                <w:u w:val="none"/>
              </w:rPr>
              <w:t>laid down in</w:t>
            </w:r>
            <w:r w:rsidRPr="001562B3">
              <w:rPr>
                <w:rStyle w:val="InstructionsTabelleberschrift"/>
                <w:rFonts w:ascii="Times New Roman" w:hAnsi="Times New Roman"/>
                <w:b w:val="0"/>
                <w:sz w:val="24"/>
                <w:u w:val="none"/>
              </w:rPr>
              <w:t xml:space="preserve"> Article 72</w:t>
            </w:r>
            <w:proofErr w:type="gramStart"/>
            <w:r w:rsidRPr="001562B3">
              <w:rPr>
                <w:rStyle w:val="InstructionsTabelleberschrift"/>
                <w:rFonts w:ascii="Times New Roman" w:hAnsi="Times New Roman"/>
                <w:b w:val="0"/>
                <w:sz w:val="24"/>
                <w:u w:val="none"/>
              </w:rPr>
              <w:t>b(</w:t>
            </w:r>
            <w:proofErr w:type="gramEnd"/>
            <w:r w:rsidRPr="001562B3">
              <w:rPr>
                <w:rStyle w:val="InstructionsTabelleberschrift"/>
                <w:rFonts w:ascii="Times New Roman" w:hAnsi="Times New Roman"/>
                <w:b w:val="0"/>
                <w:sz w:val="24"/>
                <w:u w:val="none"/>
              </w:rPr>
              <w:t xml:space="preserve">3) </w:t>
            </w:r>
            <w:r w:rsidR="00744F64" w:rsidRPr="001562B3">
              <w:rPr>
                <w:rStyle w:val="InstructionsTabelleberschrift"/>
                <w:rFonts w:ascii="Times New Roman" w:hAnsi="Times New Roman"/>
                <w:b w:val="0"/>
                <w:sz w:val="24"/>
                <w:u w:val="none"/>
              </w:rPr>
              <w:t>of Regulation (EU) No 575/2013 applies</w:t>
            </w:r>
            <w:r w:rsidRPr="001562B3">
              <w:rPr>
                <w:rStyle w:val="InstructionsTabelleberschrift"/>
                <w:rFonts w:ascii="Times New Roman" w:hAnsi="Times New Roman"/>
                <w:b w:val="0"/>
                <w:sz w:val="24"/>
                <w:u w:val="none"/>
              </w:rPr>
              <w:t xml:space="preserve">, </w:t>
            </w:r>
            <w:r w:rsidR="00E645F5" w:rsidRPr="001562B3">
              <w:rPr>
                <w:rStyle w:val="InstructionsTabelleberschrift"/>
                <w:rFonts w:ascii="Times New Roman" w:hAnsi="Times New Roman"/>
                <w:b w:val="0"/>
                <w:sz w:val="24"/>
                <w:u w:val="none"/>
              </w:rPr>
              <w:t>en</w:t>
            </w:r>
            <w:r w:rsidR="00744F64" w:rsidRPr="001562B3">
              <w:rPr>
                <w:rStyle w:val="InstructionsTabelleberschrift"/>
                <w:rFonts w:ascii="Times New Roman" w:hAnsi="Times New Roman"/>
                <w:b w:val="0"/>
                <w:sz w:val="24"/>
                <w:u w:val="none"/>
              </w:rPr>
              <w:t>t</w:t>
            </w:r>
            <w:r w:rsidR="00E645F5" w:rsidRPr="001562B3">
              <w:rPr>
                <w:rStyle w:val="InstructionsTabelleberschrift"/>
                <w:rFonts w:ascii="Times New Roman" w:hAnsi="Times New Roman"/>
                <w:b w:val="0"/>
                <w:sz w:val="24"/>
                <w:u w:val="none"/>
              </w:rPr>
              <w:t xml:space="preserve">ities </w:t>
            </w:r>
            <w:r w:rsidRPr="001562B3">
              <w:rPr>
                <w:rStyle w:val="InstructionsTabelleberschrift"/>
                <w:rFonts w:ascii="Times New Roman" w:hAnsi="Times New Roman"/>
                <w:b w:val="0"/>
                <w:sz w:val="24"/>
                <w:u w:val="none"/>
              </w:rPr>
              <w:t>shall report:</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lang w:eastAsia="de-DE"/>
              </w:rPr>
              <w:t xml:space="preserve">the amount of liabilities issued that ranks </w:t>
            </w:r>
            <w:proofErr w:type="spellStart"/>
            <w:r w:rsidRPr="001562B3">
              <w:rPr>
                <w:rStyle w:val="InstructionsTabelleberschrift"/>
                <w:rFonts w:ascii="Times New Roman" w:hAnsi="Times New Roman"/>
                <w:b w:val="0"/>
                <w:i/>
                <w:sz w:val="24"/>
                <w:u w:val="none"/>
                <w:lang w:eastAsia="de-DE"/>
              </w:rPr>
              <w:t>pari</w:t>
            </w:r>
            <w:proofErr w:type="spellEnd"/>
            <w:r w:rsidRPr="001562B3">
              <w:rPr>
                <w:rStyle w:val="InstructionsTabelleberschrift"/>
                <w:rFonts w:ascii="Times New Roman" w:hAnsi="Times New Roman"/>
                <w:b w:val="0"/>
                <w:i/>
                <w:sz w:val="24"/>
                <w:u w:val="none"/>
                <w:lang w:eastAsia="de-DE"/>
              </w:rPr>
              <w:t xml:space="preserve"> passu</w:t>
            </w:r>
            <w:r w:rsidRPr="001562B3">
              <w:rPr>
                <w:rStyle w:val="InstructionsTabelleberschrift"/>
                <w:rFonts w:ascii="Times New Roman" w:hAnsi="Times New Roman"/>
                <w:b w:val="0"/>
                <w:sz w:val="24"/>
                <w:u w:val="none"/>
                <w:lang w:eastAsia="de-DE"/>
              </w:rPr>
              <w:t xml:space="preserve"> with excluded liabilities</w:t>
            </w:r>
            <w:r w:rsidR="00465306" w:rsidRPr="001562B3">
              <w:rPr>
                <w:rStyle w:val="InstructionsTabelleberschrift"/>
                <w:rFonts w:ascii="Times New Roman" w:hAnsi="Times New Roman"/>
                <w:b w:val="0"/>
                <w:sz w:val="24"/>
                <w:u w:val="none"/>
                <w:lang w:eastAsia="de-DE"/>
              </w:rPr>
              <w:t xml:space="preserve"> as referred to in Article 72</w:t>
            </w:r>
            <w:proofErr w:type="gramStart"/>
            <w:r w:rsidR="00465306" w:rsidRPr="001562B3">
              <w:rPr>
                <w:rStyle w:val="InstructionsTabelleberschrift"/>
                <w:rFonts w:ascii="Times New Roman" w:hAnsi="Times New Roman"/>
                <w:b w:val="0"/>
                <w:sz w:val="24"/>
                <w:u w:val="none"/>
                <w:lang w:eastAsia="de-DE"/>
              </w:rPr>
              <w:t>a(</w:t>
            </w:r>
            <w:proofErr w:type="gramEnd"/>
            <w:r w:rsidR="00465306" w:rsidRPr="001562B3">
              <w:rPr>
                <w:rStyle w:val="InstructionsTabelleberschrift"/>
                <w:rFonts w:ascii="Times New Roman" w:hAnsi="Times New Roman"/>
                <w:b w:val="0"/>
                <w:sz w:val="24"/>
                <w:u w:val="none"/>
                <w:lang w:eastAsia="de-DE"/>
              </w:rPr>
              <w:t xml:space="preserve">2) </w:t>
            </w:r>
            <w:r w:rsidR="00E274D8" w:rsidRPr="001562B3">
              <w:rPr>
                <w:rStyle w:val="InstructionsTabelleberschrift"/>
                <w:rFonts w:ascii="Times New Roman" w:hAnsi="Times New Roman"/>
                <w:b w:val="0"/>
                <w:sz w:val="24"/>
                <w:u w:val="none"/>
                <w:lang w:eastAsia="de-DE"/>
              </w:rPr>
              <w:t>of Regulation (EU) No 575/2013</w:t>
            </w:r>
            <w:r w:rsidRPr="001562B3">
              <w:rPr>
                <w:rStyle w:val="InstructionsTabelleberschrift"/>
                <w:rFonts w:ascii="Times New Roman" w:hAnsi="Times New Roman"/>
                <w:b w:val="0"/>
                <w:sz w:val="24"/>
                <w:u w:val="none"/>
                <w:lang w:eastAsia="de-DE"/>
              </w:rPr>
              <w:t xml:space="preserve"> and is </w:t>
            </w:r>
            <w:r w:rsidRPr="001562B3">
              <w:rPr>
                <w:rStyle w:val="InstructionsTabelleberschrift"/>
                <w:rFonts w:ascii="Times New Roman" w:hAnsi="Times New Roman"/>
                <w:b w:val="0"/>
                <w:sz w:val="24"/>
                <w:u w:val="none"/>
              </w:rPr>
              <w:t>included in the amount reported in row 0200 (after application of the cap)</w:t>
            </w:r>
            <w:r w:rsidRPr="001562B3">
              <w:rPr>
                <w:rStyle w:val="InstructionsTabelleberschrift"/>
                <w:rFonts w:ascii="Times New Roman" w:hAnsi="Times New Roman"/>
                <w:b w:val="0"/>
                <w:sz w:val="24"/>
                <w:u w:val="none"/>
                <w:lang w:eastAsia="de-DE"/>
              </w:rPr>
              <w:t>,</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sidRPr="001562B3">
              <w:rPr>
                <w:rStyle w:val="InstructionsTabelleberschrift"/>
                <w:rFonts w:ascii="Times New Roman" w:hAnsi="Times New Roman"/>
                <w:b w:val="0"/>
                <w:sz w:val="24"/>
                <w:u w:val="none"/>
                <w:lang w:eastAsia="de-DE"/>
              </w:rPr>
              <w:t xml:space="preserve">divided by the amount of liabilities issued that ranks </w:t>
            </w:r>
            <w:proofErr w:type="spellStart"/>
            <w:r w:rsidRPr="001562B3">
              <w:rPr>
                <w:rStyle w:val="InstructionsTabelleberschrift"/>
                <w:rFonts w:ascii="Times New Roman" w:hAnsi="Times New Roman"/>
                <w:b w:val="0"/>
                <w:i/>
                <w:sz w:val="24"/>
                <w:u w:val="none"/>
                <w:lang w:eastAsia="de-DE"/>
              </w:rPr>
              <w:t>pari</w:t>
            </w:r>
            <w:proofErr w:type="spellEnd"/>
            <w:r w:rsidRPr="001562B3">
              <w:rPr>
                <w:rStyle w:val="InstructionsTabelleberschrift"/>
                <w:rFonts w:ascii="Times New Roman" w:hAnsi="Times New Roman"/>
                <w:b w:val="0"/>
                <w:i/>
                <w:sz w:val="24"/>
                <w:u w:val="none"/>
                <w:lang w:eastAsia="de-DE"/>
              </w:rPr>
              <w:t xml:space="preserve"> passu</w:t>
            </w:r>
            <w:r w:rsidRPr="001562B3">
              <w:rPr>
                <w:rStyle w:val="InstructionsTabelleberschrift"/>
                <w:rFonts w:ascii="Times New Roman" w:hAnsi="Times New Roman"/>
                <w:b w:val="0"/>
                <w:sz w:val="24"/>
                <w:u w:val="none"/>
                <w:lang w:eastAsia="de-DE"/>
              </w:rPr>
              <w:t xml:space="preserve"> with excluded liabilities </w:t>
            </w:r>
            <w:r w:rsidR="00465306" w:rsidRPr="001562B3">
              <w:rPr>
                <w:rStyle w:val="InstructionsTabelleberschrift"/>
                <w:rFonts w:ascii="Times New Roman" w:hAnsi="Times New Roman"/>
                <w:b w:val="0"/>
                <w:sz w:val="24"/>
                <w:u w:val="none"/>
                <w:lang w:eastAsia="de-DE"/>
              </w:rPr>
              <w:t xml:space="preserve">as referred to </w:t>
            </w:r>
            <w:r w:rsidRPr="001562B3">
              <w:rPr>
                <w:rStyle w:val="InstructionsTabelleberschrift"/>
                <w:rFonts w:ascii="Times New Roman" w:hAnsi="Times New Roman"/>
                <w:b w:val="0"/>
                <w:sz w:val="24"/>
                <w:u w:val="none"/>
                <w:lang w:eastAsia="de-DE"/>
              </w:rPr>
              <w:t>Article 72</w:t>
            </w:r>
            <w:proofErr w:type="gramStart"/>
            <w:r w:rsidRPr="001562B3">
              <w:rPr>
                <w:rStyle w:val="InstructionsTabelleberschrift"/>
                <w:rFonts w:ascii="Times New Roman" w:hAnsi="Times New Roman"/>
                <w:b w:val="0"/>
                <w:sz w:val="24"/>
                <w:u w:val="none"/>
                <w:lang w:eastAsia="de-DE"/>
              </w:rPr>
              <w:t>a(</w:t>
            </w:r>
            <w:proofErr w:type="gramEnd"/>
            <w:r w:rsidRPr="001562B3">
              <w:rPr>
                <w:rStyle w:val="InstructionsTabelleberschrift"/>
                <w:rFonts w:ascii="Times New Roman" w:hAnsi="Times New Roman"/>
                <w:b w:val="0"/>
                <w:sz w:val="24"/>
                <w:u w:val="none"/>
                <w:lang w:eastAsia="de-DE"/>
              </w:rPr>
              <w:t xml:space="preserve">2) </w:t>
            </w:r>
            <w:r w:rsidR="00E274D8" w:rsidRPr="001562B3">
              <w:rPr>
                <w:rStyle w:val="InstructionsTabelleberschrift"/>
                <w:rFonts w:ascii="Times New Roman" w:hAnsi="Times New Roman"/>
                <w:b w:val="0"/>
                <w:sz w:val="24"/>
                <w:u w:val="none"/>
                <w:lang w:eastAsia="de-DE"/>
              </w:rPr>
              <w:t>of Regulation (EU) No 575/2013</w:t>
            </w:r>
            <w:r w:rsidRPr="001562B3">
              <w:rPr>
                <w:rStyle w:val="InstructionsTabelleberschrift"/>
                <w:rFonts w:ascii="Times New Roman" w:hAnsi="Times New Roman"/>
                <w:b w:val="0"/>
                <w:sz w:val="24"/>
                <w:u w:val="none"/>
                <w:lang w:eastAsia="de-DE"/>
              </w:rPr>
              <w:t xml:space="preserve"> and that would be recognised under row 0200 if no cap was applied.</w:t>
            </w:r>
          </w:p>
        </w:tc>
      </w:tr>
    </w:tbl>
    <w:p w14:paraId="12B066B2" w14:textId="77777777" w:rsidR="005643EA" w:rsidRPr="001562B3" w:rsidRDefault="005643EA" w:rsidP="0083554B">
      <w:pPr>
        <w:pStyle w:val="InstructionsText"/>
      </w:pPr>
    </w:p>
    <w:p w14:paraId="55DB744D" w14:textId="77777777" w:rsidR="0015093D" w:rsidRPr="001562B3" w:rsidRDefault="002A276F" w:rsidP="0015093D">
      <w:pPr>
        <w:pStyle w:val="Numberedtilelevel1"/>
      </w:pPr>
      <w:bookmarkStart w:id="99" w:name="_Toc45558482"/>
      <w:bookmarkStart w:id="100" w:name="_Toc473560875"/>
      <w:bookmarkStart w:id="101" w:name="_Toc308175823"/>
      <w:bookmarkStart w:id="102" w:name="_Toc360188327"/>
      <w:r w:rsidRPr="001562B3">
        <w:lastRenderedPageBreak/>
        <w:t>Composition and maturity</w:t>
      </w:r>
      <w:bookmarkEnd w:id="99"/>
    </w:p>
    <w:p w14:paraId="3F7E1AB0" w14:textId="1D53E41C" w:rsidR="0015093D" w:rsidRPr="001562B3" w:rsidRDefault="00F72178" w:rsidP="00873459">
      <w:pPr>
        <w:pStyle w:val="Numberedtilelevel1"/>
        <w:numPr>
          <w:ilvl w:val="1"/>
          <w:numId w:val="30"/>
        </w:numPr>
      </w:pPr>
      <w:bookmarkStart w:id="103" w:name="_Toc45558483"/>
      <w:bookmarkEnd w:id="1"/>
      <w:bookmarkEnd w:id="2"/>
      <w:bookmarkEnd w:id="100"/>
      <w:bookmarkEnd w:id="101"/>
      <w:bookmarkEnd w:id="102"/>
      <w:r w:rsidRPr="001562B3">
        <w:t xml:space="preserve">M 02.00 – </w:t>
      </w:r>
      <w:r w:rsidR="007004FE" w:rsidRPr="001562B3">
        <w:t>MREL and TLAC capacity and composition (resolution groups and entities) (</w:t>
      </w:r>
      <w:r w:rsidR="000B5E2E" w:rsidRPr="001562B3">
        <w:t>TLAC1</w:t>
      </w:r>
      <w:r w:rsidR="007004FE" w:rsidRPr="001562B3">
        <w:t>)</w:t>
      </w:r>
      <w:bookmarkEnd w:id="103"/>
    </w:p>
    <w:p w14:paraId="2DC79833" w14:textId="1965E9D9" w:rsidR="00F72178" w:rsidRPr="001562B3" w:rsidRDefault="00F72178" w:rsidP="00873459">
      <w:pPr>
        <w:pStyle w:val="Numberedtilelevel1"/>
        <w:numPr>
          <w:ilvl w:val="2"/>
          <w:numId w:val="30"/>
        </w:numPr>
      </w:pPr>
      <w:bookmarkStart w:id="104" w:name="_Toc16865801"/>
      <w:bookmarkStart w:id="105" w:name="_Toc16868635"/>
      <w:bookmarkStart w:id="106" w:name="_Toc20316748"/>
      <w:bookmarkStart w:id="107" w:name="_Toc45558484"/>
      <w:bookmarkEnd w:id="104"/>
      <w:r w:rsidRPr="001562B3">
        <w:t>General remarks</w:t>
      </w:r>
      <w:bookmarkEnd w:id="105"/>
      <w:bookmarkEnd w:id="106"/>
      <w:bookmarkEnd w:id="107"/>
    </w:p>
    <w:p w14:paraId="7532242D" w14:textId="4019739D" w:rsidR="002701C8" w:rsidRPr="001562B3" w:rsidRDefault="002701C8" w:rsidP="0083554B">
      <w:pPr>
        <w:pStyle w:val="InstructionsText2"/>
      </w:pPr>
      <w:r w:rsidRPr="001562B3">
        <w:t>Template M 02.00 – MREL and TLAC capacity and composition (resolution groups and entities) (</w:t>
      </w:r>
      <w:r w:rsidR="000B5E2E" w:rsidRPr="001562B3">
        <w:t>TLAC1</w:t>
      </w:r>
      <w:r w:rsidRPr="001562B3">
        <w:t>) provides further details on the composition of the own funds and eligible liabilities.</w:t>
      </w:r>
    </w:p>
    <w:p w14:paraId="2B751F8F" w14:textId="549BCD0B" w:rsidR="00095D0D" w:rsidRPr="001562B3" w:rsidRDefault="00095D0D" w:rsidP="0083554B">
      <w:pPr>
        <w:pStyle w:val="InstructionsText2"/>
      </w:pPr>
      <w:r w:rsidRPr="001562B3">
        <w:t xml:space="preserve">The column referring to the Minimum Requirement for own funds and eligible liabilities (MREL) shall be filled in by entities that are subject to the minimum requirement for own funds and eligible liabilities in accordance with Article 45e </w:t>
      </w:r>
      <w:r w:rsidR="006852D5" w:rsidRPr="001562B3">
        <w:t>of Directive 2014/59/EU</w:t>
      </w:r>
      <w:r w:rsidRPr="001562B3">
        <w:t xml:space="preserve">. Only those entities obliged to comply with the requirement </w:t>
      </w:r>
      <w:r w:rsidR="006852D5" w:rsidRPr="001562B3">
        <w:t>laid down in</w:t>
      </w:r>
      <w:r w:rsidRPr="001562B3">
        <w:t xml:space="preserve"> Article 92a </w:t>
      </w:r>
      <w:r w:rsidR="006852D5" w:rsidRPr="001562B3">
        <w:t>of Regulation (EU) No 575/2013</w:t>
      </w:r>
      <w:r w:rsidRPr="001562B3">
        <w:t xml:space="preserve"> shall report items referring to the G-SII requirement for own funds and eligible liabilities (TLAC).</w:t>
      </w:r>
    </w:p>
    <w:p w14:paraId="5AAB8790" w14:textId="3BE410D3" w:rsidR="00F72178" w:rsidRPr="001562B3" w:rsidRDefault="00F72178" w:rsidP="00873459">
      <w:pPr>
        <w:pStyle w:val="Numberedtilelevel1"/>
        <w:numPr>
          <w:ilvl w:val="2"/>
          <w:numId w:val="30"/>
        </w:numPr>
      </w:pPr>
      <w:bookmarkStart w:id="108" w:name="_Toc18593301"/>
      <w:bookmarkStart w:id="109" w:name="_Toc16868636"/>
      <w:bookmarkStart w:id="110" w:name="_Toc20316749"/>
      <w:bookmarkStart w:id="111" w:name="_Toc45558485"/>
      <w:bookmarkEnd w:id="108"/>
      <w:r w:rsidRPr="001562B3">
        <w:t xml:space="preserve">Instructions concerning specific </w:t>
      </w:r>
      <w:proofErr w:type="gramStart"/>
      <w:r w:rsidRPr="001562B3">
        <w:t>positions</w:t>
      </w:r>
      <w:bookmarkEnd w:id="109"/>
      <w:bookmarkEnd w:id="110"/>
      <w:bookmarkEnd w:id="111"/>
      <w:proofErr w:type="gramEnd"/>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83554B">
            <w:pPr>
              <w:pStyle w:val="InstructionsText"/>
              <w:rPr>
                <w:rStyle w:val="InstructionsTabelleText"/>
                <w:rFonts w:ascii="Times New Roman" w:eastAsia="Arial" w:hAnsi="Times New Roman"/>
                <w:bCs/>
                <w:sz w:val="24"/>
                <w:lang w:eastAsia="en-US"/>
              </w:rPr>
            </w:pPr>
            <w:r w:rsidRPr="001562B3">
              <w:rPr>
                <w:rStyle w:val="InstructionsTabelleText"/>
                <w:rFonts w:ascii="Times New Roman" w:hAnsi="Times New Roman"/>
                <w:sz w:val="24"/>
              </w:rPr>
              <w:t>Column</w:t>
            </w:r>
          </w:p>
        </w:tc>
        <w:tc>
          <w:tcPr>
            <w:tcW w:w="7620" w:type="dxa"/>
            <w:shd w:val="clear" w:color="auto" w:fill="D9D9D9"/>
          </w:tcPr>
          <w:p w14:paraId="2947DA5B" w14:textId="77777777" w:rsidR="00913681" w:rsidRPr="001562B3" w:rsidRDefault="00913681" w:rsidP="0083554B">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Legal references and instructions</w:t>
            </w:r>
          </w:p>
        </w:tc>
      </w:tr>
      <w:tr w:rsidR="00913681" w:rsidRPr="001562B3" w14:paraId="594DECC5" w14:textId="77777777" w:rsidTr="001D28F3">
        <w:tc>
          <w:tcPr>
            <w:tcW w:w="1129" w:type="dxa"/>
          </w:tcPr>
          <w:p w14:paraId="7A56A478" w14:textId="77777777" w:rsidR="00913681" w:rsidRPr="001562B3" w:rsidRDefault="00913681"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Minimum requirement for own funds and eligible liabilities (MREL)</w:t>
            </w:r>
          </w:p>
          <w:p w14:paraId="3BA23812" w14:textId="78160C50" w:rsidR="00A47334" w:rsidRPr="001562B3" w:rsidRDefault="00A47334"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Article</w:t>
            </w:r>
            <w:r w:rsidR="00631A23" w:rsidRPr="001562B3">
              <w:rPr>
                <w:rStyle w:val="InstructionsTabelleberschrift"/>
                <w:rFonts w:ascii="Times New Roman" w:hAnsi="Times New Roman"/>
                <w:b w:val="0"/>
                <w:sz w:val="24"/>
                <w:u w:val="none"/>
              </w:rPr>
              <w:t>s 45 and</w:t>
            </w:r>
            <w:r w:rsidRPr="001562B3">
              <w:rPr>
                <w:rStyle w:val="InstructionsTabelleberschrift"/>
                <w:rFonts w:ascii="Times New Roman" w:hAnsi="Times New Roman"/>
                <w:b w:val="0"/>
                <w:sz w:val="24"/>
                <w:u w:val="none"/>
              </w:rPr>
              <w:t xml:space="preserve"> 45</w:t>
            </w:r>
            <w:r w:rsidR="00685956" w:rsidRPr="001562B3">
              <w:rPr>
                <w:rStyle w:val="InstructionsTabelleberschrift"/>
                <w:rFonts w:ascii="Times New Roman" w:hAnsi="Times New Roman"/>
                <w:b w:val="0"/>
                <w:sz w:val="24"/>
                <w:u w:val="none"/>
              </w:rPr>
              <w:t>e</w:t>
            </w:r>
            <w:r w:rsidRPr="001562B3">
              <w:rPr>
                <w:rStyle w:val="InstructionsTabelleberschrift"/>
                <w:rFonts w:ascii="Times New Roman" w:hAnsi="Times New Roman"/>
                <w:b w:val="0"/>
                <w:sz w:val="24"/>
                <w:u w:val="none"/>
              </w:rPr>
              <w:t xml:space="preserve"> </w:t>
            </w:r>
            <w:r w:rsidR="006852D5" w:rsidRPr="001562B3">
              <w:rPr>
                <w:rStyle w:val="InstructionsTabelleberschrift"/>
                <w:rFonts w:ascii="Times New Roman" w:hAnsi="Times New Roman"/>
                <w:b w:val="0"/>
                <w:sz w:val="24"/>
                <w:u w:val="none"/>
              </w:rPr>
              <w:t>of Directive 2014/59/EU</w:t>
            </w:r>
            <w:r w:rsidRPr="001562B3">
              <w:rPr>
                <w:rStyle w:val="InstructionsTabelleberschrift"/>
                <w:rFonts w:ascii="Times New Roman" w:hAnsi="Times New Roman"/>
                <w:b w:val="0"/>
                <w:sz w:val="24"/>
                <w:u w:val="none"/>
              </w:rPr>
              <w:t>.</w:t>
            </w:r>
          </w:p>
        </w:tc>
      </w:tr>
      <w:tr w:rsidR="00913681" w:rsidRPr="001562B3" w14:paraId="1ACD0238" w14:textId="77777777" w:rsidTr="001D28F3">
        <w:tc>
          <w:tcPr>
            <w:tcW w:w="1129" w:type="dxa"/>
          </w:tcPr>
          <w:p w14:paraId="1D81206E" w14:textId="77777777" w:rsidR="00913681" w:rsidRPr="001562B3" w:rsidRDefault="00913681"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Requirement</w:t>
            </w:r>
            <w:r w:rsidR="001048C4" w:rsidRPr="001562B3">
              <w:rPr>
                <w:rStyle w:val="InstructionsTabelleberschrift"/>
                <w:rFonts w:ascii="Times New Roman" w:hAnsi="Times New Roman"/>
                <w:sz w:val="24"/>
              </w:rPr>
              <w:t>s</w:t>
            </w:r>
            <w:r w:rsidRPr="001562B3">
              <w:rPr>
                <w:rStyle w:val="InstructionsTabelleberschrift"/>
                <w:rFonts w:ascii="Times New Roman" w:hAnsi="Times New Roman"/>
                <w:sz w:val="24"/>
              </w:rPr>
              <w:t xml:space="preserve"> for own funds and eligible liabilities </w:t>
            </w:r>
            <w:r w:rsidR="001048C4" w:rsidRPr="001562B3">
              <w:rPr>
                <w:rStyle w:val="InstructionsTabelleberschrift"/>
                <w:rFonts w:ascii="Times New Roman" w:hAnsi="Times New Roman"/>
                <w:sz w:val="24"/>
              </w:rPr>
              <w:t xml:space="preserve">for G-SIIs </w:t>
            </w:r>
            <w:r w:rsidRPr="001562B3">
              <w:rPr>
                <w:rStyle w:val="InstructionsTabelleberschrift"/>
                <w:rFonts w:ascii="Times New Roman" w:hAnsi="Times New Roman"/>
                <w:sz w:val="24"/>
              </w:rPr>
              <w:t>(TLAC)</w:t>
            </w:r>
          </w:p>
          <w:p w14:paraId="28749035" w14:textId="00E359CB" w:rsidR="00913681" w:rsidRPr="001562B3" w:rsidRDefault="00913681"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Article 92a </w:t>
            </w:r>
            <w:r w:rsidR="006852D5" w:rsidRPr="001562B3">
              <w:t>of Regulation (EU) No 575/2013</w:t>
            </w:r>
            <w:r w:rsidR="006852D5" w:rsidRPr="001562B3">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Memo item: Amounts eligible for the purposes of MREL, but not </w:t>
            </w:r>
            <w:r w:rsidR="006852D5" w:rsidRPr="001562B3">
              <w:rPr>
                <w:rStyle w:val="InstructionsTabelleberschrift"/>
                <w:rFonts w:ascii="Times New Roman" w:hAnsi="Times New Roman"/>
                <w:sz w:val="24"/>
              </w:rPr>
              <w:t xml:space="preserve">of </w:t>
            </w:r>
            <w:proofErr w:type="gramStart"/>
            <w:r w:rsidRPr="001562B3">
              <w:rPr>
                <w:rStyle w:val="InstructionsTabelleberschrift"/>
                <w:rFonts w:ascii="Times New Roman" w:hAnsi="Times New Roman"/>
                <w:sz w:val="24"/>
              </w:rPr>
              <w:t>TLAC</w:t>
            </w:r>
            <w:proofErr w:type="gramEnd"/>
          </w:p>
          <w:p w14:paraId="45D0BB3D" w14:textId="173F3B31" w:rsidR="00913681" w:rsidRPr="001562B3" w:rsidRDefault="00913681" w:rsidP="0083554B">
            <w:pPr>
              <w:pStyle w:val="InstructionsText"/>
              <w:rPr>
                <w:noProof/>
              </w:rPr>
            </w:pPr>
            <w:r w:rsidRPr="001562B3">
              <w:rPr>
                <w:rStyle w:val="FormatvorlageInstructionsTabelleText"/>
                <w:rFonts w:ascii="Times New Roman" w:hAnsi="Times New Roman"/>
                <w:sz w:val="24"/>
              </w:rPr>
              <w:t xml:space="preserve">This column shall only be filled in by </w:t>
            </w:r>
            <w:r w:rsidR="00E645F5" w:rsidRPr="001562B3">
              <w:rPr>
                <w:rStyle w:val="FormatvorlageInstructionsTabelleText"/>
                <w:rFonts w:ascii="Times New Roman" w:hAnsi="Times New Roman"/>
                <w:sz w:val="24"/>
              </w:rPr>
              <w:t>entities</w:t>
            </w:r>
            <w:r w:rsidRPr="001562B3">
              <w:rPr>
                <w:rStyle w:val="FormatvorlageInstructionsTabelleText"/>
                <w:rFonts w:ascii="Times New Roman" w:hAnsi="Times New Roman"/>
                <w:sz w:val="24"/>
              </w:rPr>
              <w:t xml:space="preserve"> subject to the requirement for own funds and eligible liabilities</w:t>
            </w:r>
            <w:r w:rsidR="001048C4" w:rsidRPr="001562B3">
              <w:rPr>
                <w:rStyle w:val="FormatvorlageInstructionsTabelleText"/>
                <w:rFonts w:ascii="Times New Roman" w:hAnsi="Times New Roman"/>
                <w:sz w:val="24"/>
              </w:rPr>
              <w:t xml:space="preserve"> for G-SIIs</w:t>
            </w:r>
            <w:r w:rsidR="00231C4F" w:rsidRPr="001562B3">
              <w:rPr>
                <w:rStyle w:val="FormatvorlageInstructionsTabelleText"/>
                <w:rFonts w:ascii="Times New Roman" w:hAnsi="Times New Roman"/>
                <w:sz w:val="24"/>
              </w:rPr>
              <w:t xml:space="preserve"> (TLAC)</w:t>
            </w:r>
            <w:r w:rsidRPr="001562B3">
              <w:rPr>
                <w:rStyle w:val="FormatvorlageInstructionsTabelleText"/>
                <w:rFonts w:ascii="Times New Roman" w:hAnsi="Times New Roman"/>
                <w:sz w:val="24"/>
              </w:rPr>
              <w:t>.</w:t>
            </w:r>
            <w:r w:rsidRPr="001562B3">
              <w:rPr>
                <w:noProof/>
              </w:rPr>
              <w:t xml:space="preserve"> </w:t>
            </w:r>
          </w:p>
          <w:p w14:paraId="47297FC0" w14:textId="3CE2FA32" w:rsidR="00913681" w:rsidRPr="001562B3" w:rsidRDefault="00913681" w:rsidP="0083554B">
            <w:pPr>
              <w:pStyle w:val="InstructionsText"/>
              <w:rPr>
                <w:rStyle w:val="InstructionsTabelleberschrift"/>
                <w:rFonts w:ascii="Times New Roman" w:hAnsi="Times New Roman"/>
                <w:sz w:val="24"/>
                <w:lang w:eastAsia="en-US"/>
              </w:rPr>
            </w:pPr>
            <w:r w:rsidRPr="001562B3">
              <w:rPr>
                <w:rStyle w:val="FormatvorlageInstructionsTabelleText"/>
                <w:rFonts w:ascii="Times New Roman" w:hAnsi="Times New Roman"/>
                <w:sz w:val="24"/>
              </w:rPr>
              <w:t>This column shall reflect the difference between amounts of</w:t>
            </w:r>
            <w:r w:rsidR="00631A23" w:rsidRPr="001562B3">
              <w:rPr>
                <w:rStyle w:val="FormatvorlageInstructionsTabelleText"/>
                <w:rFonts w:ascii="Times New Roman" w:hAnsi="Times New Roman"/>
                <w:sz w:val="24"/>
              </w:rPr>
              <w:t xml:space="preserve"> own funds and</w:t>
            </w:r>
            <w:r w:rsidRPr="001562B3">
              <w:rPr>
                <w:rStyle w:val="FormatvorlageInstructionsTabelleText"/>
                <w:rFonts w:ascii="Times New Roman" w:hAnsi="Times New Roman"/>
                <w:sz w:val="24"/>
              </w:rPr>
              <w:t xml:space="preserve"> </w:t>
            </w:r>
            <w:r w:rsidR="001048C4" w:rsidRPr="001562B3">
              <w:rPr>
                <w:rStyle w:val="FormatvorlageInstructionsTabelleText"/>
                <w:rFonts w:ascii="Times New Roman" w:hAnsi="Times New Roman"/>
                <w:sz w:val="24"/>
              </w:rPr>
              <w:t>liabilities</w:t>
            </w:r>
            <w:r w:rsidRPr="001562B3">
              <w:rPr>
                <w:rStyle w:val="FormatvorlageInstructionsTabelleText"/>
                <w:rFonts w:ascii="Times New Roman" w:hAnsi="Times New Roman"/>
                <w:sz w:val="24"/>
              </w:rPr>
              <w:t xml:space="preserve"> eligible to </w:t>
            </w:r>
            <w:r w:rsidR="000B5E2E" w:rsidRPr="001562B3">
              <w:rPr>
                <w:rStyle w:val="FormatvorlageInstructionsTabelleText"/>
                <w:rFonts w:ascii="Times New Roman" w:hAnsi="Times New Roman"/>
                <w:sz w:val="24"/>
              </w:rPr>
              <w:t>fulfil</w:t>
            </w:r>
            <w:r w:rsidR="00A47334"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 xml:space="preserve">the requirement </w:t>
            </w:r>
            <w:r w:rsidR="006852D5"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w:t>
            </w:r>
            <w:r w:rsidR="00A47334" w:rsidRPr="001562B3">
              <w:rPr>
                <w:rStyle w:val="FormatvorlageInstructionsTabelleText"/>
                <w:rFonts w:ascii="Times New Roman" w:hAnsi="Times New Roman"/>
                <w:sz w:val="24"/>
              </w:rPr>
              <w:t xml:space="preserve">45 </w:t>
            </w:r>
            <w:r w:rsidR="006852D5" w:rsidRPr="001562B3">
              <w:rPr>
                <w:rStyle w:val="InstructionsTabelleberschrift"/>
                <w:rFonts w:ascii="Times New Roman" w:hAnsi="Times New Roman"/>
                <w:b w:val="0"/>
                <w:sz w:val="24"/>
                <w:u w:val="none"/>
              </w:rPr>
              <w:t>of Directive 2014/59/EU</w:t>
            </w:r>
            <w:r w:rsidR="00631A23" w:rsidRPr="001562B3">
              <w:rPr>
                <w:rStyle w:val="FormatvorlageInstructionsTabelleText"/>
                <w:rFonts w:ascii="Times New Roman" w:hAnsi="Times New Roman"/>
                <w:sz w:val="24"/>
              </w:rPr>
              <w:t xml:space="preserve"> in accordance with Article 45e </w:t>
            </w:r>
            <w:r w:rsidR="006852D5" w:rsidRPr="001562B3">
              <w:rPr>
                <w:rStyle w:val="FormatvorlageInstructionsTabelleText"/>
                <w:rFonts w:ascii="Times New Roman" w:hAnsi="Times New Roman"/>
                <w:sz w:val="24"/>
              </w:rPr>
              <w:t>of that Directive</w:t>
            </w:r>
            <w:r w:rsidRPr="001562B3">
              <w:rPr>
                <w:rStyle w:val="FormatvorlageInstructionsTabelleText"/>
                <w:rFonts w:ascii="Times New Roman" w:hAnsi="Times New Roman"/>
                <w:sz w:val="24"/>
              </w:rPr>
              <w:t xml:space="preserve"> and the amount of </w:t>
            </w:r>
            <w:r w:rsidR="00631A23" w:rsidRPr="001562B3">
              <w:rPr>
                <w:rStyle w:val="FormatvorlageInstructionsTabelleText"/>
                <w:rFonts w:ascii="Times New Roman" w:hAnsi="Times New Roman"/>
                <w:sz w:val="24"/>
              </w:rPr>
              <w:t xml:space="preserve">own funds and </w:t>
            </w:r>
            <w:r w:rsidRPr="001562B3">
              <w:rPr>
                <w:rStyle w:val="FormatvorlageInstructionsTabelleText"/>
                <w:rFonts w:ascii="Times New Roman" w:hAnsi="Times New Roman"/>
                <w:sz w:val="24"/>
              </w:rPr>
              <w:t xml:space="preserve">liabilities eligible to </w:t>
            </w:r>
            <w:r w:rsidR="000B5E2E" w:rsidRPr="001562B3">
              <w:rPr>
                <w:rStyle w:val="FormatvorlageInstructionsTabelleText"/>
                <w:rFonts w:ascii="Times New Roman" w:hAnsi="Times New Roman"/>
                <w:sz w:val="24"/>
              </w:rPr>
              <w:t>fulfil</w:t>
            </w:r>
            <w:r w:rsidRPr="001562B3">
              <w:rPr>
                <w:rStyle w:val="FormatvorlageInstructionsTabelleText"/>
                <w:rFonts w:ascii="Times New Roman" w:hAnsi="Times New Roman"/>
                <w:sz w:val="24"/>
              </w:rPr>
              <w:t xml:space="preserve"> the requirement </w:t>
            </w:r>
            <w:r w:rsidR="006852D5"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92a </w:t>
            </w:r>
            <w:r w:rsidR="006852D5" w:rsidRPr="001562B3">
              <w:t>of Regulation (EU) No 575/2013</w:t>
            </w:r>
            <w:r w:rsidRPr="001562B3">
              <w:rPr>
                <w:rStyle w:val="FormatvorlageInstructionsTabelleText"/>
                <w:rFonts w:ascii="Times New Roman" w:hAnsi="Times New Roman"/>
                <w:sz w:val="24"/>
              </w:rPr>
              <w:t>.</w:t>
            </w:r>
          </w:p>
        </w:tc>
      </w:tr>
    </w:tbl>
    <w:p w14:paraId="29964C1D" w14:textId="77777777" w:rsidR="00913681" w:rsidRPr="001562B3" w:rsidRDefault="00913681" w:rsidP="0083554B">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3554B">
            <w:pPr>
              <w:pStyle w:val="InstructionsText"/>
              <w:rPr>
                <w:rStyle w:val="InstructionsTabelleText"/>
                <w:rFonts w:ascii="Times New Roman" w:hAnsi="Times New Roman"/>
                <w:bCs/>
                <w:sz w:val="24"/>
                <w:lang w:eastAsia="en-US"/>
              </w:rPr>
            </w:pPr>
            <w:r w:rsidRPr="001562B3">
              <w:rPr>
                <w:rStyle w:val="FormatvorlageInstructionsTabelleText"/>
                <w:rFonts w:ascii="Times New Roman" w:hAnsi="Times New Roman"/>
                <w:sz w:val="24"/>
              </w:rPr>
              <w:t>Row</w:t>
            </w:r>
          </w:p>
        </w:tc>
        <w:tc>
          <w:tcPr>
            <w:tcW w:w="7620" w:type="dxa"/>
            <w:shd w:val="clear" w:color="auto" w:fill="D9D9D9"/>
          </w:tcPr>
          <w:p w14:paraId="41ABA84A" w14:textId="77777777" w:rsidR="00F72178" w:rsidRPr="001562B3" w:rsidRDefault="00F72178" w:rsidP="0083554B">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Legal references and instructions</w:t>
            </w:r>
          </w:p>
        </w:tc>
      </w:tr>
      <w:tr w:rsidR="000A3889" w:rsidRPr="001562B3" w14:paraId="47BD65D4" w14:textId="77777777" w:rsidTr="001D28F3">
        <w:tc>
          <w:tcPr>
            <w:tcW w:w="1129" w:type="dxa"/>
            <w:vAlign w:val="center"/>
          </w:tcPr>
          <w:p w14:paraId="3AEE63B0" w14:textId="6FCE879C" w:rsidR="000A3889" w:rsidRPr="001562B3" w:rsidRDefault="000A3889" w:rsidP="0083554B">
            <w:pPr>
              <w:pStyle w:val="InstructionsText"/>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10</w:t>
            </w:r>
          </w:p>
        </w:tc>
        <w:tc>
          <w:tcPr>
            <w:tcW w:w="7620" w:type="dxa"/>
            <w:vAlign w:val="center"/>
          </w:tcPr>
          <w:p w14:paraId="3E6078FF" w14:textId="61357071" w:rsidR="00014A29" w:rsidRPr="001562B3" w:rsidRDefault="000A3889" w:rsidP="0083554B">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OWN FUNDS AND ELIGIBLE LIABILITIES</w:t>
            </w:r>
          </w:p>
          <w:p w14:paraId="158DD0F6" w14:textId="42467472" w:rsidR="00BE3EAB" w:rsidRPr="001562B3" w:rsidRDefault="000A388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Own funds and eligible liabilities for the purpose</w:t>
            </w:r>
            <w:r w:rsidR="00BE3EAB" w:rsidRPr="001562B3">
              <w:rPr>
                <w:rStyle w:val="FormatvorlageInstructionsTabelleText"/>
                <w:rFonts w:ascii="Times New Roman" w:hAnsi="Times New Roman"/>
                <w:sz w:val="24"/>
              </w:rPr>
              <w:t>s</w:t>
            </w:r>
            <w:r w:rsidRPr="001562B3">
              <w:rPr>
                <w:rStyle w:val="FormatvorlageInstructionsTabelleText"/>
                <w:rFonts w:ascii="Times New Roman" w:hAnsi="Times New Roman"/>
                <w:sz w:val="24"/>
              </w:rPr>
              <w:t xml:space="preserve"> of </w:t>
            </w:r>
            <w:r w:rsidR="001048C4" w:rsidRPr="001562B3">
              <w:rPr>
                <w:rStyle w:val="FormatvorlageInstructionsTabelleText"/>
                <w:rFonts w:ascii="Times New Roman" w:hAnsi="Times New Roman"/>
                <w:sz w:val="24"/>
              </w:rPr>
              <w:t xml:space="preserve">Article </w:t>
            </w:r>
            <w:r w:rsidR="005F608F" w:rsidRPr="001562B3">
              <w:rPr>
                <w:rStyle w:val="FormatvorlageInstructionsTabelleText"/>
                <w:rFonts w:ascii="Times New Roman" w:hAnsi="Times New Roman"/>
                <w:sz w:val="24"/>
              </w:rPr>
              <w:t>45</w:t>
            </w:r>
            <w:r w:rsidR="00631A23" w:rsidRPr="001562B3">
              <w:rPr>
                <w:rStyle w:val="FormatvorlageInstructionsTabelleText"/>
                <w:rFonts w:ascii="Times New Roman" w:hAnsi="Times New Roman"/>
                <w:sz w:val="24"/>
              </w:rPr>
              <w:t>e</w:t>
            </w:r>
            <w:r w:rsidR="005F608F" w:rsidRPr="001562B3">
              <w:rPr>
                <w:rStyle w:val="FormatvorlageInstructionsTabelleText"/>
                <w:rFonts w:ascii="Times New Roman" w:hAnsi="Times New Roman"/>
                <w:sz w:val="24"/>
              </w:rPr>
              <w:t xml:space="preserve"> </w:t>
            </w:r>
            <w:r w:rsidR="00FE656D" w:rsidRPr="001562B3">
              <w:rPr>
                <w:rStyle w:val="InstructionsTabelleberschrift"/>
                <w:rFonts w:ascii="Times New Roman" w:hAnsi="Times New Roman"/>
                <w:b w:val="0"/>
                <w:sz w:val="24"/>
                <w:u w:val="none"/>
              </w:rPr>
              <w:t>of Directive 2014/59/EU</w:t>
            </w:r>
            <w:r w:rsidR="005F608F" w:rsidRPr="001562B3">
              <w:rPr>
                <w:rStyle w:val="FormatvorlageInstructionsTabelleText"/>
                <w:rFonts w:ascii="Times New Roman" w:hAnsi="Times New Roman"/>
                <w:sz w:val="24"/>
              </w:rPr>
              <w:t xml:space="preserve"> and </w:t>
            </w:r>
            <w:r w:rsidR="00FE656D" w:rsidRPr="001562B3">
              <w:rPr>
                <w:rStyle w:val="FormatvorlageInstructionsTabelleText"/>
                <w:rFonts w:ascii="Times New Roman" w:hAnsi="Times New Roman"/>
                <w:sz w:val="24"/>
              </w:rPr>
              <w:t xml:space="preserve">Article </w:t>
            </w:r>
            <w:r w:rsidRPr="001562B3">
              <w:rPr>
                <w:rStyle w:val="FormatvorlageInstructionsTabelleText"/>
                <w:rFonts w:ascii="Times New Roman" w:hAnsi="Times New Roman"/>
                <w:sz w:val="24"/>
              </w:rPr>
              <w:t xml:space="preserve">92a </w:t>
            </w:r>
            <w:r w:rsidR="00FE656D" w:rsidRPr="001562B3">
              <w:t>of Regulation (EU) No 575/2013</w:t>
            </w:r>
          </w:p>
          <w:p w14:paraId="47315A58" w14:textId="3A637A51" w:rsidR="00014A29" w:rsidRPr="001562B3" w:rsidRDefault="00014A29"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The amount of own funds and eligible liabilities counting towards MREL shall be reported as the sum of:</w:t>
            </w:r>
          </w:p>
          <w:p w14:paraId="66099F0F" w14:textId="1D73B21F" w:rsidR="00BE3EAB" w:rsidRPr="001562B3" w:rsidRDefault="00BE3EAB" w:rsidP="00FE656D">
            <w:pPr>
              <w:pStyle w:val="ListParagraph"/>
              <w:numPr>
                <w:ilvl w:val="0"/>
                <w:numId w:val="28"/>
              </w:num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lastRenderedPageBreak/>
              <w:t xml:space="preserve">own funds as </w:t>
            </w:r>
            <w:r w:rsidR="00FE656D" w:rsidRPr="001562B3">
              <w:rPr>
                <w:rStyle w:val="FormatvorlageInstructionsTabelleText"/>
                <w:rFonts w:ascii="Times New Roman" w:hAnsi="Times New Roman"/>
                <w:sz w:val="24"/>
                <w:lang w:eastAsia="de-DE"/>
              </w:rPr>
              <w:t>defined in</w:t>
            </w:r>
            <w:r w:rsidRPr="001562B3">
              <w:rPr>
                <w:rStyle w:val="FormatvorlageInstructionsTabelleText"/>
                <w:rFonts w:ascii="Times New Roman" w:hAnsi="Times New Roman"/>
                <w:sz w:val="24"/>
                <w:lang w:eastAsia="de-DE"/>
              </w:rPr>
              <w:t xml:space="preserve"> </w:t>
            </w:r>
            <w:del w:id="112" w:author="Author">
              <w:r w:rsidR="00740250" w:rsidRPr="001562B3" w:rsidDel="007460C8">
                <w:rPr>
                  <w:rStyle w:val="FormatvorlageInstructionsTabelleText"/>
                  <w:rFonts w:ascii="Times New Roman" w:hAnsi="Times New Roman"/>
                  <w:sz w:val="24"/>
                  <w:lang w:eastAsia="de-DE"/>
                </w:rPr>
                <w:delText xml:space="preserve">point (118) of </w:delText>
              </w:r>
            </w:del>
            <w:r w:rsidRPr="001562B3">
              <w:rPr>
                <w:rStyle w:val="FormatvorlageInstructionsTabelleText"/>
                <w:rFonts w:ascii="Times New Roman" w:hAnsi="Times New Roman"/>
                <w:sz w:val="24"/>
                <w:lang w:eastAsia="de-DE"/>
              </w:rPr>
              <w:t>Article 4(1)</w:t>
            </w:r>
            <w:ins w:id="113" w:author="Author">
              <w:r w:rsidR="007460C8">
                <w:rPr>
                  <w:rStyle w:val="FormatvorlageInstructionsTabelleText"/>
                  <w:rFonts w:ascii="Times New Roman" w:hAnsi="Times New Roman"/>
                  <w:sz w:val="24"/>
                  <w:lang w:eastAsia="de-DE"/>
                </w:rPr>
                <w:t>,</w:t>
              </w:r>
              <w:r w:rsidR="007460C8" w:rsidRPr="001562B3">
                <w:rPr>
                  <w:rStyle w:val="FormatvorlageInstructionsTabelleText"/>
                  <w:rFonts w:ascii="Times New Roman" w:hAnsi="Times New Roman"/>
                  <w:sz w:val="24"/>
                  <w:lang w:eastAsia="de-DE"/>
                </w:rPr>
                <w:t xml:space="preserve"> point (118)</w:t>
              </w:r>
              <w:r w:rsidR="007460C8">
                <w:rPr>
                  <w:rStyle w:val="FormatvorlageInstructionsTabelleText"/>
                  <w:rFonts w:ascii="Times New Roman" w:hAnsi="Times New Roman"/>
                  <w:sz w:val="24"/>
                  <w:lang w:eastAsia="de-DE"/>
                </w:rPr>
                <w:t>,</w:t>
              </w:r>
            </w:ins>
            <w:r w:rsidRPr="001562B3">
              <w:rPr>
                <w:rStyle w:val="FormatvorlageInstructionsTabelleText"/>
                <w:rFonts w:ascii="Times New Roman" w:hAnsi="Times New Roman"/>
                <w:sz w:val="24"/>
                <w:lang w:eastAsia="de-DE"/>
              </w:rPr>
              <w:t xml:space="preserve"> and </w:t>
            </w:r>
            <w:r w:rsidR="00740250" w:rsidRPr="001562B3">
              <w:rPr>
                <w:rStyle w:val="FormatvorlageInstructionsTabelleText"/>
                <w:rFonts w:ascii="Times New Roman" w:hAnsi="Times New Roman"/>
                <w:sz w:val="24"/>
                <w:lang w:eastAsia="de-DE"/>
              </w:rPr>
              <w:t xml:space="preserve">Article </w:t>
            </w:r>
            <w:r w:rsidRPr="001562B3">
              <w:rPr>
                <w:rStyle w:val="FormatvorlageInstructionsTabelleText"/>
                <w:rFonts w:ascii="Times New Roman" w:hAnsi="Times New Roman"/>
                <w:sz w:val="24"/>
                <w:lang w:eastAsia="de-DE"/>
              </w:rPr>
              <w:t xml:space="preserve">72 </w:t>
            </w:r>
            <w:r w:rsidR="00FE656D" w:rsidRPr="001562B3">
              <w:rPr>
                <w:rStyle w:val="FormatvorlageInstructionsTabelleText"/>
                <w:rFonts w:ascii="Times New Roman" w:hAnsi="Times New Roman"/>
                <w:sz w:val="24"/>
                <w:lang w:eastAsia="de-DE"/>
              </w:rPr>
              <w:t xml:space="preserve">of Regulation (EU) No </w:t>
            </w:r>
            <w:proofErr w:type="gramStart"/>
            <w:r w:rsidR="00FE656D" w:rsidRPr="001562B3">
              <w:rPr>
                <w:rStyle w:val="FormatvorlageInstructionsTabelleText"/>
                <w:rFonts w:ascii="Times New Roman" w:hAnsi="Times New Roman"/>
                <w:sz w:val="24"/>
                <w:lang w:eastAsia="de-DE"/>
              </w:rPr>
              <w:t>575/2013;</w:t>
            </w:r>
            <w:proofErr w:type="gramEnd"/>
            <w:r w:rsidRPr="001562B3">
              <w:rPr>
                <w:rStyle w:val="FormatvorlageInstructionsTabelleText"/>
                <w:rFonts w:ascii="Times New Roman" w:hAnsi="Times New Roman"/>
                <w:sz w:val="24"/>
                <w:lang w:eastAsia="de-DE"/>
              </w:rPr>
              <w:t xml:space="preserve"> </w:t>
            </w:r>
          </w:p>
          <w:p w14:paraId="1A27E8BB" w14:textId="754065D8"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sidRPr="001562B3">
              <w:rPr>
                <w:rStyle w:val="FormatvorlageInstructionsTabelleText"/>
                <w:rFonts w:ascii="Times New Roman" w:hAnsi="Times New Roman"/>
                <w:sz w:val="24"/>
                <w:lang w:eastAsia="de-DE"/>
              </w:rPr>
              <w:t xml:space="preserve">eligible liabilities </w:t>
            </w:r>
            <w:r w:rsidR="00631A23" w:rsidRPr="001562B3">
              <w:rPr>
                <w:rStyle w:val="FormatvorlageInstructionsTabelleText"/>
                <w:rFonts w:ascii="Times New Roman" w:hAnsi="Times New Roman"/>
                <w:sz w:val="24"/>
                <w:lang w:eastAsia="de-DE"/>
              </w:rPr>
              <w:t xml:space="preserve">as defined in </w:t>
            </w:r>
            <w:del w:id="114" w:author="Author">
              <w:r w:rsidR="00631A23" w:rsidRPr="001562B3" w:rsidDel="007460C8">
                <w:rPr>
                  <w:rStyle w:val="FormatvorlageInstructionsTabelleText"/>
                  <w:rFonts w:ascii="Times New Roman" w:hAnsi="Times New Roman"/>
                  <w:sz w:val="24"/>
                  <w:lang w:eastAsia="de-DE"/>
                </w:rPr>
                <w:delText xml:space="preserve">point (71a) of </w:delText>
              </w:r>
            </w:del>
            <w:r w:rsidR="00631A23" w:rsidRPr="001562B3">
              <w:rPr>
                <w:rStyle w:val="FormatvorlageInstructionsTabelleText"/>
                <w:rFonts w:ascii="Times New Roman" w:hAnsi="Times New Roman"/>
                <w:sz w:val="24"/>
                <w:lang w:eastAsia="de-DE"/>
              </w:rPr>
              <w:t>Article 2(1)</w:t>
            </w:r>
            <w:ins w:id="115" w:author="Author">
              <w:r w:rsidR="007460C8">
                <w:rPr>
                  <w:rStyle w:val="FormatvorlageInstructionsTabelleText"/>
                  <w:rFonts w:ascii="Times New Roman" w:hAnsi="Times New Roman"/>
                  <w:sz w:val="24"/>
                  <w:lang w:eastAsia="de-DE"/>
                </w:rPr>
                <w:t xml:space="preserve">, </w:t>
              </w:r>
              <w:r w:rsidR="007460C8" w:rsidRPr="001562B3">
                <w:rPr>
                  <w:rStyle w:val="FormatvorlageInstructionsTabelleText"/>
                  <w:rFonts w:ascii="Times New Roman" w:hAnsi="Times New Roman"/>
                  <w:sz w:val="24"/>
                  <w:lang w:eastAsia="de-DE"/>
                </w:rPr>
                <w:t>point (71a)</w:t>
              </w:r>
              <w:r w:rsidR="007460C8">
                <w:rPr>
                  <w:rStyle w:val="FormatvorlageInstructionsTabelleText"/>
                  <w:rFonts w:ascii="Times New Roman" w:hAnsi="Times New Roman"/>
                  <w:sz w:val="24"/>
                  <w:lang w:eastAsia="de-DE"/>
                </w:rPr>
                <w:t>,</w:t>
              </w:r>
            </w:ins>
            <w:r w:rsidRPr="001562B3">
              <w:rPr>
                <w:rStyle w:val="FormatvorlageInstructionsTabelleText"/>
                <w:rFonts w:ascii="Times New Roman" w:hAnsi="Times New Roman"/>
                <w:sz w:val="24"/>
                <w:lang w:eastAsia="de-DE"/>
              </w:rPr>
              <w:t xml:space="preserve"> </w:t>
            </w:r>
            <w:r w:rsidR="00FE656D" w:rsidRPr="001562B3">
              <w:rPr>
                <w:rStyle w:val="FormatvorlageInstructionsTabelleText"/>
                <w:rFonts w:ascii="Times New Roman" w:hAnsi="Times New Roman"/>
                <w:sz w:val="24"/>
                <w:lang w:eastAsia="de-DE"/>
              </w:rPr>
              <w:t>of Directive 2014/59/EU</w:t>
            </w:r>
            <w:r w:rsidRPr="001562B3">
              <w:rPr>
                <w:rStyle w:val="FormatvorlageInstructionsTabelleText"/>
                <w:rFonts w:ascii="Times New Roman" w:hAnsi="Times New Roman"/>
                <w:sz w:val="24"/>
                <w:lang w:eastAsia="de-DE"/>
              </w:rPr>
              <w:t>.</w:t>
            </w:r>
          </w:p>
          <w:p w14:paraId="05ABEC37" w14:textId="62D31D96" w:rsidR="00AF19A1" w:rsidRPr="001562B3" w:rsidDel="00BC0F5B" w:rsidRDefault="00014A29" w:rsidP="00BE3EAB">
            <w:pPr>
              <w:rPr>
                <w:del w:id="116"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FE656D"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55</w:t>
            </w:r>
            <w:r w:rsidR="00FE656D" w:rsidRPr="001562B3">
              <w:rPr>
                <w:rStyle w:val="FormatvorlageInstructionsTabelleText"/>
                <w:rFonts w:ascii="Times New Roman" w:hAnsi="Times New Roman"/>
                <w:sz w:val="24"/>
              </w:rPr>
              <w:t xml:space="preserve"> of Directive 2014/59/EU</w:t>
            </w:r>
            <w:r w:rsidRPr="001562B3">
              <w:rPr>
                <w:rStyle w:val="FormatvorlageInstructionsTabelleText"/>
                <w:rFonts w:ascii="Times New Roman" w:hAnsi="Times New Roman"/>
                <w:sz w:val="24"/>
              </w:rPr>
              <w:t>.</w:t>
            </w:r>
          </w:p>
          <w:p w14:paraId="21D33D83" w14:textId="26A4BEC2" w:rsidR="00014A29" w:rsidRPr="001562B3" w:rsidRDefault="00014A29" w:rsidP="00BE3EAB">
            <w:pPr>
              <w:rPr>
                <w:rStyle w:val="FormatvorlageInstructionsTabelleText"/>
                <w:rFonts w:ascii="Times New Roman" w:hAnsi="Times New Roman"/>
                <w:i/>
                <w:sz w:val="24"/>
                <w:lang w:eastAsia="de-DE"/>
              </w:rPr>
            </w:pPr>
            <w:r w:rsidRPr="001562B3">
              <w:rPr>
                <w:rStyle w:val="FormatvorlageInstructionsTabelleText"/>
                <w:rFonts w:ascii="Times New Roman" w:hAnsi="Times New Roman"/>
                <w:i/>
                <w:sz w:val="24"/>
                <w:lang w:eastAsia="de-DE"/>
              </w:rPr>
              <w:t>TLAC</w:t>
            </w:r>
          </w:p>
          <w:p w14:paraId="0817FF17" w14:textId="147DF078" w:rsidR="00BE3EAB" w:rsidRPr="001562B3" w:rsidRDefault="00BE3EAB" w:rsidP="00BE3EAB">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The amount of own funds and eligible liabilities counting towards the requirement for own funds and eligible liabilities </w:t>
            </w:r>
            <w:r w:rsidR="001048C4" w:rsidRPr="001562B3">
              <w:rPr>
                <w:rStyle w:val="FormatvorlageInstructionsTabelleText"/>
                <w:rFonts w:ascii="Times New Roman" w:hAnsi="Times New Roman"/>
                <w:sz w:val="24"/>
                <w:lang w:eastAsia="de-DE"/>
              </w:rPr>
              <w:t>for G-SIIs</w:t>
            </w:r>
            <w:r w:rsidR="00231C4F" w:rsidRPr="001562B3">
              <w:rPr>
                <w:rStyle w:val="FormatvorlageInstructionsTabelleText"/>
                <w:rFonts w:ascii="Times New Roman" w:hAnsi="Times New Roman"/>
                <w:sz w:val="24"/>
                <w:lang w:eastAsia="de-DE"/>
              </w:rPr>
              <w:t xml:space="preserve"> (TLAC)</w:t>
            </w:r>
            <w:r w:rsidR="001048C4" w:rsidRPr="001562B3">
              <w:rPr>
                <w:rStyle w:val="FormatvorlageInstructionsTabelleText"/>
                <w:rFonts w:ascii="Times New Roman" w:hAnsi="Times New Roman"/>
                <w:sz w:val="24"/>
                <w:lang w:eastAsia="de-DE"/>
              </w:rPr>
              <w:t xml:space="preserve"> </w:t>
            </w:r>
            <w:r w:rsidRPr="001562B3">
              <w:rPr>
                <w:rStyle w:val="FormatvorlageInstructionsTabelleText"/>
                <w:rFonts w:ascii="Times New Roman" w:hAnsi="Times New Roman"/>
                <w:sz w:val="24"/>
                <w:lang w:eastAsia="de-DE"/>
              </w:rPr>
              <w:t xml:space="preserve">shall be the amount referred to in Article 72l </w:t>
            </w:r>
            <w:r w:rsidR="00A65357"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consisting of:</w:t>
            </w:r>
          </w:p>
          <w:p w14:paraId="23B4F5AB" w14:textId="2C997D37"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sidRPr="001562B3">
              <w:rPr>
                <w:rStyle w:val="FormatvorlageInstructionsTabelleText"/>
                <w:rFonts w:ascii="Times New Roman" w:hAnsi="Times New Roman"/>
                <w:sz w:val="24"/>
                <w:lang w:eastAsia="de-DE"/>
              </w:rPr>
              <w:t xml:space="preserve">own funds as </w:t>
            </w:r>
            <w:r w:rsidR="00A65357" w:rsidRPr="001562B3">
              <w:rPr>
                <w:rStyle w:val="FormatvorlageInstructionsTabelleText"/>
                <w:rFonts w:ascii="Times New Roman" w:hAnsi="Times New Roman"/>
                <w:sz w:val="24"/>
                <w:lang w:eastAsia="de-DE"/>
              </w:rPr>
              <w:t>defined</w:t>
            </w:r>
            <w:r w:rsidRPr="001562B3">
              <w:rPr>
                <w:rStyle w:val="FormatvorlageInstructionsTabelleText"/>
                <w:rFonts w:ascii="Times New Roman" w:hAnsi="Times New Roman"/>
                <w:sz w:val="24"/>
                <w:lang w:eastAsia="de-DE"/>
              </w:rPr>
              <w:t xml:space="preserve"> in </w:t>
            </w:r>
            <w:del w:id="117" w:author="Author">
              <w:r w:rsidR="00740250" w:rsidRPr="001562B3" w:rsidDel="007460C8">
                <w:rPr>
                  <w:rStyle w:val="FormatvorlageInstructionsTabelleText"/>
                  <w:rFonts w:ascii="Times New Roman" w:hAnsi="Times New Roman"/>
                  <w:sz w:val="24"/>
                  <w:lang w:eastAsia="de-DE"/>
                </w:rPr>
                <w:delText xml:space="preserve">point (118) of </w:delText>
              </w:r>
            </w:del>
            <w:r w:rsidRPr="001562B3">
              <w:rPr>
                <w:rStyle w:val="FormatvorlageInstructionsTabelleText"/>
                <w:rFonts w:ascii="Times New Roman" w:hAnsi="Times New Roman"/>
                <w:sz w:val="24"/>
                <w:lang w:eastAsia="de-DE"/>
              </w:rPr>
              <w:t>Article</w:t>
            </w:r>
            <w:ins w:id="118" w:author="Author">
              <w:r w:rsidR="007460C8">
                <w:rPr>
                  <w:rStyle w:val="FormatvorlageInstructionsTabelleText"/>
                  <w:rFonts w:ascii="Times New Roman" w:hAnsi="Times New Roman"/>
                  <w:sz w:val="24"/>
                  <w:lang w:eastAsia="de-DE"/>
                </w:rPr>
                <w:t>s</w:t>
              </w:r>
            </w:ins>
            <w:r w:rsidRPr="001562B3">
              <w:rPr>
                <w:rStyle w:val="FormatvorlageInstructionsTabelleText"/>
                <w:rFonts w:ascii="Times New Roman" w:hAnsi="Times New Roman"/>
                <w:sz w:val="24"/>
                <w:lang w:eastAsia="de-DE"/>
              </w:rPr>
              <w:t xml:space="preserve"> 4(1)</w:t>
            </w:r>
            <w:ins w:id="119" w:author="Author">
              <w:r w:rsidR="007460C8">
                <w:rPr>
                  <w:rStyle w:val="FormatvorlageInstructionsTabelleText"/>
                  <w:rFonts w:ascii="Times New Roman" w:hAnsi="Times New Roman"/>
                  <w:sz w:val="24"/>
                  <w:lang w:eastAsia="de-DE"/>
                </w:rPr>
                <w:t xml:space="preserve">, </w:t>
              </w:r>
              <w:r w:rsidR="007460C8" w:rsidRPr="001562B3">
                <w:rPr>
                  <w:rStyle w:val="FormatvorlageInstructionsTabelleText"/>
                  <w:rFonts w:ascii="Times New Roman" w:hAnsi="Times New Roman"/>
                  <w:sz w:val="24"/>
                  <w:lang w:eastAsia="de-DE"/>
                </w:rPr>
                <w:t>point (118)</w:t>
              </w:r>
              <w:r w:rsidR="007460C8">
                <w:rPr>
                  <w:rStyle w:val="FormatvorlageInstructionsTabelleText"/>
                  <w:rFonts w:ascii="Times New Roman" w:hAnsi="Times New Roman"/>
                  <w:sz w:val="24"/>
                  <w:lang w:eastAsia="de-DE"/>
                </w:rPr>
                <w:t>,</w:t>
              </w:r>
            </w:ins>
            <w:r w:rsidRPr="001562B3">
              <w:rPr>
                <w:rStyle w:val="FormatvorlageInstructionsTabelleText"/>
                <w:rFonts w:ascii="Times New Roman" w:hAnsi="Times New Roman"/>
                <w:sz w:val="24"/>
                <w:lang w:eastAsia="de-DE"/>
              </w:rPr>
              <w:t xml:space="preserve"> and </w:t>
            </w:r>
            <w:del w:id="120" w:author="Author">
              <w:r w:rsidR="00740250" w:rsidRPr="001562B3" w:rsidDel="007460C8">
                <w:rPr>
                  <w:rStyle w:val="FormatvorlageInstructionsTabelleText"/>
                  <w:rFonts w:ascii="Times New Roman" w:hAnsi="Times New Roman"/>
                  <w:sz w:val="24"/>
                  <w:lang w:eastAsia="de-DE"/>
                </w:rPr>
                <w:delText xml:space="preserve">Article </w:delText>
              </w:r>
            </w:del>
            <w:r w:rsidRPr="001562B3">
              <w:rPr>
                <w:rStyle w:val="FormatvorlageInstructionsTabelleText"/>
                <w:rFonts w:ascii="Times New Roman" w:hAnsi="Times New Roman"/>
                <w:sz w:val="24"/>
                <w:lang w:eastAsia="de-DE"/>
              </w:rPr>
              <w:t xml:space="preserve">72 </w:t>
            </w:r>
            <w:r w:rsidR="00A65357" w:rsidRPr="001562B3">
              <w:rPr>
                <w:rStyle w:val="FormatvorlageInstructionsTabelleText"/>
                <w:rFonts w:ascii="Times New Roman" w:hAnsi="Times New Roman"/>
                <w:sz w:val="24"/>
                <w:lang w:eastAsia="de-DE"/>
              </w:rPr>
              <w:t xml:space="preserve">of Regulation (EU) No </w:t>
            </w:r>
            <w:proofErr w:type="gramStart"/>
            <w:r w:rsidR="00A65357" w:rsidRPr="001562B3">
              <w:rPr>
                <w:rStyle w:val="FormatvorlageInstructionsTabelleText"/>
                <w:rFonts w:ascii="Times New Roman" w:hAnsi="Times New Roman"/>
                <w:sz w:val="24"/>
                <w:lang w:eastAsia="de-DE"/>
              </w:rPr>
              <w:t>575/2013;</w:t>
            </w:r>
            <w:proofErr w:type="gramEnd"/>
          </w:p>
          <w:p w14:paraId="6DCF60B1" w14:textId="36852AD7" w:rsidR="00AF19A1" w:rsidRPr="00BC0F5B" w:rsidRDefault="00BE3EAB" w:rsidP="00BC0F5B">
            <w:pPr>
              <w:pStyle w:val="ListParagraph"/>
              <w:numPr>
                <w:ilvl w:val="0"/>
                <w:numId w:val="27"/>
              </w:numPr>
              <w:rPr>
                <w:rStyle w:val="InstructionsTabelleberschrift"/>
                <w:rFonts w:ascii="Times New Roman" w:hAnsi="Times New Roman"/>
                <w:b w:val="0"/>
                <w:sz w:val="24"/>
              </w:rPr>
            </w:pPr>
            <w:r w:rsidRPr="001562B3">
              <w:rPr>
                <w:rStyle w:val="FormatvorlageInstructionsTabelleText"/>
                <w:rFonts w:ascii="Times New Roman" w:hAnsi="Times New Roman"/>
                <w:sz w:val="24"/>
                <w:lang w:eastAsia="de-DE"/>
              </w:rPr>
              <w:t xml:space="preserve">eligible liabilities </w:t>
            </w:r>
            <w:r w:rsidR="00AB6AB2" w:rsidRPr="001562B3">
              <w:rPr>
                <w:rStyle w:val="FormatvorlageInstructionsTabelleText"/>
                <w:rFonts w:ascii="Times New Roman" w:hAnsi="Times New Roman"/>
                <w:sz w:val="24"/>
                <w:lang w:eastAsia="de-DE"/>
              </w:rPr>
              <w:t xml:space="preserve">in accordance with Article 72k </w:t>
            </w:r>
            <w:r w:rsidR="00A65357"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w:t>
            </w:r>
          </w:p>
        </w:tc>
      </w:tr>
      <w:tr w:rsidR="00F72178" w:rsidRPr="001562B3" w14:paraId="45F49B4E" w14:textId="77777777" w:rsidTr="007674DE">
        <w:tc>
          <w:tcPr>
            <w:tcW w:w="1129" w:type="dxa"/>
          </w:tcPr>
          <w:p w14:paraId="241A0978" w14:textId="00F1C803" w:rsidR="00F72178" w:rsidRPr="001562B3" w:rsidRDefault="00F7217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00</w:t>
            </w:r>
            <w:r w:rsidR="004B26E4"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tcPr>
          <w:p w14:paraId="15E9F845" w14:textId="5692C9FF" w:rsidR="00F72178" w:rsidRPr="001562B3" w:rsidRDefault="00880C0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Eligible</w:t>
            </w: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 xml:space="preserve"> o</w:t>
            </w:r>
            <w:r w:rsidR="00F72178" w:rsidRPr="001562B3">
              <w:rPr>
                <w:rStyle w:val="InstructionsTabelleberschrift"/>
                <w:rFonts w:ascii="Times New Roman" w:hAnsi="Times New Roman"/>
                <w:sz w:val="24"/>
              </w:rPr>
              <w:t>wn funds</w:t>
            </w:r>
          </w:p>
          <w:p w14:paraId="090BDA8C" w14:textId="54C9A5AB" w:rsidR="00F72178" w:rsidRPr="001562B3" w:rsidRDefault="00740250" w:rsidP="0083554B">
            <w:pPr>
              <w:pStyle w:val="InstructionsText"/>
              <w:rPr>
                <w:rStyle w:val="FormatvorlageInstructionsTabelleText"/>
                <w:rFonts w:ascii="Times New Roman" w:hAnsi="Times New Roman"/>
                <w:sz w:val="24"/>
              </w:rPr>
            </w:pPr>
            <w:del w:id="121" w:author="Author">
              <w:r w:rsidRPr="001562B3" w:rsidDel="007460C8">
                <w:rPr>
                  <w:rStyle w:val="FormatvorlageInstructionsTabelleText"/>
                  <w:rFonts w:ascii="Times New Roman" w:hAnsi="Times New Roman"/>
                  <w:sz w:val="24"/>
                </w:rPr>
                <w:delText xml:space="preserve">Point (118) of </w:delText>
              </w:r>
            </w:del>
            <w:r w:rsidR="006C308D" w:rsidRPr="001562B3">
              <w:rPr>
                <w:rStyle w:val="FormatvorlageInstructionsTabelleText"/>
                <w:rFonts w:ascii="Times New Roman" w:hAnsi="Times New Roman"/>
                <w:sz w:val="24"/>
              </w:rPr>
              <w:t>Article</w:t>
            </w:r>
            <w:ins w:id="122" w:author="Author">
              <w:r w:rsidR="007460C8">
                <w:rPr>
                  <w:rStyle w:val="FormatvorlageInstructionsTabelleText"/>
                  <w:rFonts w:ascii="Times New Roman" w:hAnsi="Times New Roman"/>
                  <w:sz w:val="24"/>
                </w:rPr>
                <w:t>s</w:t>
              </w:r>
            </w:ins>
            <w:r w:rsidR="006C308D" w:rsidRPr="001562B3">
              <w:rPr>
                <w:rStyle w:val="FormatvorlageInstructionsTabelleText"/>
                <w:rFonts w:ascii="Times New Roman" w:hAnsi="Times New Roman"/>
                <w:sz w:val="24"/>
              </w:rPr>
              <w:t xml:space="preserve"> 4(1)</w:t>
            </w:r>
            <w:ins w:id="123" w:author="Author">
              <w:r w:rsidR="007460C8">
                <w:rPr>
                  <w:rStyle w:val="FormatvorlageInstructionsTabelleText"/>
                  <w:rFonts w:ascii="Times New Roman" w:hAnsi="Times New Roman"/>
                  <w:sz w:val="24"/>
                </w:rPr>
                <w:t>, p</w:t>
              </w:r>
              <w:r w:rsidR="007460C8" w:rsidRPr="001562B3">
                <w:rPr>
                  <w:rStyle w:val="FormatvorlageInstructionsTabelleText"/>
                  <w:rFonts w:ascii="Times New Roman" w:hAnsi="Times New Roman"/>
                  <w:sz w:val="24"/>
                </w:rPr>
                <w:t>oint (118)</w:t>
              </w:r>
              <w:r w:rsidR="007460C8">
                <w:rPr>
                  <w:rStyle w:val="FormatvorlageInstructionsTabelleText"/>
                  <w:rFonts w:ascii="Times New Roman" w:hAnsi="Times New Roman"/>
                  <w:sz w:val="24"/>
                </w:rPr>
                <w:t>,</w:t>
              </w:r>
            </w:ins>
            <w:r w:rsidR="006C308D" w:rsidRPr="001562B3">
              <w:rPr>
                <w:rStyle w:val="FormatvorlageInstructionsTabelleText"/>
                <w:rFonts w:ascii="Times New Roman" w:hAnsi="Times New Roman"/>
                <w:sz w:val="24"/>
              </w:rPr>
              <w:t xml:space="preserve"> and </w:t>
            </w:r>
            <w:del w:id="124" w:author="Author">
              <w:r w:rsidR="00A65357" w:rsidRPr="001562B3" w:rsidDel="007460C8">
                <w:rPr>
                  <w:rStyle w:val="FormatvorlageInstructionsTabelleText"/>
                  <w:rFonts w:ascii="Times New Roman" w:hAnsi="Times New Roman"/>
                  <w:sz w:val="24"/>
                </w:rPr>
                <w:delText xml:space="preserve">Article </w:delText>
              </w:r>
            </w:del>
            <w:r w:rsidR="006C308D" w:rsidRPr="001562B3">
              <w:rPr>
                <w:rStyle w:val="FormatvorlageInstructionsTabelleText"/>
                <w:rFonts w:ascii="Times New Roman" w:hAnsi="Times New Roman"/>
                <w:sz w:val="24"/>
              </w:rPr>
              <w:t xml:space="preserve">72 </w:t>
            </w:r>
            <w:r w:rsidR="00A65357" w:rsidRPr="001562B3">
              <w:rPr>
                <w:rStyle w:val="FormatvorlageInstructionsTabelleText"/>
                <w:rFonts w:ascii="Times New Roman" w:hAnsi="Times New Roman"/>
                <w:sz w:val="24"/>
              </w:rPr>
              <w:t>of Regulation (EU) No 575/2013</w:t>
            </w:r>
          </w:p>
          <w:p w14:paraId="568BA2E2" w14:textId="2B97F467" w:rsidR="00631A23" w:rsidRPr="001562B3" w:rsidRDefault="00DD50DC" w:rsidP="0083554B">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I</w:t>
            </w:r>
            <w:r w:rsidR="00014A29" w:rsidRPr="001562B3">
              <w:rPr>
                <w:rStyle w:val="FormatvorlageInstructionsTabelleText"/>
                <w:rFonts w:ascii="Times New Roman" w:hAnsi="Times New Roman"/>
                <w:sz w:val="24"/>
              </w:rPr>
              <w:t xml:space="preserve">n case of </w:t>
            </w:r>
            <w:r w:rsidRPr="001562B3">
              <w:rPr>
                <w:rStyle w:val="FormatvorlageInstructionsTabelleText"/>
                <w:rFonts w:ascii="Times New Roman" w:hAnsi="Times New Roman"/>
                <w:sz w:val="24"/>
              </w:rPr>
              <w:t xml:space="preserve">MREL, </w:t>
            </w:r>
            <w:r w:rsidR="00014A29" w:rsidRPr="001562B3">
              <w:rPr>
                <w:rStyle w:val="FormatvorlageInstructionsTabelleText"/>
                <w:rFonts w:ascii="Times New Roman" w:hAnsi="Times New Roman"/>
                <w:sz w:val="24"/>
              </w:rPr>
              <w:t xml:space="preserve">instruments governed by the law of a third country shall only be included </w:t>
            </w:r>
            <w:r w:rsidR="00631A23" w:rsidRPr="001562B3">
              <w:rPr>
                <w:rStyle w:val="InstructionsTabelleberschrift"/>
                <w:rFonts w:ascii="Times New Roman" w:hAnsi="Times New Roman"/>
                <w:b w:val="0"/>
                <w:sz w:val="24"/>
                <w:u w:val="none"/>
              </w:rPr>
              <w:t xml:space="preserve">in this row and </w:t>
            </w:r>
            <w:r w:rsidR="00A65357" w:rsidRPr="001562B3">
              <w:rPr>
                <w:rStyle w:val="InstructionsTabelleberschrift"/>
                <w:rFonts w:ascii="Times New Roman" w:hAnsi="Times New Roman"/>
                <w:b w:val="0"/>
                <w:sz w:val="24"/>
                <w:u w:val="none"/>
              </w:rPr>
              <w:t xml:space="preserve">in </w:t>
            </w:r>
            <w:r w:rsidR="00631A23" w:rsidRPr="001562B3">
              <w:rPr>
                <w:rStyle w:val="InstructionsTabelleberschrift"/>
                <w:rFonts w:ascii="Times New Roman" w:hAnsi="Times New Roman"/>
                <w:b w:val="0"/>
                <w:sz w:val="24"/>
                <w:u w:val="none"/>
              </w:rPr>
              <w:t>the rows 00</w:t>
            </w:r>
            <w:r w:rsidR="00014A29" w:rsidRPr="001562B3">
              <w:rPr>
                <w:rStyle w:val="InstructionsTabelleberschrift"/>
                <w:rFonts w:ascii="Times New Roman" w:hAnsi="Times New Roman"/>
                <w:b w:val="0"/>
                <w:sz w:val="24"/>
                <w:u w:val="none"/>
              </w:rPr>
              <w:t>4</w:t>
            </w:r>
            <w:r w:rsidR="00631A23" w:rsidRPr="001562B3">
              <w:rPr>
                <w:rStyle w:val="InstructionsTabelleberschrift"/>
                <w:rFonts w:ascii="Times New Roman" w:hAnsi="Times New Roman"/>
                <w:b w:val="0"/>
                <w:sz w:val="24"/>
                <w:u w:val="none"/>
              </w:rPr>
              <w:t>0</w:t>
            </w:r>
            <w:r w:rsidR="00014A29" w:rsidRPr="001562B3">
              <w:rPr>
                <w:rStyle w:val="InstructionsTabelleberschrift"/>
                <w:rFonts w:ascii="Times New Roman" w:hAnsi="Times New Roman"/>
                <w:b w:val="0"/>
                <w:sz w:val="24"/>
                <w:u w:val="none"/>
              </w:rPr>
              <w:t xml:space="preserve"> and</w:t>
            </w:r>
            <w:r w:rsidR="00631A23" w:rsidRPr="001562B3">
              <w:rPr>
                <w:rStyle w:val="InstructionsTabelleberschrift"/>
                <w:rFonts w:ascii="Times New Roman" w:hAnsi="Times New Roman"/>
                <w:b w:val="0"/>
                <w:sz w:val="24"/>
                <w:u w:val="none"/>
              </w:rPr>
              <w:t xml:space="preserve"> 00</w:t>
            </w:r>
            <w:r w:rsidR="00EF1BBD" w:rsidRPr="001562B3">
              <w:rPr>
                <w:rStyle w:val="InstructionsTabelleberschrift"/>
                <w:rFonts w:ascii="Times New Roman" w:hAnsi="Times New Roman"/>
                <w:b w:val="0"/>
                <w:sz w:val="24"/>
                <w:u w:val="none"/>
              </w:rPr>
              <w:t>5</w:t>
            </w:r>
            <w:r w:rsidR="00631A23" w:rsidRPr="001562B3">
              <w:rPr>
                <w:rStyle w:val="InstructionsTabelleberschrift"/>
                <w:rFonts w:ascii="Times New Roman" w:hAnsi="Times New Roman"/>
                <w:b w:val="0"/>
                <w:sz w:val="24"/>
                <w:u w:val="none"/>
              </w:rPr>
              <w:t>0</w:t>
            </w:r>
            <w:r w:rsidR="00014A29" w:rsidRPr="001562B3">
              <w:rPr>
                <w:rStyle w:val="InstructionsTabelleberschrift"/>
                <w:rFonts w:ascii="Times New Roman" w:hAnsi="Times New Roman"/>
                <w:b w:val="0"/>
                <w:sz w:val="24"/>
                <w:u w:val="none"/>
              </w:rPr>
              <w:t xml:space="preserve"> </w:t>
            </w:r>
            <w:r w:rsidR="00014A29" w:rsidRPr="001562B3">
              <w:rPr>
                <w:rStyle w:val="FormatvorlageInstructionsTabelleText"/>
                <w:rFonts w:ascii="Times New Roman" w:hAnsi="Times New Roman"/>
                <w:sz w:val="24"/>
              </w:rPr>
              <w:t xml:space="preserve">if </w:t>
            </w:r>
            <w:r w:rsidRPr="001562B3">
              <w:rPr>
                <w:rStyle w:val="FormatvorlageInstructionsTabelleText"/>
                <w:rFonts w:ascii="Times New Roman" w:hAnsi="Times New Roman"/>
                <w:sz w:val="24"/>
              </w:rPr>
              <w:t>they</w:t>
            </w:r>
            <w:r w:rsidR="00014A29" w:rsidRPr="001562B3">
              <w:rPr>
                <w:rStyle w:val="FormatvorlageInstructionsTabelleText"/>
                <w:rFonts w:ascii="Times New Roman" w:hAnsi="Times New Roman"/>
                <w:sz w:val="24"/>
              </w:rPr>
              <w:t xml:space="preserve"> meet the requirements </w:t>
            </w:r>
            <w:r w:rsidR="00A65357"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A65357" w:rsidRPr="001562B3">
              <w:rPr>
                <w:rStyle w:val="FormatvorlageInstructionsTabelleText"/>
                <w:rFonts w:ascii="Times New Roman" w:hAnsi="Times New Roman"/>
                <w:sz w:val="24"/>
              </w:rPr>
              <w:t>of Directive 2014/59/EU</w:t>
            </w:r>
            <w:r w:rsidR="00014A29" w:rsidRPr="001562B3">
              <w:rPr>
                <w:rStyle w:val="FormatvorlageInstructionsTabelleText"/>
                <w:rFonts w:ascii="Times New Roman" w:hAnsi="Times New Roman"/>
                <w:sz w:val="24"/>
              </w:rPr>
              <w:t>.</w:t>
            </w:r>
          </w:p>
        </w:tc>
      </w:tr>
      <w:tr w:rsidR="00F72178" w:rsidRPr="001562B3" w14:paraId="78B0B86B" w14:textId="77777777" w:rsidTr="007674DE">
        <w:tc>
          <w:tcPr>
            <w:tcW w:w="1129" w:type="dxa"/>
          </w:tcPr>
          <w:p w14:paraId="53F6EC0E" w14:textId="3294AFB1" w:rsidR="00F72178" w:rsidRPr="001562B3" w:rsidRDefault="00F7217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3</w:t>
            </w:r>
            <w:r w:rsidRPr="001562B3">
              <w:rPr>
                <w:rStyle w:val="FormatvorlageInstructionsTabelleText"/>
                <w:rFonts w:ascii="Times New Roman" w:hAnsi="Times New Roman"/>
                <w:sz w:val="24"/>
              </w:rPr>
              <w:t>0</w:t>
            </w:r>
          </w:p>
        </w:tc>
        <w:tc>
          <w:tcPr>
            <w:tcW w:w="7620" w:type="dxa"/>
          </w:tcPr>
          <w:p w14:paraId="42CAC46E" w14:textId="697F38BE" w:rsidR="00F72178" w:rsidRPr="001562B3" w:rsidRDefault="00F7217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Common Equity Tier 1 capital</w:t>
            </w:r>
          </w:p>
          <w:p w14:paraId="2EE09494" w14:textId="7F87E430" w:rsidR="00F72178" w:rsidRPr="001562B3" w:rsidRDefault="00F72178" w:rsidP="0083554B">
            <w:pPr>
              <w:pStyle w:val="InstructionsText"/>
              <w:rPr>
                <w:rStyle w:val="InstructionsTabelleberschrift"/>
                <w:rFonts w:ascii="Times New Roman" w:hAnsi="Times New Roman"/>
                <w:sz w:val="24"/>
                <w:lang w:eastAsia="en-US"/>
              </w:rPr>
            </w:pPr>
            <w:r w:rsidRPr="001562B3">
              <w:rPr>
                <w:rStyle w:val="FormatvorlageInstructionsTabelleText"/>
                <w:rFonts w:ascii="Times New Roman" w:hAnsi="Times New Roman"/>
                <w:sz w:val="24"/>
              </w:rPr>
              <w:t xml:space="preserve">Article </w:t>
            </w:r>
            <w:r w:rsidR="006C308D" w:rsidRPr="001562B3">
              <w:rPr>
                <w:rStyle w:val="FormatvorlageInstructionsTabelleText"/>
                <w:rFonts w:ascii="Times New Roman" w:hAnsi="Times New Roman"/>
                <w:sz w:val="24"/>
              </w:rPr>
              <w:t>50</w:t>
            </w:r>
            <w:r w:rsidRPr="001562B3">
              <w:rPr>
                <w:rStyle w:val="FormatvorlageInstructionsTabelleText"/>
                <w:rFonts w:ascii="Times New Roman" w:hAnsi="Times New Roman"/>
                <w:sz w:val="24"/>
              </w:rPr>
              <w:t xml:space="preserve"> </w:t>
            </w:r>
            <w:r w:rsidR="00A65357" w:rsidRPr="001562B3">
              <w:rPr>
                <w:rStyle w:val="FormatvorlageInstructionsTabelleText"/>
                <w:rFonts w:ascii="Times New Roman" w:hAnsi="Times New Roman"/>
                <w:sz w:val="24"/>
              </w:rPr>
              <w:t>of Regulation (EU) No 575/2013.</w:t>
            </w:r>
          </w:p>
        </w:tc>
      </w:tr>
      <w:tr w:rsidR="00A63011" w:rsidRPr="001562B3" w14:paraId="4DB72D04" w14:textId="77777777" w:rsidTr="007674DE">
        <w:tc>
          <w:tcPr>
            <w:tcW w:w="1129" w:type="dxa"/>
          </w:tcPr>
          <w:p w14:paraId="4665A63A" w14:textId="0D24E4AF" w:rsidR="00A63011" w:rsidRPr="001562B3" w:rsidRDefault="00A63011"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4</w:t>
            </w:r>
            <w:r w:rsidRPr="001562B3">
              <w:rPr>
                <w:rStyle w:val="FormatvorlageInstructionsTabelleText"/>
                <w:rFonts w:ascii="Times New Roman" w:hAnsi="Times New Roman"/>
                <w:sz w:val="24"/>
              </w:rPr>
              <w:t>0</w:t>
            </w:r>
          </w:p>
        </w:tc>
        <w:tc>
          <w:tcPr>
            <w:tcW w:w="7620" w:type="dxa"/>
            <w:vAlign w:val="center"/>
          </w:tcPr>
          <w:p w14:paraId="376A736F" w14:textId="1C5D040D" w:rsidR="00A63011" w:rsidRPr="001562B3" w:rsidRDefault="00880C0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Eligible</w:t>
            </w: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 xml:space="preserve"> </w:t>
            </w:r>
            <w:r w:rsidR="00A63011" w:rsidRPr="001562B3">
              <w:rPr>
                <w:rStyle w:val="InstructionsTabelleberschrift"/>
                <w:rFonts w:ascii="Times New Roman" w:hAnsi="Times New Roman"/>
                <w:sz w:val="24"/>
              </w:rPr>
              <w:t>Additional Tier 1 capital</w:t>
            </w:r>
          </w:p>
          <w:p w14:paraId="44A6CA99" w14:textId="1B49FE4D" w:rsidR="00A63011" w:rsidRPr="001562B3" w:rsidRDefault="00A63011"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Article 61 </w:t>
            </w:r>
            <w:r w:rsidR="006C308D" w:rsidRPr="001562B3">
              <w:rPr>
                <w:rStyle w:val="FormatvorlageInstructionsTabelleText"/>
                <w:rFonts w:ascii="Times New Roman" w:hAnsi="Times New Roman"/>
                <w:sz w:val="24"/>
              </w:rPr>
              <w:t xml:space="preserve">of </w:t>
            </w:r>
            <w:r w:rsidR="00A65357" w:rsidRPr="001562B3">
              <w:rPr>
                <w:rStyle w:val="FormatvorlageInstructionsTabelleText"/>
                <w:rFonts w:ascii="Times New Roman" w:hAnsi="Times New Roman"/>
                <w:sz w:val="24"/>
              </w:rPr>
              <w:t>Regulation (EU) No 575/2013.</w:t>
            </w:r>
            <w:r w:rsidRPr="001562B3">
              <w:rPr>
                <w:noProof/>
              </w:rPr>
              <w:t xml:space="preserve"> </w:t>
            </w:r>
          </w:p>
        </w:tc>
      </w:tr>
      <w:tr w:rsidR="00A63011" w:rsidRPr="001562B3" w14:paraId="732204C7" w14:textId="77777777" w:rsidTr="007674DE">
        <w:tc>
          <w:tcPr>
            <w:tcW w:w="1129" w:type="dxa"/>
          </w:tcPr>
          <w:p w14:paraId="7547F104" w14:textId="5B65B6B5" w:rsidR="00A63011" w:rsidRPr="001562B3" w:rsidRDefault="00A63011"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0</w:t>
            </w:r>
          </w:p>
        </w:tc>
        <w:tc>
          <w:tcPr>
            <w:tcW w:w="7620" w:type="dxa"/>
            <w:vAlign w:val="center"/>
          </w:tcPr>
          <w:p w14:paraId="3ADA9D5F" w14:textId="2739B118" w:rsidR="00A63011" w:rsidRPr="001562B3" w:rsidRDefault="00880C0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Eligible</w:t>
            </w: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 xml:space="preserve"> </w:t>
            </w:r>
            <w:r w:rsidR="00A63011" w:rsidRPr="001562B3">
              <w:rPr>
                <w:rStyle w:val="InstructionsTabelleberschrift"/>
                <w:rFonts w:ascii="Times New Roman" w:hAnsi="Times New Roman"/>
                <w:sz w:val="24"/>
              </w:rPr>
              <w:t>T</w:t>
            </w:r>
            <w:r w:rsidR="00C82529">
              <w:rPr>
                <w:rStyle w:val="InstructionsTabelleberschrift"/>
                <w:rFonts w:ascii="Times New Roman" w:hAnsi="Times New Roman"/>
                <w:sz w:val="24"/>
              </w:rPr>
              <w:t xml:space="preserve">ier </w:t>
            </w:r>
            <w:r w:rsidR="00A63011" w:rsidRPr="001562B3">
              <w:rPr>
                <w:rStyle w:val="InstructionsTabelleberschrift"/>
                <w:rFonts w:ascii="Times New Roman" w:hAnsi="Times New Roman"/>
                <w:sz w:val="24"/>
              </w:rPr>
              <w:t>2 capital</w:t>
            </w:r>
          </w:p>
          <w:p w14:paraId="63F618CB" w14:textId="00AD8301" w:rsidR="00A63011" w:rsidRPr="001562B3" w:rsidRDefault="006C308D"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Article 71 </w:t>
            </w:r>
            <w:r w:rsidR="00A65357" w:rsidRPr="001562B3">
              <w:rPr>
                <w:rStyle w:val="FormatvorlageInstructionsTabelleText"/>
                <w:rFonts w:ascii="Times New Roman" w:hAnsi="Times New Roman"/>
                <w:sz w:val="24"/>
              </w:rPr>
              <w:t>of Regulation (EU) No 575/2013.</w:t>
            </w:r>
          </w:p>
        </w:tc>
      </w:tr>
      <w:tr w:rsidR="00A63011" w:rsidRPr="001562B3" w14:paraId="5F8952C8" w14:textId="77777777" w:rsidTr="007674DE">
        <w:tc>
          <w:tcPr>
            <w:tcW w:w="1129" w:type="dxa"/>
            <w:vAlign w:val="center"/>
          </w:tcPr>
          <w:p w14:paraId="6363A10E" w14:textId="681F333D" w:rsidR="00A63011" w:rsidRPr="001562B3" w:rsidRDefault="0016365A" w:rsidP="0083554B">
            <w:pPr>
              <w:pStyle w:val="InstructionsText"/>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6</w:t>
            </w:r>
            <w:r w:rsidRPr="001562B3">
              <w:rPr>
                <w:rStyle w:val="FormatvorlageInstructionsTabelleText"/>
                <w:rFonts w:ascii="Times New Roman" w:hAnsi="Times New Roman"/>
                <w:sz w:val="24"/>
              </w:rPr>
              <w:t>0</w:t>
            </w:r>
          </w:p>
        </w:tc>
        <w:tc>
          <w:tcPr>
            <w:tcW w:w="7620" w:type="dxa"/>
            <w:vAlign w:val="center"/>
          </w:tcPr>
          <w:p w14:paraId="4FEFDC5E" w14:textId="25C1A41E" w:rsidR="00A63011" w:rsidRPr="001562B3" w:rsidRDefault="00A63011"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liabilities</w:t>
            </w:r>
          </w:p>
          <w:p w14:paraId="76BC8267" w14:textId="51AF0C24" w:rsidR="00685080" w:rsidRPr="001562B3" w:rsidRDefault="00685080"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MREL</w:t>
            </w:r>
          </w:p>
          <w:p w14:paraId="4A43196B" w14:textId="7A12ABE7" w:rsidR="0016365A" w:rsidRPr="001562B3" w:rsidRDefault="00685080"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D83C2E" w:rsidRPr="001562B3">
              <w:rPr>
                <w:rStyle w:val="FormatvorlageInstructionsTabelleText"/>
                <w:rFonts w:ascii="Times New Roman" w:hAnsi="Times New Roman"/>
                <w:sz w:val="24"/>
              </w:rPr>
              <w:t xml:space="preserve">ligible liabilities </w:t>
            </w:r>
            <w:r w:rsidR="00631A23" w:rsidRPr="001562B3">
              <w:rPr>
                <w:rStyle w:val="FormatvorlageInstructionsTabelleText"/>
                <w:rFonts w:ascii="Times New Roman" w:hAnsi="Times New Roman"/>
                <w:sz w:val="24"/>
              </w:rPr>
              <w:t xml:space="preserve">as defined in </w:t>
            </w:r>
            <w:del w:id="125" w:author="Author">
              <w:r w:rsidR="00631A23" w:rsidRPr="001562B3" w:rsidDel="007460C8">
                <w:rPr>
                  <w:rStyle w:val="FormatvorlageInstructionsTabelleText"/>
                  <w:rFonts w:ascii="Times New Roman" w:hAnsi="Times New Roman"/>
                  <w:sz w:val="24"/>
                </w:rPr>
                <w:delText xml:space="preserve">point (71a) of </w:delText>
              </w:r>
            </w:del>
            <w:r w:rsidR="00631A23" w:rsidRPr="001562B3">
              <w:rPr>
                <w:rStyle w:val="FormatvorlageInstructionsTabelleText"/>
                <w:rFonts w:ascii="Times New Roman" w:hAnsi="Times New Roman"/>
                <w:sz w:val="24"/>
              </w:rPr>
              <w:t>Article 2(1)</w:t>
            </w:r>
            <w:ins w:id="126"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(71a)</w:t>
              </w:r>
              <w:r w:rsidR="00E37FEA">
                <w:rPr>
                  <w:rStyle w:val="FormatvorlageInstructionsTabelleText"/>
                  <w:rFonts w:ascii="Times New Roman" w:hAnsi="Times New Roman"/>
                  <w:sz w:val="24"/>
                </w:rPr>
                <w:t>,</w:t>
              </w:r>
            </w:ins>
            <w:r w:rsidR="00631A23" w:rsidRPr="001562B3">
              <w:rPr>
                <w:rStyle w:val="FormatvorlageInstructionsTabelleText"/>
                <w:rFonts w:ascii="Times New Roman" w:hAnsi="Times New Roman"/>
                <w:sz w:val="24"/>
              </w:rPr>
              <w:t xml:space="preserve"> </w:t>
            </w:r>
            <w:r w:rsidR="00A65357" w:rsidRPr="001562B3">
              <w:rPr>
                <w:rStyle w:val="FormatvorlageInstructionsTabelleText"/>
                <w:rFonts w:ascii="Times New Roman" w:hAnsi="Times New Roman"/>
                <w:sz w:val="24"/>
              </w:rPr>
              <w:t>of Directive 2014/59/EU</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C86E5A"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C86E5A" w:rsidRPr="001562B3">
              <w:rPr>
                <w:rStyle w:val="FormatvorlageInstructionsTabelleText"/>
                <w:rFonts w:ascii="Times New Roman" w:hAnsi="Times New Roman"/>
                <w:sz w:val="24"/>
              </w:rPr>
              <w:t>of that Directive</w:t>
            </w:r>
            <w:r w:rsidR="00014A29" w:rsidRPr="001562B3">
              <w:rPr>
                <w:rStyle w:val="FormatvorlageInstructionsTabelleText"/>
                <w:rFonts w:ascii="Times New Roman" w:hAnsi="Times New Roman"/>
                <w:sz w:val="24"/>
              </w:rPr>
              <w:t>.</w:t>
            </w:r>
          </w:p>
          <w:p w14:paraId="1997E756" w14:textId="7BE311EA" w:rsidR="00685080" w:rsidRPr="001562B3" w:rsidRDefault="00685080"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00267CAB" w14:textId="6284073F" w:rsidR="00A63011" w:rsidRPr="001562B3" w:rsidRDefault="00685080" w:rsidP="0083554B">
            <w:pPr>
              <w:pStyle w:val="InstructionsText"/>
              <w:rPr>
                <w:b/>
                <w:szCs w:val="22"/>
              </w:rPr>
            </w:pPr>
            <w:r w:rsidRPr="001562B3">
              <w:rPr>
                <w:rStyle w:val="FormatvorlageInstructionsTabelleText"/>
                <w:rFonts w:ascii="Times New Roman" w:hAnsi="Times New Roman"/>
                <w:sz w:val="24"/>
              </w:rPr>
              <w:t>E</w:t>
            </w:r>
            <w:r w:rsidR="00D83C2E" w:rsidRPr="001562B3">
              <w:rPr>
                <w:rStyle w:val="FormatvorlageInstructionsTabelleText"/>
                <w:rFonts w:ascii="Times New Roman" w:hAnsi="Times New Roman"/>
                <w:sz w:val="24"/>
              </w:rPr>
              <w:t xml:space="preserve">ligible liabilities </w:t>
            </w:r>
            <w:r w:rsidR="004579E8" w:rsidRPr="001562B3">
              <w:rPr>
                <w:rStyle w:val="FormatvorlageInstructionsTabelleText"/>
                <w:rFonts w:ascii="Times New Roman" w:hAnsi="Times New Roman"/>
                <w:sz w:val="24"/>
              </w:rPr>
              <w:t>in accordance with</w:t>
            </w:r>
            <w:r w:rsidR="00AB6AB2" w:rsidRPr="001562B3">
              <w:rPr>
                <w:rStyle w:val="FormatvorlageInstructionsTabelleText"/>
                <w:rFonts w:ascii="Times New Roman" w:hAnsi="Times New Roman"/>
                <w:sz w:val="24"/>
              </w:rPr>
              <w:t xml:space="preserve"> Article 72k </w:t>
            </w:r>
            <w:r w:rsidR="008A4E68" w:rsidRPr="001562B3">
              <w:rPr>
                <w:rStyle w:val="FormatvorlageInstructionsTabelleText"/>
                <w:rFonts w:ascii="Times New Roman" w:hAnsi="Times New Roman"/>
                <w:sz w:val="24"/>
              </w:rPr>
              <w:t>of Regulation (EU) No 575/2013</w:t>
            </w:r>
            <w:r w:rsidR="00D83C2E" w:rsidRPr="001562B3">
              <w:rPr>
                <w:rStyle w:val="FormatvorlageInstructionsTabelleText"/>
                <w:rFonts w:ascii="Times New Roman" w:hAnsi="Times New Roman"/>
                <w:sz w:val="24"/>
              </w:rPr>
              <w:t>.</w:t>
            </w:r>
          </w:p>
        </w:tc>
      </w:tr>
      <w:tr w:rsidR="00A63011" w:rsidRPr="001562B3" w14:paraId="1C6ED724" w14:textId="77777777" w:rsidTr="007674DE">
        <w:tc>
          <w:tcPr>
            <w:tcW w:w="1129" w:type="dxa"/>
            <w:vAlign w:val="center"/>
          </w:tcPr>
          <w:p w14:paraId="05D6280C" w14:textId="142EDD34" w:rsidR="00A63011" w:rsidRPr="001562B3" w:rsidRDefault="00A63011" w:rsidP="0083554B">
            <w:pPr>
              <w:pStyle w:val="InstructionsText"/>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7</w:t>
            </w:r>
            <w:r w:rsidRPr="001562B3">
              <w:rPr>
                <w:rStyle w:val="FormatvorlageInstructionsTabelleText"/>
                <w:rFonts w:ascii="Times New Roman" w:hAnsi="Times New Roman"/>
                <w:sz w:val="24"/>
              </w:rPr>
              <w:t>0</w:t>
            </w:r>
          </w:p>
        </w:tc>
        <w:tc>
          <w:tcPr>
            <w:tcW w:w="7620" w:type="dxa"/>
            <w:vAlign w:val="center"/>
          </w:tcPr>
          <w:p w14:paraId="3CACADFF" w14:textId="65107B69" w:rsidR="00A63011" w:rsidRPr="001562B3" w:rsidRDefault="00A63011"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liabilities items</w:t>
            </w:r>
            <w:r w:rsidR="00D83C2E" w:rsidRPr="001562B3">
              <w:rPr>
                <w:rStyle w:val="InstructionsTabelleberschrift"/>
                <w:rFonts w:ascii="Times New Roman" w:hAnsi="Times New Roman"/>
                <w:sz w:val="24"/>
              </w:rPr>
              <w:t xml:space="preserve"> before adjustments</w:t>
            </w:r>
            <w:r w:rsidRPr="001562B3">
              <w:rPr>
                <w:rStyle w:val="InstructionsTabelleberschrift"/>
                <w:rFonts w:ascii="Times New Roman" w:hAnsi="Times New Roman"/>
                <w:sz w:val="24"/>
              </w:rPr>
              <w:t xml:space="preserve"> </w:t>
            </w:r>
          </w:p>
          <w:p w14:paraId="383F53A3" w14:textId="77777777" w:rsidR="00685080" w:rsidRPr="001562B3" w:rsidRDefault="00685080"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MREL</w:t>
            </w:r>
          </w:p>
          <w:p w14:paraId="09BA6C55" w14:textId="170BCA79" w:rsidR="008E420D" w:rsidRPr="001562B3" w:rsidRDefault="00685080"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E</w:t>
            </w:r>
            <w:r w:rsidR="00D83C2E" w:rsidRPr="001562B3">
              <w:rPr>
                <w:rStyle w:val="FormatvorlageInstructionsTabelleText"/>
                <w:rFonts w:ascii="Times New Roman" w:hAnsi="Times New Roman"/>
                <w:sz w:val="24"/>
              </w:rPr>
              <w:t xml:space="preserve">ligible liabilities </w:t>
            </w:r>
            <w:r w:rsidR="00631A23" w:rsidRPr="001562B3">
              <w:rPr>
                <w:rStyle w:val="FormatvorlageInstructionsTabelleText"/>
                <w:rFonts w:ascii="Times New Roman" w:hAnsi="Times New Roman"/>
                <w:sz w:val="24"/>
              </w:rPr>
              <w:t xml:space="preserve">as defined in </w:t>
            </w:r>
            <w:del w:id="127" w:author="Author">
              <w:r w:rsidR="00631A23" w:rsidRPr="001562B3" w:rsidDel="007460C8">
                <w:rPr>
                  <w:rStyle w:val="FormatvorlageInstructionsTabelleText"/>
                  <w:rFonts w:ascii="Times New Roman" w:hAnsi="Times New Roman"/>
                  <w:sz w:val="24"/>
                </w:rPr>
                <w:delText xml:space="preserve">point (71a) of </w:delText>
              </w:r>
            </w:del>
            <w:r w:rsidR="00631A23" w:rsidRPr="001562B3">
              <w:rPr>
                <w:rStyle w:val="FormatvorlageInstructionsTabelleText"/>
                <w:rFonts w:ascii="Times New Roman" w:hAnsi="Times New Roman"/>
                <w:sz w:val="24"/>
              </w:rPr>
              <w:t>Article 2(1)</w:t>
            </w:r>
            <w:ins w:id="128"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(71a)</w:t>
              </w:r>
              <w:r w:rsidR="007460C8">
                <w:rPr>
                  <w:rStyle w:val="FormatvorlageInstructionsTabelleText"/>
                  <w:rFonts w:ascii="Times New Roman" w:hAnsi="Times New Roman"/>
                  <w:sz w:val="24"/>
                </w:rPr>
                <w:t>,</w:t>
              </w:r>
            </w:ins>
            <w:r w:rsidR="008E420D" w:rsidRPr="001562B3">
              <w:rPr>
                <w:rStyle w:val="FormatvorlageInstructionsTabelleText"/>
                <w:rFonts w:ascii="Times New Roman" w:hAnsi="Times New Roman"/>
                <w:sz w:val="24"/>
              </w:rPr>
              <w:t xml:space="preserve"> </w:t>
            </w:r>
            <w:r w:rsidR="008A4E68" w:rsidRPr="001562B3">
              <w:rPr>
                <w:rStyle w:val="FormatvorlageInstructionsTabelleText"/>
                <w:rFonts w:ascii="Times New Roman" w:hAnsi="Times New Roman"/>
                <w:sz w:val="24"/>
              </w:rPr>
              <w:t>of Directive 2014/59/EU</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776A1B"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776A1B" w:rsidRPr="001562B3">
              <w:rPr>
                <w:rStyle w:val="FormatvorlageInstructionsTabelleText"/>
                <w:rFonts w:ascii="Times New Roman" w:hAnsi="Times New Roman"/>
                <w:sz w:val="24"/>
              </w:rPr>
              <w:t>of that Directive</w:t>
            </w:r>
            <w:r w:rsidR="00014A29" w:rsidRPr="001562B3">
              <w:rPr>
                <w:rStyle w:val="FormatvorlageInstructionsTabelleText"/>
                <w:rFonts w:ascii="Times New Roman" w:hAnsi="Times New Roman"/>
                <w:sz w:val="24"/>
              </w:rPr>
              <w:t>.</w:t>
            </w:r>
            <w:ins w:id="129" w:author="Author">
              <w:r w:rsidR="00A20C64">
                <w:rPr>
                  <w:rStyle w:val="FormatvorlageInstructionsTabelleText"/>
                  <w:rFonts w:ascii="Times New Roman" w:hAnsi="Times New Roman"/>
                  <w:sz w:val="24"/>
                </w:rPr>
                <w:t xml:space="preserve"> </w:t>
              </w:r>
              <w:r w:rsidR="00A20C64" w:rsidRPr="004F2E2A">
                <w:rPr>
                  <w:rStyle w:val="FormatvorlageInstructionsTabelleText"/>
                  <w:rFonts w:ascii="Times New Roman" w:hAnsi="Times New Roman"/>
                  <w:sz w:val="24"/>
                  <w:highlight w:val="yellow"/>
                </w:rPr>
                <w:t>The amounts reported shall be amount</w:t>
              </w:r>
              <w:r w:rsidR="002952FA">
                <w:rPr>
                  <w:rStyle w:val="FormatvorlageInstructionsTabelleText"/>
                  <w:rFonts w:ascii="Times New Roman" w:hAnsi="Times New Roman"/>
                  <w:sz w:val="24"/>
                  <w:highlight w:val="yellow"/>
                </w:rPr>
                <w:t>s net</w:t>
              </w:r>
              <w:r w:rsidR="00A20C64" w:rsidRPr="004F2E2A">
                <w:rPr>
                  <w:rStyle w:val="FormatvorlageInstructionsTabelleText"/>
                  <w:rFonts w:ascii="Times New Roman" w:hAnsi="Times New Roman"/>
                  <w:sz w:val="24"/>
                  <w:highlight w:val="yellow"/>
                </w:rPr>
                <w:t xml:space="preserve"> of </w:t>
              </w:r>
              <w:r w:rsidR="00C12C29">
                <w:rPr>
                  <w:rStyle w:val="FormatvorlageInstructionsTabelleText"/>
                  <w:rFonts w:ascii="Times New Roman" w:hAnsi="Times New Roman"/>
                  <w:sz w:val="24"/>
                  <w:highlight w:val="yellow"/>
                </w:rPr>
                <w:t>unused prior permission amounts</w:t>
              </w:r>
              <w:r w:rsidR="00155C69">
                <w:rPr>
                  <w:rStyle w:val="FormatvorlageInstructionsTabelleText"/>
                  <w:rFonts w:ascii="Times New Roman" w:hAnsi="Times New Roman"/>
                  <w:sz w:val="24"/>
                  <w:highlight w:val="yellow"/>
                </w:rPr>
                <w:t>, to the extent that the permission covers eligible liabilities instruments</w:t>
              </w:r>
              <w:r w:rsidR="00A20C64" w:rsidRPr="004F2E2A">
                <w:rPr>
                  <w:rStyle w:val="FormatvorlageInstructionsTabelleText"/>
                  <w:rFonts w:ascii="Times New Roman" w:hAnsi="Times New Roman"/>
                  <w:sz w:val="24"/>
                  <w:highlight w:val="yellow"/>
                </w:rPr>
                <w:t>.</w:t>
              </w:r>
            </w:ins>
          </w:p>
          <w:p w14:paraId="69F02168" w14:textId="455490F6" w:rsidR="00685080" w:rsidRPr="001562B3" w:rsidRDefault="00685080"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03CAF6E8" w14:textId="7D55E732" w:rsidR="00181B53" w:rsidRPr="004F2E2A" w:rsidRDefault="00685080" w:rsidP="0083554B">
            <w:pPr>
              <w:pStyle w:val="InstructionsText"/>
            </w:pPr>
            <w:r w:rsidRPr="001562B3">
              <w:rPr>
                <w:rStyle w:val="FormatvorlageInstructionsTabelleText"/>
                <w:rFonts w:ascii="Times New Roman" w:hAnsi="Times New Roman"/>
                <w:sz w:val="24"/>
              </w:rPr>
              <w:t>E</w:t>
            </w:r>
            <w:r w:rsidR="00D83C2E" w:rsidRPr="001562B3">
              <w:rPr>
                <w:rStyle w:val="FormatvorlageInstructionsTabelleText"/>
                <w:rFonts w:ascii="Times New Roman" w:hAnsi="Times New Roman"/>
                <w:sz w:val="24"/>
              </w:rPr>
              <w:t xml:space="preserve">ligible liabilities which comply with all the requirements </w:t>
            </w:r>
            <w:r w:rsidR="00776A1B" w:rsidRPr="001562B3">
              <w:rPr>
                <w:rStyle w:val="FormatvorlageInstructionsTabelleText"/>
                <w:rFonts w:ascii="Times New Roman" w:hAnsi="Times New Roman"/>
                <w:sz w:val="24"/>
              </w:rPr>
              <w:t>laid down</w:t>
            </w:r>
            <w:r w:rsidR="00D83C2E" w:rsidRPr="001562B3">
              <w:rPr>
                <w:rStyle w:val="FormatvorlageInstructionsTabelleText"/>
                <w:rFonts w:ascii="Times New Roman" w:hAnsi="Times New Roman"/>
                <w:sz w:val="24"/>
              </w:rPr>
              <w:t xml:space="preserve"> in </w:t>
            </w:r>
            <w:r w:rsidR="00776A1B" w:rsidRPr="001562B3">
              <w:rPr>
                <w:rStyle w:val="FormatvorlageInstructionsTabelleText"/>
                <w:rFonts w:ascii="Times New Roman" w:hAnsi="Times New Roman"/>
                <w:sz w:val="24"/>
              </w:rPr>
              <w:t>A</w:t>
            </w:r>
            <w:r w:rsidR="00D83C2E" w:rsidRPr="001562B3">
              <w:rPr>
                <w:rStyle w:val="FormatvorlageInstructionsTabelleText"/>
                <w:rFonts w:ascii="Times New Roman" w:hAnsi="Times New Roman"/>
                <w:sz w:val="24"/>
              </w:rPr>
              <w:t>rticles 72a to 72</w:t>
            </w:r>
            <w:r w:rsidR="001E1CA1" w:rsidRPr="001562B3">
              <w:rPr>
                <w:rStyle w:val="FormatvorlageInstructionsTabelleText"/>
                <w:rFonts w:ascii="Times New Roman" w:hAnsi="Times New Roman"/>
                <w:sz w:val="24"/>
              </w:rPr>
              <w:t>d</w:t>
            </w:r>
            <w:r w:rsidR="008E420D" w:rsidRPr="001562B3">
              <w:rPr>
                <w:rStyle w:val="FormatvorlageInstructionsTabelleText"/>
                <w:rFonts w:ascii="Times New Roman" w:hAnsi="Times New Roman"/>
                <w:sz w:val="24"/>
              </w:rPr>
              <w:t xml:space="preserve"> </w:t>
            </w:r>
            <w:r w:rsidR="00776A1B" w:rsidRPr="001562B3">
              <w:rPr>
                <w:rStyle w:val="FormatvorlageInstructionsTabelleText"/>
                <w:rFonts w:ascii="Times New Roman" w:hAnsi="Times New Roman"/>
                <w:sz w:val="24"/>
              </w:rPr>
              <w:t>of Regulation (EU) No 575/2013</w:t>
            </w:r>
            <w:ins w:id="130" w:author="Author">
              <w:r w:rsidR="00A20C64">
                <w:rPr>
                  <w:rStyle w:val="FormatvorlageInstructionsTabelleText"/>
                  <w:rFonts w:ascii="Times New Roman" w:hAnsi="Times New Roman"/>
                  <w:sz w:val="24"/>
                </w:rPr>
                <w:t xml:space="preserve"> </w:t>
              </w:r>
              <w:r w:rsidR="00A20C64" w:rsidRPr="004F2E2A">
                <w:rPr>
                  <w:rStyle w:val="FormatvorlageInstructionsTabelleText"/>
                  <w:rFonts w:ascii="Times New Roman" w:hAnsi="Times New Roman"/>
                  <w:sz w:val="24"/>
                  <w:highlight w:val="yellow"/>
                </w:rPr>
                <w:t>shall be reported</w:t>
              </w:r>
            </w:ins>
            <w:r w:rsidR="00776A1B" w:rsidRPr="004F2E2A">
              <w:rPr>
                <w:rStyle w:val="FormatvorlageInstructionsTabelleText"/>
                <w:rFonts w:ascii="Times New Roman" w:hAnsi="Times New Roman"/>
                <w:sz w:val="24"/>
                <w:highlight w:val="yellow"/>
              </w:rPr>
              <w:t>.</w:t>
            </w:r>
            <w:r w:rsidR="008E420D" w:rsidRPr="004F2E2A" w:rsidDel="00E70D08">
              <w:rPr>
                <w:rStyle w:val="FormatvorlageInstructionsTabelleText"/>
                <w:rFonts w:ascii="Times New Roman" w:hAnsi="Times New Roman"/>
                <w:sz w:val="24"/>
                <w:highlight w:val="yellow"/>
              </w:rPr>
              <w:t xml:space="preserve"> </w:t>
            </w:r>
            <w:ins w:id="131" w:author="Author">
              <w:r w:rsidR="00A20C64" w:rsidRPr="004F2E2A">
                <w:rPr>
                  <w:rStyle w:val="FormatvorlageInstructionsTabelleText"/>
                  <w:rFonts w:ascii="Times New Roman" w:hAnsi="Times New Roman"/>
                  <w:sz w:val="24"/>
                  <w:highlight w:val="yellow"/>
                </w:rPr>
                <w:t>The amounts reported shall be amount</w:t>
              </w:r>
              <w:r w:rsidR="002952FA">
                <w:rPr>
                  <w:rStyle w:val="FormatvorlageInstructionsTabelleText"/>
                  <w:rFonts w:ascii="Times New Roman" w:hAnsi="Times New Roman"/>
                  <w:sz w:val="24"/>
                  <w:highlight w:val="yellow"/>
                </w:rPr>
                <w:t xml:space="preserve">s net of </w:t>
              </w:r>
              <w:r w:rsidR="008C19BD">
                <w:rPr>
                  <w:rStyle w:val="FormatvorlageInstructionsTabelleText"/>
                  <w:rFonts w:ascii="Times New Roman" w:hAnsi="Times New Roman"/>
                  <w:sz w:val="24"/>
                  <w:highlight w:val="yellow"/>
                </w:rPr>
                <w:t>holding of</w:t>
              </w:r>
              <w:r w:rsidR="00A20C64" w:rsidRPr="004F2E2A">
                <w:rPr>
                  <w:rStyle w:val="FormatvorlageInstructionsTabelleText"/>
                  <w:rFonts w:ascii="Times New Roman" w:hAnsi="Times New Roman"/>
                  <w:sz w:val="24"/>
                  <w:highlight w:val="yellow"/>
                </w:rPr>
                <w:t xml:space="preserve"> own eligible liabilities instruments</w:t>
              </w:r>
              <w:r w:rsidR="00155C69">
                <w:rPr>
                  <w:rStyle w:val="FormatvorlageInstructionsTabelleText"/>
                  <w:rFonts w:ascii="Times New Roman" w:hAnsi="Times New Roman"/>
                  <w:sz w:val="24"/>
                  <w:highlight w:val="yellow"/>
                </w:rPr>
                <w:t>,</w:t>
              </w:r>
              <w:r w:rsidR="00C12C29">
                <w:rPr>
                  <w:rStyle w:val="FormatvorlageInstructionsTabelleText"/>
                  <w:rFonts w:ascii="Times New Roman" w:hAnsi="Times New Roman"/>
                  <w:sz w:val="24"/>
                  <w:highlight w:val="yellow"/>
                </w:rPr>
                <w:t xml:space="preserve"> and net of unused prior permission amounts</w:t>
              </w:r>
              <w:r w:rsidR="00155C69">
                <w:rPr>
                  <w:rStyle w:val="FormatvorlageInstructionsTabelleText"/>
                  <w:rFonts w:ascii="Times New Roman" w:hAnsi="Times New Roman"/>
                  <w:sz w:val="24"/>
                  <w:highlight w:val="yellow"/>
                </w:rPr>
                <w:t xml:space="preserve"> to the extent that the permission covers eligible liabilities instruments</w:t>
              </w:r>
              <w:r w:rsidR="00A20C64" w:rsidRPr="004F2E2A">
                <w:rPr>
                  <w:rStyle w:val="FormatvorlageInstructionsTabelleText"/>
                  <w:rFonts w:ascii="Times New Roman" w:hAnsi="Times New Roman"/>
                  <w:sz w:val="24"/>
                  <w:highlight w:val="yellow"/>
                </w:rPr>
                <w:t>.</w:t>
              </w:r>
            </w:ins>
          </w:p>
        </w:tc>
      </w:tr>
      <w:tr w:rsidR="00EF1BBD" w:rsidRPr="001562B3" w14:paraId="03BE5FC7" w14:textId="77777777" w:rsidTr="00EF1BBD">
        <w:tc>
          <w:tcPr>
            <w:tcW w:w="1129" w:type="dxa"/>
            <w:vAlign w:val="center"/>
          </w:tcPr>
          <w:p w14:paraId="6BFA1E2F" w14:textId="3832115E" w:rsidR="00EF1BBD" w:rsidRPr="001562B3" w:rsidRDefault="00EF1BBD"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0080</w:t>
            </w:r>
          </w:p>
        </w:tc>
        <w:tc>
          <w:tcPr>
            <w:tcW w:w="7620" w:type="dxa"/>
            <w:vAlign w:val="center"/>
          </w:tcPr>
          <w:p w14:paraId="7564EC67" w14:textId="77777777" w:rsidR="00EF1BBD" w:rsidRPr="001562B3" w:rsidRDefault="00EF1BBD"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eligible liabilities considered as structurally </w:t>
            </w:r>
            <w:proofErr w:type="gramStart"/>
            <w:r w:rsidRPr="001562B3">
              <w:rPr>
                <w:rStyle w:val="InstructionsTabelleberschrift"/>
                <w:rFonts w:ascii="Times New Roman" w:hAnsi="Times New Roman"/>
                <w:sz w:val="24"/>
              </w:rPr>
              <w:t>subordinated</w:t>
            </w:r>
            <w:proofErr w:type="gramEnd"/>
            <w:r w:rsidRPr="001562B3">
              <w:rPr>
                <w:rStyle w:val="InstructionsTabelleberschrift"/>
                <w:rFonts w:ascii="Times New Roman" w:hAnsi="Times New Roman"/>
                <w:sz w:val="24"/>
              </w:rPr>
              <w:t xml:space="preserve"> </w:t>
            </w:r>
          </w:p>
          <w:p w14:paraId="3BCE2B05" w14:textId="77777777" w:rsidR="00EF1BBD" w:rsidRPr="001562B3" w:rsidRDefault="00EF1BBD"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i/>
                <w:sz w:val="24"/>
                <w:u w:val="none"/>
              </w:rPr>
              <w:t>MREL</w:t>
            </w:r>
          </w:p>
          <w:p w14:paraId="6F55458A" w14:textId="04AC4CB9" w:rsidR="00EF1BBD" w:rsidRPr="001562B3" w:rsidRDefault="00EF1BBD" w:rsidP="0083554B">
            <w:pPr>
              <w:pStyle w:val="InstructionsText"/>
              <w:rPr>
                <w:rStyle w:val="InstructionsTabelleberschrift"/>
                <w:rFonts w:ascii="Times New Roman" w:hAnsi="Times New Roman"/>
                <w:sz w:val="24"/>
                <w:u w:val="none"/>
              </w:rPr>
            </w:pPr>
            <w:r w:rsidRPr="001562B3">
              <w:rPr>
                <w:rStyle w:val="InstructionsTabelleberschrift"/>
                <w:rFonts w:ascii="Times New Roman" w:hAnsi="Times New Roman"/>
                <w:b w:val="0"/>
                <w:sz w:val="24"/>
                <w:u w:val="none"/>
              </w:rPr>
              <w:t xml:space="preserve">Liabilities that comply with the conditions </w:t>
            </w:r>
            <w:r w:rsidR="009A208E" w:rsidRPr="001562B3">
              <w:rPr>
                <w:rStyle w:val="InstructionsTabelleberschrift"/>
                <w:rFonts w:ascii="Times New Roman" w:hAnsi="Times New Roman"/>
                <w:b w:val="0"/>
                <w:sz w:val="24"/>
                <w:u w:val="none"/>
              </w:rPr>
              <w:t>laid down</w:t>
            </w:r>
            <w:r w:rsidRPr="001562B3">
              <w:rPr>
                <w:rStyle w:val="InstructionsTabelleberschrift"/>
                <w:rFonts w:ascii="Times New Roman" w:hAnsi="Times New Roman"/>
                <w:b w:val="0"/>
                <w:sz w:val="24"/>
                <w:u w:val="none"/>
              </w:rPr>
              <w:t xml:space="preserve"> in Article 45b </w:t>
            </w:r>
            <w:r w:rsidR="009A208E" w:rsidRPr="001562B3">
              <w:rPr>
                <w:rStyle w:val="FormatvorlageInstructionsTabelleText"/>
                <w:rFonts w:ascii="Times New Roman" w:hAnsi="Times New Roman"/>
                <w:sz w:val="24"/>
              </w:rPr>
              <w:t>of Directive 2014/59/EU</w:t>
            </w:r>
            <w:r w:rsidRPr="001562B3">
              <w:rPr>
                <w:rStyle w:val="InstructionsTabelleberschrift"/>
                <w:rFonts w:ascii="Times New Roman" w:hAnsi="Times New Roman"/>
                <w:b w:val="0"/>
                <w:sz w:val="24"/>
                <w:u w:val="none"/>
              </w:rPr>
              <w:t xml:space="preserve"> </w:t>
            </w:r>
            <w:r w:rsidR="0049555B" w:rsidRPr="001562B3">
              <w:rPr>
                <w:rStyle w:val="InstructionsTabelleberschrift"/>
                <w:rFonts w:ascii="Times New Roman" w:hAnsi="Times New Roman"/>
                <w:b w:val="0"/>
                <w:sz w:val="24"/>
                <w:u w:val="none"/>
              </w:rPr>
              <w:t xml:space="preserve">because they </w:t>
            </w:r>
            <w:r w:rsidRPr="001562B3">
              <w:rPr>
                <w:rStyle w:val="InstructionsTabelleberschrift"/>
                <w:rFonts w:ascii="Times New Roman" w:hAnsi="Times New Roman"/>
                <w:b w:val="0"/>
                <w:sz w:val="24"/>
                <w:u w:val="none"/>
              </w:rPr>
              <w:t xml:space="preserve">are issued by a resolution entity that is a holding company and </w:t>
            </w:r>
            <w:r w:rsidR="0049555B" w:rsidRPr="001562B3">
              <w:rPr>
                <w:rStyle w:val="InstructionsTabelleberschrift"/>
                <w:rFonts w:ascii="Times New Roman" w:hAnsi="Times New Roman"/>
                <w:b w:val="0"/>
                <w:sz w:val="24"/>
                <w:u w:val="none"/>
              </w:rPr>
              <w:t>because there are no excluded liabilities as referred to in</w:t>
            </w:r>
            <w:r w:rsidRPr="001562B3">
              <w:rPr>
                <w:rStyle w:val="InstructionsTabelleberschrift"/>
                <w:rFonts w:ascii="Times New Roman" w:hAnsi="Times New Roman"/>
                <w:b w:val="0"/>
                <w:sz w:val="24"/>
                <w:u w:val="none"/>
              </w:rPr>
              <w:t xml:space="preserve"> Article 72</w:t>
            </w:r>
            <w:proofErr w:type="gramStart"/>
            <w:r w:rsidRPr="001562B3">
              <w:rPr>
                <w:rStyle w:val="InstructionsTabelleberschrift"/>
                <w:rFonts w:ascii="Times New Roman" w:hAnsi="Times New Roman"/>
                <w:b w:val="0"/>
                <w:sz w:val="24"/>
                <w:u w:val="none"/>
              </w:rPr>
              <w:t>a(</w:t>
            </w:r>
            <w:proofErr w:type="gramEnd"/>
            <w:r w:rsidRPr="001562B3">
              <w:rPr>
                <w:rStyle w:val="InstructionsTabelleberschrift"/>
                <w:rFonts w:ascii="Times New Roman" w:hAnsi="Times New Roman"/>
                <w:b w:val="0"/>
                <w:sz w:val="24"/>
                <w:u w:val="none"/>
              </w:rPr>
              <w:t xml:space="preserve">2) </w:t>
            </w:r>
            <w:r w:rsidR="006D0B3A" w:rsidRPr="001562B3">
              <w:rPr>
                <w:rStyle w:val="InstructionsTabelleberschrift"/>
                <w:rFonts w:ascii="Times New Roman" w:hAnsi="Times New Roman"/>
                <w:b w:val="0"/>
                <w:sz w:val="24"/>
                <w:u w:val="none"/>
              </w:rPr>
              <w:t>of Regulation (EU) No 575/2013</w:t>
            </w:r>
            <w:r w:rsidRPr="001562B3">
              <w:rPr>
                <w:rStyle w:val="InstructionsTabelleberschrift"/>
                <w:rFonts w:ascii="Times New Roman" w:hAnsi="Times New Roman"/>
                <w:b w:val="0"/>
                <w:sz w:val="24"/>
                <w:u w:val="none"/>
              </w:rPr>
              <w:t xml:space="preserve"> that rank </w:t>
            </w:r>
            <w:proofErr w:type="spellStart"/>
            <w:r w:rsidRPr="001562B3">
              <w:rPr>
                <w:rStyle w:val="InstructionsTabelleberschrift"/>
                <w:rFonts w:ascii="Times New Roman" w:hAnsi="Times New Roman"/>
                <w:b w:val="0"/>
                <w:i/>
                <w:sz w:val="24"/>
                <w:u w:val="none"/>
              </w:rPr>
              <w:t>pari</w:t>
            </w:r>
            <w:proofErr w:type="spellEnd"/>
            <w:r w:rsidRPr="001562B3">
              <w:rPr>
                <w:rStyle w:val="InstructionsTabelleberschrift"/>
                <w:rFonts w:ascii="Times New Roman" w:hAnsi="Times New Roman"/>
                <w:b w:val="0"/>
                <w:i/>
                <w:sz w:val="24"/>
                <w:u w:val="none"/>
              </w:rPr>
              <w:t xml:space="preserve"> passu</w:t>
            </w:r>
            <w:r w:rsidRPr="001562B3">
              <w:rPr>
                <w:rStyle w:val="InstructionsTabelleberschrift"/>
                <w:rFonts w:ascii="Times New Roman" w:hAnsi="Times New Roman"/>
                <w:b w:val="0"/>
                <w:sz w:val="24"/>
                <w:u w:val="none"/>
              </w:rPr>
              <w:t xml:space="preserve"> or junior to eligible liabilities instruments.</w:t>
            </w:r>
          </w:p>
          <w:p w14:paraId="1A629DBA" w14:textId="0DE8803D" w:rsidR="00014A29" w:rsidRPr="001562B3" w:rsidRDefault="00014A2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6D0B3A"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55 </w:t>
            </w:r>
            <w:r w:rsidR="006D0B3A" w:rsidRPr="001562B3">
              <w:rPr>
                <w:rStyle w:val="FormatvorlageInstructionsTabelleText"/>
                <w:rFonts w:ascii="Times New Roman" w:hAnsi="Times New Roman"/>
                <w:sz w:val="24"/>
              </w:rPr>
              <w:t>of Directive 2014/59/EU</w:t>
            </w:r>
            <w:r w:rsidRPr="001562B3">
              <w:rPr>
                <w:rStyle w:val="FormatvorlageInstructionsTabelleText"/>
                <w:rFonts w:ascii="Times New Roman" w:hAnsi="Times New Roman"/>
                <w:sz w:val="24"/>
              </w:rPr>
              <w:t>.</w:t>
            </w:r>
          </w:p>
          <w:p w14:paraId="57F8A551" w14:textId="371D79D0" w:rsidR="00EF1BBD" w:rsidRDefault="00EF1BBD" w:rsidP="0083554B">
            <w:pPr>
              <w:pStyle w:val="InstructionsText"/>
              <w:rPr>
                <w:ins w:id="132"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This row shall also include eligible liabilities that qualify as a result of the grandfathering </w:t>
            </w:r>
            <w:r w:rsidR="006D0B3A" w:rsidRPr="001562B3">
              <w:rPr>
                <w:rStyle w:val="FormatvorlageInstructionsTabelleText"/>
                <w:rFonts w:ascii="Times New Roman" w:hAnsi="Times New Roman"/>
                <w:sz w:val="24"/>
              </w:rPr>
              <w:t>in accordance with</w:t>
            </w:r>
            <w:r w:rsidRPr="001562B3">
              <w:rPr>
                <w:rStyle w:val="FormatvorlageInstructionsTabelleText"/>
                <w:rFonts w:ascii="Times New Roman" w:hAnsi="Times New Roman"/>
                <w:sz w:val="24"/>
              </w:rPr>
              <w:t xml:space="preserve"> Article 494</w:t>
            </w:r>
            <w:proofErr w:type="gramStart"/>
            <w:r w:rsidRPr="001562B3">
              <w:rPr>
                <w:rStyle w:val="FormatvorlageInstructionsTabelleText"/>
                <w:rFonts w:ascii="Times New Roman" w:hAnsi="Times New Roman"/>
                <w:sz w:val="24"/>
              </w:rPr>
              <w:t>b(</w:t>
            </w:r>
            <w:proofErr w:type="gramEnd"/>
            <w:r w:rsidRPr="001562B3">
              <w:rPr>
                <w:rStyle w:val="FormatvorlageInstructionsTabelleText"/>
                <w:rFonts w:ascii="Times New Roman" w:hAnsi="Times New Roman"/>
                <w:sz w:val="24"/>
              </w:rPr>
              <w:t xml:space="preserve">3) </w:t>
            </w:r>
            <w:r w:rsidR="006D0B3A" w:rsidRPr="001562B3">
              <w:rPr>
                <w:rStyle w:val="FormatvorlageInstructionsTabelleText"/>
                <w:rFonts w:ascii="Times New Roman" w:hAnsi="Times New Roman"/>
                <w:sz w:val="24"/>
              </w:rPr>
              <w:t>of Regulation (EU) No 575/2013</w:t>
            </w:r>
            <w:r w:rsidRPr="001562B3">
              <w:rPr>
                <w:rStyle w:val="FormatvorlageInstructionsTabelleText"/>
                <w:rFonts w:ascii="Times New Roman" w:hAnsi="Times New Roman"/>
                <w:sz w:val="24"/>
              </w:rPr>
              <w:t>.</w:t>
            </w:r>
          </w:p>
          <w:p w14:paraId="796DDC04" w14:textId="1DBD8371" w:rsidR="006A42FC" w:rsidRPr="00CD6306" w:rsidRDefault="006A42FC" w:rsidP="0083554B">
            <w:pPr>
              <w:pStyle w:val="InstructionsText"/>
              <w:rPr>
                <w:rStyle w:val="InstructionsTabelleberschrift"/>
                <w:rFonts w:ascii="Times New Roman" w:hAnsi="Times New Roman"/>
                <w:b w:val="0"/>
                <w:sz w:val="24"/>
                <w:highlight w:val="yellow"/>
                <w:u w:val="none"/>
                <w:lang w:eastAsia="en-US"/>
              </w:rPr>
            </w:pPr>
            <w:ins w:id="133" w:author="Author">
              <w:r w:rsidRPr="00DC1D6A">
                <w:rPr>
                  <w:rStyle w:val="FormatvorlageInstructionsTabelleText"/>
                  <w:rFonts w:ascii="Times New Roman" w:hAnsi="Times New Roman"/>
                  <w:sz w:val="24"/>
                  <w:highlight w:val="yellow"/>
                </w:rPr>
                <w:t xml:space="preserve">The amounts reported shall be the amounts net of </w:t>
              </w:r>
              <w:r w:rsidRPr="006A42FC">
                <w:rPr>
                  <w:rStyle w:val="FormatvorlageInstructionsTabelleText"/>
                  <w:rFonts w:ascii="Times New Roman" w:hAnsi="Times New Roman"/>
                  <w:sz w:val="24"/>
                  <w:highlight w:val="yellow"/>
                </w:rPr>
                <w:t xml:space="preserve">unused prior </w:t>
              </w:r>
              <w:r w:rsidRPr="00CD6306">
                <w:rPr>
                  <w:rStyle w:val="InstructionsTabelleberschrift"/>
                  <w:rFonts w:ascii="Times New Roman" w:hAnsi="Times New Roman"/>
                  <w:b w:val="0"/>
                  <w:sz w:val="24"/>
                  <w:highlight w:val="yellow"/>
                  <w:u w:val="none"/>
                  <w:lang w:eastAsia="en-US"/>
                </w:rPr>
                <w:t>permission</w:t>
              </w:r>
              <w:r w:rsidRPr="006A42FC">
                <w:rPr>
                  <w:rStyle w:val="FormatvorlageInstructionsTabelleText"/>
                  <w:rFonts w:ascii="Times New Roman" w:hAnsi="Times New Roman"/>
                  <w:sz w:val="24"/>
                  <w:highlight w:val="yellow"/>
                </w:rPr>
                <w:t xml:space="preserve"> amounts, to the extent that the prior permission covers eligible liabilities instruments </w:t>
              </w:r>
              <w:r w:rsidRPr="00CD6306">
                <w:rPr>
                  <w:rStyle w:val="FormatvorlageInstructionsTabelleText"/>
                  <w:rFonts w:ascii="Times New Roman" w:hAnsi="Times New Roman"/>
                  <w:sz w:val="24"/>
                  <w:highlight w:val="yellow"/>
                  <w:lang w:eastAsia="en-US"/>
                </w:rPr>
                <w:t>that meet the criteria specified in the first three subparagraphs.</w:t>
              </w:r>
            </w:ins>
          </w:p>
          <w:p w14:paraId="4F393620" w14:textId="77777777" w:rsidR="00EF1BBD" w:rsidRPr="001562B3" w:rsidRDefault="00EF1BBD" w:rsidP="0083554B">
            <w:pPr>
              <w:pStyle w:val="InstructionsText"/>
              <w:rPr>
                <w:rStyle w:val="InstructionsTabelleberschrift"/>
                <w:rFonts w:ascii="Times New Roman" w:hAnsi="Times New Roman"/>
                <w:sz w:val="24"/>
                <w:u w:val="none"/>
              </w:rPr>
            </w:pPr>
            <w:r w:rsidRPr="001562B3">
              <w:rPr>
                <w:rStyle w:val="InstructionsTabelleberschrift"/>
                <w:rFonts w:ascii="Times New Roman" w:hAnsi="Times New Roman"/>
                <w:b w:val="0"/>
                <w:i/>
                <w:sz w:val="24"/>
                <w:u w:val="none"/>
              </w:rPr>
              <w:t>TLAC</w:t>
            </w:r>
          </w:p>
          <w:p w14:paraId="60DE397F" w14:textId="6AEF8E6E" w:rsidR="00EF1BBD" w:rsidRPr="001562B3" w:rsidRDefault="00EF1BBD"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Liabilities </w:t>
            </w:r>
            <w:r w:rsidR="000D5E51" w:rsidRPr="001562B3">
              <w:rPr>
                <w:rStyle w:val="FormatvorlageInstructionsTabelleText"/>
                <w:rFonts w:ascii="Times New Roman" w:hAnsi="Times New Roman"/>
                <w:sz w:val="24"/>
              </w:rPr>
              <w:t>that</w:t>
            </w:r>
            <w:r w:rsidR="006921A5" w:rsidRPr="001562B3">
              <w:rPr>
                <w:rStyle w:val="FormatvorlageInstructionsTabelleText"/>
                <w:rFonts w:ascii="Times New Roman" w:hAnsi="Times New Roman"/>
                <w:sz w:val="24"/>
              </w:rPr>
              <w:t>:</w:t>
            </w:r>
          </w:p>
          <w:p w14:paraId="4850AF1A" w14:textId="71B0B98B" w:rsidR="00EF1BBD" w:rsidRPr="001562B3" w:rsidRDefault="006921A5"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 </w:t>
            </w:r>
            <w:r w:rsidR="00EF1BBD" w:rsidRPr="001562B3">
              <w:rPr>
                <w:rStyle w:val="FormatvorlageInstructionsTabelleText"/>
                <w:rFonts w:ascii="Times New Roman" w:hAnsi="Times New Roman"/>
                <w:sz w:val="24"/>
              </w:rPr>
              <w:t xml:space="preserve">comply with the requirements </w:t>
            </w:r>
            <w:r w:rsidRPr="001562B3">
              <w:rPr>
                <w:rStyle w:val="FormatvorlageInstructionsTabelleText"/>
                <w:rFonts w:ascii="Times New Roman" w:hAnsi="Times New Roman"/>
                <w:sz w:val="24"/>
              </w:rPr>
              <w:t>laid down</w:t>
            </w:r>
            <w:r w:rsidR="00EF1BBD" w:rsidRPr="001562B3">
              <w:rPr>
                <w:rStyle w:val="FormatvorlageInstructionsTabelleText"/>
                <w:rFonts w:ascii="Times New Roman" w:hAnsi="Times New Roman"/>
                <w:sz w:val="24"/>
              </w:rPr>
              <w:t xml:space="preserve"> in Articles 72a to 72d </w:t>
            </w:r>
            <w:r w:rsidRPr="001562B3">
              <w:rPr>
                <w:rStyle w:val="FormatvorlageInstructionsTabelleText"/>
                <w:rFonts w:ascii="Times New Roman" w:hAnsi="Times New Roman"/>
                <w:sz w:val="24"/>
              </w:rPr>
              <w:t>of Regulation (EU) No 575/2013</w:t>
            </w:r>
            <w:r w:rsidR="00EF1BBD" w:rsidRPr="001562B3">
              <w:rPr>
                <w:rStyle w:val="FormatvorlageInstructionsTabelleText"/>
                <w:rFonts w:ascii="Times New Roman" w:hAnsi="Times New Roman"/>
                <w:sz w:val="24"/>
              </w:rPr>
              <w:t xml:space="preserve">, and in particular </w:t>
            </w:r>
            <w:r w:rsidRPr="001562B3">
              <w:rPr>
                <w:rStyle w:val="FormatvorlageInstructionsTabelleText"/>
                <w:rFonts w:ascii="Times New Roman" w:hAnsi="Times New Roman"/>
                <w:sz w:val="24"/>
              </w:rPr>
              <w:t>the requirement laid down in</w:t>
            </w:r>
            <w:r w:rsidR="00EF1BBD" w:rsidRPr="001562B3">
              <w:rPr>
                <w:rStyle w:val="FormatvorlageInstructionsTabelleText"/>
                <w:rFonts w:ascii="Times New Roman" w:hAnsi="Times New Roman"/>
                <w:sz w:val="24"/>
              </w:rPr>
              <w:t xml:space="preserve"> </w:t>
            </w:r>
            <w:del w:id="134" w:author="Author">
              <w:r w:rsidR="00EF1BBD" w:rsidRPr="001562B3" w:rsidDel="007460C8">
                <w:rPr>
                  <w:rStyle w:val="FormatvorlageInstructionsTabelleText"/>
                  <w:rFonts w:ascii="Times New Roman" w:hAnsi="Times New Roman"/>
                  <w:sz w:val="24"/>
                </w:rPr>
                <w:delText xml:space="preserve">point (d) (iii) of </w:delText>
              </w:r>
            </w:del>
            <w:r w:rsidR="00EF1BBD" w:rsidRPr="001562B3">
              <w:rPr>
                <w:rStyle w:val="FormatvorlageInstructionsTabelleText"/>
                <w:rFonts w:ascii="Times New Roman" w:hAnsi="Times New Roman"/>
                <w:sz w:val="24"/>
              </w:rPr>
              <w:t>Article 72b(2)</w:t>
            </w:r>
            <w:ins w:id="135"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(d)(iii)</w:t>
              </w:r>
              <w:r w:rsidR="007460C8">
                <w:rPr>
                  <w:rStyle w:val="FormatvorlageInstructionsTabelleText"/>
                  <w:rFonts w:ascii="Times New Roman" w:hAnsi="Times New Roman"/>
                  <w:sz w:val="24"/>
                </w:rPr>
                <w:t>,</w:t>
              </w:r>
            </w:ins>
            <w:r w:rsidR="00EF1BBD"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of that Regulation</w:t>
            </w:r>
            <w:r w:rsidR="0049555B" w:rsidRPr="001562B3">
              <w:rPr>
                <w:rStyle w:val="FormatvorlageInstructionsTabelleText"/>
                <w:rFonts w:ascii="Times New Roman" w:hAnsi="Times New Roman"/>
                <w:sz w:val="24"/>
              </w:rPr>
              <w:t xml:space="preserve">, but not the </w:t>
            </w:r>
            <w:r w:rsidRPr="001562B3">
              <w:rPr>
                <w:rStyle w:val="FormatvorlageInstructionsTabelleText"/>
                <w:rFonts w:ascii="Times New Roman" w:hAnsi="Times New Roman"/>
                <w:sz w:val="24"/>
              </w:rPr>
              <w:t>requirements laid down in</w:t>
            </w:r>
            <w:r w:rsidR="0049555B" w:rsidRPr="001562B3">
              <w:rPr>
                <w:rStyle w:val="FormatvorlageInstructionsTabelleText"/>
                <w:rFonts w:ascii="Times New Roman" w:hAnsi="Times New Roman"/>
                <w:sz w:val="24"/>
              </w:rPr>
              <w:t xml:space="preserve"> points (d)</w:t>
            </w:r>
            <w:del w:id="136" w:author="Author">
              <w:r w:rsidR="0049555B" w:rsidRPr="001562B3" w:rsidDel="007460C8">
                <w:rPr>
                  <w:rStyle w:val="FormatvorlageInstructionsTabelleText"/>
                  <w:rFonts w:ascii="Times New Roman" w:hAnsi="Times New Roman"/>
                  <w:sz w:val="24"/>
                </w:rPr>
                <w:delText xml:space="preserve"> </w:delText>
              </w:r>
            </w:del>
            <w:r w:rsidR="0049555B" w:rsidRPr="001562B3">
              <w:rPr>
                <w:rStyle w:val="FormatvorlageInstructionsTabelleText"/>
                <w:rFonts w:ascii="Times New Roman" w:hAnsi="Times New Roman"/>
                <w:sz w:val="24"/>
              </w:rPr>
              <w:t xml:space="preserve">(i) or </w:t>
            </w:r>
            <w:ins w:id="137" w:author="Author">
              <w:r w:rsidR="007460C8">
                <w:rPr>
                  <w:rStyle w:val="FormatvorlageInstructionsTabelleText"/>
                  <w:rFonts w:ascii="Times New Roman" w:hAnsi="Times New Roman"/>
                  <w:sz w:val="24"/>
                </w:rPr>
                <w:t>(d)</w:t>
              </w:r>
            </w:ins>
            <w:r w:rsidR="0049555B" w:rsidRPr="001562B3">
              <w:rPr>
                <w:rStyle w:val="FormatvorlageInstructionsTabelleText"/>
                <w:rFonts w:ascii="Times New Roman" w:hAnsi="Times New Roman"/>
                <w:sz w:val="24"/>
              </w:rPr>
              <w:t>(ii) of that paragraph,</w:t>
            </w:r>
            <w:r w:rsidR="00EF1BBD" w:rsidRPr="001562B3">
              <w:rPr>
                <w:rStyle w:val="FormatvorlageInstructionsTabelleText"/>
                <w:rFonts w:ascii="Times New Roman" w:hAnsi="Times New Roman"/>
                <w:sz w:val="24"/>
              </w:rPr>
              <w:t xml:space="preserve"> or</w:t>
            </w:r>
          </w:p>
          <w:p w14:paraId="5A5A5CD9" w14:textId="73BC421F" w:rsidR="00EF1BBD" w:rsidRPr="001562B3" w:rsidRDefault="006921A5" w:rsidP="0083554B">
            <w:pPr>
              <w:pStyle w:val="InstructionsText"/>
              <w:rPr>
                <w:rStyle w:val="FormatvorlageInstructionsTabelleText"/>
                <w:rFonts w:ascii="Times New Roman" w:hAnsi="Times New Roman"/>
                <w:b/>
                <w:sz w:val="24"/>
                <w:u w:val="single"/>
              </w:rPr>
            </w:pPr>
            <w:r w:rsidRPr="001562B3">
              <w:rPr>
                <w:rStyle w:val="FormatvorlageInstructionsTabelleText"/>
                <w:rFonts w:ascii="Times New Roman" w:hAnsi="Times New Roman"/>
                <w:sz w:val="24"/>
              </w:rPr>
              <w:t>(b) that</w:t>
            </w:r>
            <w:r w:rsidR="00EF1BBD" w:rsidRPr="001562B3">
              <w:rPr>
                <w:rStyle w:val="FormatvorlageInstructionsTabelleText"/>
                <w:rFonts w:ascii="Times New Roman" w:hAnsi="Times New Roman"/>
                <w:sz w:val="24"/>
              </w:rPr>
              <w:t xml:space="preserve"> comply with the requirements </w:t>
            </w:r>
            <w:r w:rsidRPr="001562B3">
              <w:rPr>
                <w:rStyle w:val="FormatvorlageInstructionsTabelleText"/>
                <w:rFonts w:ascii="Times New Roman" w:hAnsi="Times New Roman"/>
                <w:sz w:val="24"/>
              </w:rPr>
              <w:t>laid down</w:t>
            </w:r>
            <w:r w:rsidR="00EF1BBD" w:rsidRPr="001562B3">
              <w:rPr>
                <w:rStyle w:val="FormatvorlageInstructionsTabelleText"/>
                <w:rFonts w:ascii="Times New Roman" w:hAnsi="Times New Roman"/>
                <w:sz w:val="24"/>
              </w:rPr>
              <w:t xml:space="preserve"> in Articles 72a to 72d</w:t>
            </w:r>
            <w:r w:rsidRPr="001562B3">
              <w:t xml:space="preserve"> </w:t>
            </w:r>
            <w:r w:rsidRPr="001562B3">
              <w:rPr>
                <w:rStyle w:val="FormatvorlageInstructionsTabelleText"/>
                <w:rFonts w:ascii="Times New Roman" w:hAnsi="Times New Roman"/>
                <w:sz w:val="24"/>
              </w:rPr>
              <w:t>of Regulation (EU) No 575/2013</w:t>
            </w:r>
            <w:r w:rsidR="00EF1BBD" w:rsidRPr="001562B3">
              <w:rPr>
                <w:rStyle w:val="FormatvorlageInstructionsTabelleText"/>
                <w:rFonts w:ascii="Times New Roman" w:hAnsi="Times New Roman"/>
                <w:sz w:val="24"/>
              </w:rPr>
              <w:t xml:space="preserve">, except for </w:t>
            </w:r>
            <w:del w:id="138" w:author="Author">
              <w:r w:rsidR="00EF1BBD" w:rsidRPr="001562B3" w:rsidDel="007460C8">
                <w:rPr>
                  <w:rStyle w:val="FormatvorlageInstructionsTabelleText"/>
                  <w:rFonts w:ascii="Times New Roman" w:hAnsi="Times New Roman"/>
                  <w:sz w:val="24"/>
                </w:rPr>
                <w:delText xml:space="preserve">point (d) of </w:delText>
              </w:r>
            </w:del>
            <w:r w:rsidR="00EF1BBD" w:rsidRPr="001562B3">
              <w:rPr>
                <w:rStyle w:val="FormatvorlageInstructionsTabelleText"/>
                <w:rFonts w:ascii="Times New Roman" w:hAnsi="Times New Roman"/>
                <w:sz w:val="24"/>
              </w:rPr>
              <w:t>Article 72</w:t>
            </w:r>
            <w:proofErr w:type="gramStart"/>
            <w:r w:rsidR="00EF1BBD" w:rsidRPr="001562B3">
              <w:rPr>
                <w:rStyle w:val="FormatvorlageInstructionsTabelleText"/>
                <w:rFonts w:ascii="Times New Roman" w:hAnsi="Times New Roman"/>
                <w:sz w:val="24"/>
              </w:rPr>
              <w:t>b(</w:t>
            </w:r>
            <w:proofErr w:type="gramEnd"/>
            <w:r w:rsidR="00EF1BBD" w:rsidRPr="001562B3">
              <w:rPr>
                <w:rStyle w:val="FormatvorlageInstructionsTabelleText"/>
                <w:rFonts w:ascii="Times New Roman" w:hAnsi="Times New Roman"/>
                <w:sz w:val="24"/>
              </w:rPr>
              <w:t>2)</w:t>
            </w:r>
            <w:ins w:id="139"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(d)</w:t>
              </w:r>
              <w:r w:rsidR="007460C8">
                <w:rPr>
                  <w:rStyle w:val="FormatvorlageInstructionsTabelleText"/>
                  <w:rFonts w:ascii="Times New Roman" w:hAnsi="Times New Roman"/>
                  <w:sz w:val="24"/>
                </w:rPr>
                <w:t>,</w:t>
              </w:r>
            </w:ins>
            <w:r w:rsidR="00EF1BBD"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of that Regulation</w:t>
            </w:r>
            <w:r w:rsidR="00EF1BBD" w:rsidRPr="001562B3">
              <w:rPr>
                <w:rStyle w:val="FormatvorlageInstructionsTabelleText"/>
                <w:rFonts w:ascii="Times New Roman" w:hAnsi="Times New Roman"/>
                <w:sz w:val="24"/>
              </w:rPr>
              <w:t xml:space="preserve">, and </w:t>
            </w:r>
            <w:r w:rsidRPr="001562B3">
              <w:rPr>
                <w:rStyle w:val="FormatvorlageInstructionsTabelleText"/>
                <w:rFonts w:ascii="Times New Roman" w:hAnsi="Times New Roman"/>
                <w:sz w:val="24"/>
              </w:rPr>
              <w:t>that</w:t>
            </w:r>
            <w:r w:rsidR="00EF1BBD" w:rsidRPr="001562B3">
              <w:rPr>
                <w:rStyle w:val="FormatvorlageInstructionsTabelleText"/>
                <w:rFonts w:ascii="Times New Roman" w:hAnsi="Times New Roman"/>
                <w:sz w:val="24"/>
              </w:rPr>
              <w:t xml:space="preserve"> are permitted to qualify as eligible liabilities instruments </w:t>
            </w:r>
            <w:r w:rsidR="000D5E51" w:rsidRPr="001562B3">
              <w:rPr>
                <w:rStyle w:val="FormatvorlageInstructionsTabelleText"/>
                <w:rFonts w:ascii="Times New Roman" w:hAnsi="Times New Roman"/>
                <w:sz w:val="24"/>
              </w:rPr>
              <w:t>by resolution authorities in accordance with</w:t>
            </w:r>
            <w:r w:rsidR="00EF1BBD" w:rsidRPr="001562B3">
              <w:rPr>
                <w:rStyle w:val="FormatvorlageInstructionsTabelleText"/>
                <w:rFonts w:ascii="Times New Roman" w:hAnsi="Times New Roman"/>
                <w:sz w:val="24"/>
              </w:rPr>
              <w:t xml:space="preserve"> Article 72b(4) </w:t>
            </w:r>
            <w:r w:rsidR="000D5E51" w:rsidRPr="001562B3">
              <w:rPr>
                <w:rStyle w:val="FormatvorlageInstructionsTabelleText"/>
                <w:rFonts w:ascii="Times New Roman" w:hAnsi="Times New Roman"/>
                <w:sz w:val="24"/>
              </w:rPr>
              <w:t>of that Regulation</w:t>
            </w:r>
            <w:r w:rsidR="00EF1BBD" w:rsidRPr="001562B3">
              <w:rPr>
                <w:rStyle w:val="FormatvorlageInstructionsTabelleText"/>
                <w:rFonts w:ascii="Times New Roman" w:hAnsi="Times New Roman"/>
                <w:sz w:val="24"/>
              </w:rPr>
              <w:t xml:space="preserve">. </w:t>
            </w:r>
          </w:p>
          <w:p w14:paraId="5835FC6E" w14:textId="77777777" w:rsidR="00EF1BBD" w:rsidRDefault="00EF1BBD" w:rsidP="0083554B">
            <w:pPr>
              <w:pStyle w:val="InstructionsText"/>
              <w:rPr>
                <w:ins w:id="140"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This row shall also include eligible liabilities that qualify as a result of the grandfathering </w:t>
            </w:r>
            <w:r w:rsidR="009F6790" w:rsidRPr="001562B3">
              <w:rPr>
                <w:rStyle w:val="FormatvorlageInstructionsTabelleText"/>
                <w:rFonts w:ascii="Times New Roman" w:hAnsi="Times New Roman"/>
                <w:sz w:val="24"/>
              </w:rPr>
              <w:t>in accordance with</w:t>
            </w:r>
            <w:r w:rsidRPr="001562B3">
              <w:rPr>
                <w:rStyle w:val="FormatvorlageInstructionsTabelleText"/>
                <w:rFonts w:ascii="Times New Roman" w:hAnsi="Times New Roman"/>
                <w:sz w:val="24"/>
              </w:rPr>
              <w:t xml:space="preserve"> Article 494</w:t>
            </w:r>
            <w:proofErr w:type="gramStart"/>
            <w:r w:rsidRPr="001562B3">
              <w:rPr>
                <w:rStyle w:val="FormatvorlageInstructionsTabelleText"/>
                <w:rFonts w:ascii="Times New Roman" w:hAnsi="Times New Roman"/>
                <w:sz w:val="24"/>
              </w:rPr>
              <w:t>b(</w:t>
            </w:r>
            <w:proofErr w:type="gramEnd"/>
            <w:r w:rsidRPr="001562B3">
              <w:rPr>
                <w:rStyle w:val="FormatvorlageInstructionsTabelleText"/>
                <w:rFonts w:ascii="Times New Roman" w:hAnsi="Times New Roman"/>
                <w:sz w:val="24"/>
              </w:rPr>
              <w:t xml:space="preserve">3) </w:t>
            </w:r>
            <w:r w:rsidR="009F6790" w:rsidRPr="001562B3">
              <w:rPr>
                <w:rStyle w:val="FormatvorlageInstructionsTabelleText"/>
                <w:rFonts w:ascii="Times New Roman" w:hAnsi="Times New Roman"/>
                <w:sz w:val="24"/>
              </w:rPr>
              <w:t>of Regulation (EU) No 575/2013</w:t>
            </w:r>
            <w:r w:rsidRPr="001562B3">
              <w:rPr>
                <w:rStyle w:val="FormatvorlageInstructionsTabelleText"/>
                <w:rFonts w:ascii="Times New Roman" w:hAnsi="Times New Roman"/>
                <w:sz w:val="24"/>
              </w:rPr>
              <w:t>.</w:t>
            </w:r>
          </w:p>
          <w:p w14:paraId="57A8D9F5" w14:textId="319BEC33" w:rsidR="006A42FC" w:rsidRPr="00672C9C" w:rsidRDefault="006A42FC" w:rsidP="00672C9C">
            <w:pPr>
              <w:rPr>
                <w:rStyle w:val="InstructionsTabelleberschrift"/>
                <w:rFonts w:ascii="Times New Roman" w:hAnsi="Times New Roman"/>
                <w:b w:val="0"/>
                <w:sz w:val="24"/>
                <w:highlight w:val="yellow"/>
                <w:u w:val="none"/>
              </w:rPr>
            </w:pPr>
            <w:ins w:id="141" w:author="Author">
              <w:r w:rsidRPr="00DC1D6A">
                <w:rPr>
                  <w:rStyle w:val="FormatvorlageInstructionsTabelleText"/>
                  <w:rFonts w:ascii="Times New Roman" w:hAnsi="Times New Roman"/>
                  <w:sz w:val="24"/>
                  <w:highlight w:val="yellow"/>
                </w:rPr>
                <w:lastRenderedPageBreak/>
                <w:t xml:space="preserve">The amounts reported shall be the amounts net of </w:t>
              </w:r>
              <w:r w:rsidRPr="006A42FC">
                <w:rPr>
                  <w:rStyle w:val="FormatvorlageInstructionsTabelleText"/>
                  <w:rFonts w:ascii="Times New Roman" w:hAnsi="Times New Roman"/>
                  <w:sz w:val="24"/>
                  <w:highlight w:val="yellow"/>
                </w:rPr>
                <w:t xml:space="preserve">unused prior </w:t>
              </w:r>
              <w:r w:rsidRPr="00A309DB">
                <w:rPr>
                  <w:rStyle w:val="InstructionsTabelleberschrift"/>
                  <w:rFonts w:ascii="Times New Roman" w:hAnsi="Times New Roman"/>
                  <w:b w:val="0"/>
                  <w:sz w:val="24"/>
                  <w:highlight w:val="yellow"/>
                  <w:u w:val="none"/>
                </w:rPr>
                <w:t>permission</w:t>
              </w:r>
              <w:r w:rsidRPr="006A42FC">
                <w:rPr>
                  <w:rStyle w:val="FormatvorlageInstructionsTabelleText"/>
                  <w:rFonts w:ascii="Times New Roman" w:hAnsi="Times New Roman"/>
                  <w:sz w:val="24"/>
                  <w:highlight w:val="yellow"/>
                </w:rPr>
                <w:t xml:space="preserve"> amounts, to the extent that the prior permission covers eligible liabilities instruments </w:t>
              </w:r>
              <w:r w:rsidRPr="00A309DB">
                <w:rPr>
                  <w:rStyle w:val="FormatvorlageInstructionsTabelleText"/>
                  <w:rFonts w:ascii="Times New Roman" w:hAnsi="Times New Roman"/>
                  <w:sz w:val="24"/>
                  <w:highlight w:val="yellow"/>
                </w:rPr>
                <w:t xml:space="preserve">that meet the criteria specified in the first </w:t>
              </w:r>
              <w:r>
                <w:rPr>
                  <w:rStyle w:val="FormatvorlageInstructionsTabelleText"/>
                  <w:rFonts w:ascii="Times New Roman" w:hAnsi="Times New Roman"/>
                  <w:sz w:val="24"/>
                  <w:highlight w:val="yellow"/>
                </w:rPr>
                <w:t>two</w:t>
              </w:r>
              <w:r w:rsidRPr="00A309DB">
                <w:rPr>
                  <w:rStyle w:val="FormatvorlageInstructionsTabelleText"/>
                  <w:rFonts w:ascii="Times New Roman" w:hAnsi="Times New Roman"/>
                  <w:sz w:val="24"/>
                  <w:highlight w:val="yellow"/>
                </w:rPr>
                <w:t xml:space="preserve"> subparagraphs.</w:t>
              </w:r>
            </w:ins>
          </w:p>
        </w:tc>
      </w:tr>
      <w:tr w:rsidR="003C1F98" w:rsidRPr="001562B3" w14:paraId="6A23855C" w14:textId="77777777" w:rsidTr="007674DE">
        <w:tc>
          <w:tcPr>
            <w:tcW w:w="1129" w:type="dxa"/>
            <w:vAlign w:val="center"/>
          </w:tcPr>
          <w:p w14:paraId="05433C19" w14:textId="400C8B72" w:rsidR="003C1F98" w:rsidRPr="001562B3" w:rsidRDefault="003C1F98" w:rsidP="0083554B">
            <w:pPr>
              <w:pStyle w:val="InstructionsText"/>
            </w:pPr>
            <w:r w:rsidRPr="001562B3">
              <w:rPr>
                <w:rStyle w:val="FormatvorlageInstructionsTabelleText"/>
                <w:rFonts w:ascii="Times New Roman" w:hAnsi="Times New Roman"/>
                <w:sz w:val="24"/>
              </w:rPr>
              <w:lastRenderedPageBreak/>
              <w:t>00</w:t>
            </w:r>
            <w:r w:rsidR="00EF1BBD" w:rsidRPr="001562B3">
              <w:rPr>
                <w:rStyle w:val="FormatvorlageInstructionsTabelleText"/>
                <w:rFonts w:ascii="Times New Roman" w:hAnsi="Times New Roman"/>
                <w:sz w:val="24"/>
              </w:rPr>
              <w:t>9</w:t>
            </w:r>
            <w:r w:rsidRPr="001562B3">
              <w:rPr>
                <w:rStyle w:val="FormatvorlageInstructionsTabelleText"/>
                <w:rFonts w:ascii="Times New Roman" w:hAnsi="Times New Roman"/>
                <w:sz w:val="24"/>
              </w:rPr>
              <w:t>0</w:t>
            </w:r>
          </w:p>
        </w:tc>
        <w:tc>
          <w:tcPr>
            <w:tcW w:w="7620" w:type="dxa"/>
            <w:vAlign w:val="center"/>
          </w:tcPr>
          <w:p w14:paraId="21FA960A" w14:textId="77777777" w:rsidR="003C1F98" w:rsidRPr="001562B3" w:rsidRDefault="003C1F9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Eligible liabilities subordinated to excluded </w:t>
            </w:r>
            <w:proofErr w:type="gramStart"/>
            <w:r w:rsidRPr="001562B3">
              <w:rPr>
                <w:rStyle w:val="InstructionsTabelleberschrift"/>
                <w:rFonts w:ascii="Times New Roman" w:hAnsi="Times New Roman"/>
                <w:sz w:val="24"/>
              </w:rPr>
              <w:t>liabilities</w:t>
            </w:r>
            <w:proofErr w:type="gramEnd"/>
          </w:p>
          <w:p w14:paraId="7423CFA6" w14:textId="5A9BD8DB" w:rsidR="00C80C5A" w:rsidRPr="001562B3" w:rsidRDefault="00D83C2E"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i/>
                <w:sz w:val="24"/>
              </w:rPr>
              <w:t>MREL</w:t>
            </w:r>
            <w:r w:rsidRPr="001562B3">
              <w:rPr>
                <w:rStyle w:val="InstructionsTabelleberschrift"/>
                <w:rFonts w:ascii="Times New Roman" w:hAnsi="Times New Roman"/>
                <w:sz w:val="24"/>
              </w:rPr>
              <w:t xml:space="preserve"> </w:t>
            </w:r>
          </w:p>
          <w:p w14:paraId="1C189CD3" w14:textId="08D26C22" w:rsidR="00D83C2E" w:rsidRPr="001562B3" w:rsidRDefault="00C80C5A" w:rsidP="0083554B">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b w:val="0"/>
                <w:sz w:val="24"/>
                <w:u w:val="none"/>
              </w:rPr>
              <w:t>E</w:t>
            </w:r>
            <w:r w:rsidR="00D83C2E" w:rsidRPr="001562B3">
              <w:rPr>
                <w:rStyle w:val="InstructionsTabelleberschrift"/>
                <w:rFonts w:ascii="Times New Roman" w:hAnsi="Times New Roman"/>
                <w:b w:val="0"/>
                <w:sz w:val="24"/>
                <w:u w:val="none"/>
              </w:rPr>
              <w:t>ligible liabilities included in the</w:t>
            </w:r>
            <w:r w:rsidR="00D83C2E" w:rsidRPr="001562B3">
              <w:rPr>
                <w:rStyle w:val="FormatvorlageInstructionsTabelleText"/>
                <w:rFonts w:ascii="Times New Roman" w:hAnsi="Times New Roman"/>
                <w:sz w:val="24"/>
              </w:rPr>
              <w:t xml:space="preserve"> amount of own funds and eligible liabilities </w:t>
            </w:r>
            <w:r w:rsidR="00D05A24" w:rsidRPr="001562B3">
              <w:rPr>
                <w:rStyle w:val="FormatvorlageInstructionsTabelleText"/>
                <w:rFonts w:ascii="Times New Roman" w:hAnsi="Times New Roman"/>
                <w:sz w:val="24"/>
              </w:rPr>
              <w:t>in accordance with</w:t>
            </w:r>
            <w:r w:rsidR="00D83C2E" w:rsidRPr="001562B3">
              <w:rPr>
                <w:rStyle w:val="FormatvorlageInstructionsTabelleText"/>
                <w:rFonts w:ascii="Times New Roman" w:hAnsi="Times New Roman"/>
                <w:sz w:val="24"/>
              </w:rPr>
              <w:t xml:space="preserve"> Article 45b </w:t>
            </w:r>
            <w:r w:rsidR="00D05A24" w:rsidRPr="001562B3">
              <w:rPr>
                <w:rStyle w:val="FormatvorlageInstructionsTabelleText"/>
                <w:rFonts w:ascii="Times New Roman" w:hAnsi="Times New Roman"/>
                <w:sz w:val="24"/>
              </w:rPr>
              <w:t>of Directive 2014/59/EU</w:t>
            </w:r>
            <w:r w:rsidRPr="001562B3">
              <w:rPr>
                <w:rStyle w:val="FormatvorlageInstructionsTabelleText"/>
                <w:rFonts w:ascii="Times New Roman" w:hAnsi="Times New Roman"/>
                <w:sz w:val="24"/>
              </w:rPr>
              <w:t xml:space="preserve"> </w:t>
            </w:r>
            <w:r w:rsidR="00D05A24" w:rsidRPr="001562B3">
              <w:rPr>
                <w:rStyle w:val="FormatvorlageInstructionsTabelleText"/>
                <w:rFonts w:ascii="Times New Roman" w:hAnsi="Times New Roman"/>
                <w:sz w:val="24"/>
              </w:rPr>
              <w:t>that</w:t>
            </w:r>
            <w:r w:rsidR="00D83C2E" w:rsidRPr="001562B3">
              <w:rPr>
                <w:rStyle w:val="FormatvorlageInstructionsTabelleText"/>
                <w:rFonts w:ascii="Times New Roman" w:hAnsi="Times New Roman"/>
                <w:sz w:val="24"/>
              </w:rPr>
              <w:t xml:space="preserve"> are subordinated eligible instruments as defined in </w:t>
            </w:r>
            <w:del w:id="142" w:author="Author">
              <w:r w:rsidR="00EB7528" w:rsidRPr="001562B3" w:rsidDel="007460C8">
                <w:rPr>
                  <w:rStyle w:val="FormatvorlageInstructionsTabelleText"/>
                  <w:rFonts w:ascii="Times New Roman" w:hAnsi="Times New Roman"/>
                  <w:sz w:val="24"/>
                </w:rPr>
                <w:delText xml:space="preserve">point (71b) of </w:delText>
              </w:r>
            </w:del>
            <w:r w:rsidR="00D83C2E" w:rsidRPr="001562B3">
              <w:rPr>
                <w:rStyle w:val="FormatvorlageInstructionsTabelleText"/>
                <w:rFonts w:ascii="Times New Roman" w:hAnsi="Times New Roman"/>
                <w:sz w:val="24"/>
              </w:rPr>
              <w:t>Article 2(1)</w:t>
            </w:r>
            <w:ins w:id="143" w:author="Author">
              <w:r w:rsidR="007460C8">
                <w:rPr>
                  <w:rStyle w:val="FormatvorlageInstructionsTabelleText"/>
                  <w:rFonts w:ascii="Times New Roman" w:hAnsi="Times New Roman"/>
                  <w:sz w:val="24"/>
                </w:rPr>
                <w:t>,</w:t>
              </w:r>
              <w:r w:rsidR="007460C8" w:rsidRPr="001562B3">
                <w:rPr>
                  <w:rStyle w:val="FormatvorlageInstructionsTabelleText"/>
                  <w:rFonts w:ascii="Times New Roman" w:hAnsi="Times New Roman"/>
                  <w:sz w:val="24"/>
                </w:rPr>
                <w:t xml:space="preserve"> point (71b)</w:t>
              </w:r>
              <w:r w:rsidR="007460C8">
                <w:rPr>
                  <w:rStyle w:val="FormatvorlageInstructionsTabelleText"/>
                  <w:rFonts w:ascii="Times New Roman" w:hAnsi="Times New Roman"/>
                  <w:sz w:val="24"/>
                </w:rPr>
                <w:t>,</w:t>
              </w:r>
            </w:ins>
            <w:r w:rsidR="00D83C2E" w:rsidRPr="001562B3">
              <w:rPr>
                <w:rStyle w:val="FormatvorlageInstructionsTabelleText"/>
                <w:rFonts w:ascii="Times New Roman" w:hAnsi="Times New Roman"/>
                <w:sz w:val="24"/>
              </w:rPr>
              <w:t xml:space="preserve"> </w:t>
            </w:r>
            <w:r w:rsidR="00D05A24" w:rsidRPr="001562B3">
              <w:rPr>
                <w:rStyle w:val="FormatvorlageInstructionsTabelleText"/>
                <w:rFonts w:ascii="Times New Roman" w:hAnsi="Times New Roman"/>
                <w:sz w:val="24"/>
              </w:rPr>
              <w:t>of that Directive</w:t>
            </w:r>
            <w:r w:rsidR="00612E23" w:rsidRPr="001562B3">
              <w:rPr>
                <w:rStyle w:val="FormatvorlageInstructionsTabelleText"/>
                <w:rFonts w:ascii="Times New Roman" w:hAnsi="Times New Roman"/>
                <w:sz w:val="24"/>
              </w:rPr>
              <w:t xml:space="preserve"> and liabilities included in the amount of own funds and eligible liabilities </w:t>
            </w:r>
            <w:r w:rsidR="00D05A24" w:rsidRPr="001562B3">
              <w:rPr>
                <w:rStyle w:val="FormatvorlageInstructionsTabelleText"/>
                <w:rFonts w:ascii="Times New Roman" w:hAnsi="Times New Roman"/>
                <w:sz w:val="24"/>
              </w:rPr>
              <w:t>in accordance with</w:t>
            </w:r>
            <w:r w:rsidR="00612E23" w:rsidRPr="001562B3">
              <w:rPr>
                <w:rStyle w:val="FormatvorlageInstructionsTabelleText"/>
                <w:rFonts w:ascii="Times New Roman" w:hAnsi="Times New Roman"/>
                <w:sz w:val="24"/>
              </w:rPr>
              <w:t xml:space="preserve"> Article 45</w:t>
            </w:r>
            <w:proofErr w:type="gramStart"/>
            <w:r w:rsidR="00612E23" w:rsidRPr="001562B3">
              <w:rPr>
                <w:rStyle w:val="FormatvorlageInstructionsTabelleText"/>
                <w:rFonts w:ascii="Times New Roman" w:hAnsi="Times New Roman"/>
                <w:sz w:val="24"/>
              </w:rPr>
              <w:t>b(</w:t>
            </w:r>
            <w:proofErr w:type="gramEnd"/>
            <w:r w:rsidR="00612E23" w:rsidRPr="001562B3">
              <w:rPr>
                <w:rStyle w:val="FormatvorlageInstructionsTabelleText"/>
                <w:rFonts w:ascii="Times New Roman" w:hAnsi="Times New Roman"/>
                <w:sz w:val="24"/>
              </w:rPr>
              <w:t xml:space="preserve">3) </w:t>
            </w:r>
            <w:r w:rsidR="00D05A24" w:rsidRPr="001562B3">
              <w:rPr>
                <w:rStyle w:val="FormatvorlageInstructionsTabelleText"/>
                <w:rFonts w:ascii="Times New Roman" w:hAnsi="Times New Roman"/>
                <w:sz w:val="24"/>
              </w:rPr>
              <w:t>of that Directive</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8F14C3"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8F14C3" w:rsidRPr="001562B3">
              <w:rPr>
                <w:rStyle w:val="FormatvorlageInstructionsTabelleText"/>
                <w:rFonts w:ascii="Times New Roman" w:hAnsi="Times New Roman"/>
                <w:sz w:val="24"/>
              </w:rPr>
              <w:t>of that Directive</w:t>
            </w:r>
            <w:r w:rsidR="00014A29" w:rsidRPr="001562B3">
              <w:rPr>
                <w:rStyle w:val="FormatvorlageInstructionsTabelleText"/>
                <w:rFonts w:ascii="Times New Roman" w:hAnsi="Times New Roman"/>
                <w:sz w:val="24"/>
              </w:rPr>
              <w:t>.</w:t>
            </w:r>
            <w:ins w:id="144" w:author="Author">
              <w:r w:rsidR="00A20C64">
                <w:rPr>
                  <w:rStyle w:val="FormatvorlageInstructionsTabelleText"/>
                  <w:rFonts w:ascii="Times New Roman" w:hAnsi="Times New Roman"/>
                  <w:sz w:val="24"/>
                </w:rPr>
                <w:t xml:space="preserve"> </w:t>
              </w:r>
              <w:r w:rsidR="00A20C64" w:rsidRPr="00BA678B">
                <w:rPr>
                  <w:rStyle w:val="FormatvorlageInstructionsTabelleText"/>
                  <w:rFonts w:ascii="Times New Roman" w:hAnsi="Times New Roman"/>
                  <w:sz w:val="24"/>
                  <w:highlight w:val="yellow"/>
                </w:rPr>
                <w:t xml:space="preserve">The amounts reported shall </w:t>
              </w:r>
              <w:r w:rsidR="002952FA">
                <w:rPr>
                  <w:rStyle w:val="FormatvorlageInstructionsTabelleText"/>
                  <w:rFonts w:ascii="Times New Roman" w:hAnsi="Times New Roman"/>
                  <w:sz w:val="24"/>
                  <w:highlight w:val="yellow"/>
                </w:rPr>
                <w:t>be</w:t>
              </w:r>
              <w:r w:rsidR="00A20C64" w:rsidRPr="00BA678B">
                <w:rPr>
                  <w:rStyle w:val="FormatvorlageInstructionsTabelleText"/>
                  <w:rFonts w:ascii="Times New Roman" w:hAnsi="Times New Roman"/>
                  <w:sz w:val="24"/>
                  <w:highlight w:val="yellow"/>
                </w:rPr>
                <w:t xml:space="preserve"> amount</w:t>
              </w:r>
              <w:r w:rsidR="002952FA">
                <w:rPr>
                  <w:rStyle w:val="FormatvorlageInstructionsTabelleText"/>
                  <w:rFonts w:ascii="Times New Roman" w:hAnsi="Times New Roman"/>
                  <w:sz w:val="24"/>
                  <w:highlight w:val="yellow"/>
                </w:rPr>
                <w:t xml:space="preserve">s net of </w:t>
              </w:r>
              <w:r w:rsidR="00017D7A">
                <w:rPr>
                  <w:rStyle w:val="FormatvorlageInstructionsTabelleText"/>
                  <w:rFonts w:ascii="Times New Roman" w:hAnsi="Times New Roman"/>
                  <w:sz w:val="24"/>
                  <w:highlight w:val="yellow"/>
                </w:rPr>
                <w:t xml:space="preserve">unused </w:t>
              </w:r>
              <w:r w:rsidR="008B0571">
                <w:rPr>
                  <w:rStyle w:val="FormatvorlageInstructionsTabelleText"/>
                  <w:rFonts w:ascii="Times New Roman" w:hAnsi="Times New Roman"/>
                  <w:sz w:val="24"/>
                  <w:highlight w:val="yellow"/>
                </w:rPr>
                <w:t>prior permission amounts</w:t>
              </w:r>
              <w:r w:rsidR="006B3F3C">
                <w:rPr>
                  <w:rStyle w:val="FormatvorlageInstructionsTabelleText"/>
                  <w:rFonts w:ascii="Times New Roman" w:hAnsi="Times New Roman"/>
                  <w:sz w:val="24"/>
                  <w:highlight w:val="yellow"/>
                </w:rPr>
                <w:t xml:space="preserve">, to the extent that the permission covers </w:t>
              </w:r>
              <w:r w:rsidR="008B0571">
                <w:rPr>
                  <w:rStyle w:val="FormatvorlageInstructionsTabelleText"/>
                  <w:rFonts w:ascii="Times New Roman" w:hAnsi="Times New Roman"/>
                  <w:sz w:val="24"/>
                  <w:highlight w:val="yellow"/>
                </w:rPr>
                <w:t>eligible liabilities</w:t>
              </w:r>
              <w:r w:rsidR="006B3F3C">
                <w:rPr>
                  <w:rStyle w:val="FormatvorlageInstructionsTabelleText"/>
                  <w:rFonts w:ascii="Times New Roman" w:hAnsi="Times New Roman"/>
                  <w:sz w:val="24"/>
                  <w:highlight w:val="yellow"/>
                </w:rPr>
                <w:t xml:space="preserve"> instruments subordinated to excluded liabilities</w:t>
              </w:r>
              <w:r w:rsidR="00A20C64" w:rsidRPr="00BA678B">
                <w:rPr>
                  <w:rStyle w:val="FormatvorlageInstructionsTabelleText"/>
                  <w:rFonts w:ascii="Times New Roman" w:hAnsi="Times New Roman"/>
                  <w:sz w:val="24"/>
                  <w:highlight w:val="yellow"/>
                </w:rPr>
                <w:t>.</w:t>
              </w:r>
            </w:ins>
          </w:p>
          <w:p w14:paraId="5C3837FC" w14:textId="25D3B279" w:rsidR="00C80C5A" w:rsidRPr="001562B3" w:rsidRDefault="00D83C2E" w:rsidP="0083554B">
            <w:pPr>
              <w:pStyle w:val="InstructionsText"/>
            </w:pPr>
            <w:r w:rsidRPr="001562B3">
              <w:rPr>
                <w:rStyle w:val="FormatvorlageInstructionsTabelleText"/>
                <w:rFonts w:ascii="Times New Roman" w:hAnsi="Times New Roman"/>
                <w:i/>
                <w:sz w:val="24"/>
              </w:rPr>
              <w:t>TLAC</w:t>
            </w:r>
          </w:p>
          <w:p w14:paraId="7F653EB4" w14:textId="500C6507" w:rsidR="00D83C2E" w:rsidRPr="001562B3" w:rsidRDefault="00C80C5A" w:rsidP="0083554B">
            <w:pPr>
              <w:pStyle w:val="InstructionsText"/>
            </w:pPr>
            <w:r w:rsidRPr="001562B3">
              <w:rPr>
                <w:rStyle w:val="FormatvorlageInstructionsTabelleText"/>
                <w:rFonts w:ascii="Times New Roman" w:hAnsi="Times New Roman"/>
                <w:sz w:val="24"/>
              </w:rPr>
              <w:t>E</w:t>
            </w:r>
            <w:r w:rsidR="00D83C2E" w:rsidRPr="001562B3">
              <w:rPr>
                <w:rStyle w:val="FormatvorlageInstructionsTabelleText"/>
                <w:rFonts w:ascii="Times New Roman" w:hAnsi="Times New Roman"/>
                <w:sz w:val="24"/>
              </w:rPr>
              <w:t xml:space="preserve">ligible liabilities which comply with all the requirements </w:t>
            </w:r>
            <w:r w:rsidR="00D66F32" w:rsidRPr="001562B3">
              <w:rPr>
                <w:rStyle w:val="FormatvorlageInstructionsTabelleText"/>
                <w:rFonts w:ascii="Times New Roman" w:hAnsi="Times New Roman"/>
                <w:sz w:val="24"/>
              </w:rPr>
              <w:t>laid down</w:t>
            </w:r>
            <w:r w:rsidR="00D83C2E" w:rsidRPr="001562B3">
              <w:rPr>
                <w:rStyle w:val="FormatvorlageInstructionsTabelleText"/>
                <w:rFonts w:ascii="Times New Roman" w:hAnsi="Times New Roman"/>
                <w:sz w:val="24"/>
              </w:rPr>
              <w:t xml:space="preserve"> in </w:t>
            </w:r>
            <w:r w:rsidR="00D66F32" w:rsidRPr="001562B3">
              <w:rPr>
                <w:rStyle w:val="FormatvorlageInstructionsTabelleText"/>
                <w:rFonts w:ascii="Times New Roman" w:hAnsi="Times New Roman"/>
                <w:sz w:val="24"/>
              </w:rPr>
              <w:t>A</w:t>
            </w:r>
            <w:r w:rsidR="00D83C2E" w:rsidRPr="001562B3">
              <w:rPr>
                <w:rStyle w:val="FormatvorlageInstructionsTabelleText"/>
                <w:rFonts w:ascii="Times New Roman" w:hAnsi="Times New Roman"/>
                <w:sz w:val="24"/>
              </w:rPr>
              <w:t>rticles 72a to 72</w:t>
            </w:r>
            <w:r w:rsidR="009A4CD1" w:rsidRPr="001562B3">
              <w:rPr>
                <w:rStyle w:val="FormatvorlageInstructionsTabelleText"/>
                <w:rFonts w:ascii="Times New Roman" w:hAnsi="Times New Roman"/>
                <w:sz w:val="24"/>
              </w:rPr>
              <w:t>d</w:t>
            </w:r>
            <w:r w:rsidR="00D66F32" w:rsidRPr="001562B3">
              <w:t xml:space="preserve"> </w:t>
            </w:r>
            <w:r w:rsidR="00D66F32" w:rsidRPr="001562B3">
              <w:rPr>
                <w:rStyle w:val="FormatvorlageInstructionsTabelleText"/>
                <w:rFonts w:ascii="Times New Roman" w:hAnsi="Times New Roman"/>
                <w:sz w:val="24"/>
              </w:rPr>
              <w:t>of Regulation (EU) No 575/2013</w:t>
            </w:r>
            <w:r w:rsidR="00D83C2E" w:rsidRPr="001562B3">
              <w:rPr>
                <w:rStyle w:val="FormatvorlageInstructionsTabelleText"/>
                <w:rFonts w:ascii="Times New Roman" w:hAnsi="Times New Roman"/>
                <w:sz w:val="24"/>
              </w:rPr>
              <w:t xml:space="preserve">, at the exclusion of liabilities permitted to qualify as eligible liability instruments </w:t>
            </w:r>
            <w:r w:rsidR="00D66F32" w:rsidRPr="001562B3">
              <w:rPr>
                <w:rStyle w:val="FormatvorlageInstructionsTabelleText"/>
                <w:rFonts w:ascii="Times New Roman" w:hAnsi="Times New Roman"/>
                <w:sz w:val="24"/>
              </w:rPr>
              <w:t>in accordance with</w:t>
            </w:r>
            <w:r w:rsidR="00D83C2E" w:rsidRPr="001562B3">
              <w:rPr>
                <w:rStyle w:val="FormatvorlageInstructionsTabelleText"/>
                <w:rFonts w:ascii="Times New Roman" w:hAnsi="Times New Roman"/>
                <w:sz w:val="24"/>
              </w:rPr>
              <w:t xml:space="preserve"> Articles 72</w:t>
            </w:r>
            <w:proofErr w:type="gramStart"/>
            <w:r w:rsidR="00D83C2E" w:rsidRPr="001562B3">
              <w:rPr>
                <w:rStyle w:val="FormatvorlageInstructionsTabelleText"/>
                <w:rFonts w:ascii="Times New Roman" w:hAnsi="Times New Roman"/>
                <w:sz w:val="24"/>
              </w:rPr>
              <w:t>b(</w:t>
            </w:r>
            <w:proofErr w:type="gramEnd"/>
            <w:r w:rsidR="00D83C2E" w:rsidRPr="001562B3">
              <w:rPr>
                <w:rStyle w:val="FormatvorlageInstructionsTabelleText"/>
                <w:rFonts w:ascii="Times New Roman" w:hAnsi="Times New Roman"/>
                <w:sz w:val="24"/>
              </w:rPr>
              <w:t>3) or (4)</w:t>
            </w:r>
            <w:r w:rsidRPr="001562B3">
              <w:rPr>
                <w:rStyle w:val="FormatvorlageInstructionsTabelleText"/>
                <w:rFonts w:ascii="Times New Roman" w:hAnsi="Times New Roman"/>
                <w:sz w:val="24"/>
              </w:rPr>
              <w:t xml:space="preserve"> </w:t>
            </w:r>
            <w:r w:rsidR="00D66F32" w:rsidRPr="001562B3">
              <w:rPr>
                <w:rStyle w:val="FormatvorlageInstructionsTabelleText"/>
                <w:rFonts w:ascii="Times New Roman" w:hAnsi="Times New Roman"/>
                <w:sz w:val="24"/>
              </w:rPr>
              <w:t>of that Regulation.</w:t>
            </w:r>
            <w:ins w:id="145" w:author="Author">
              <w:r w:rsidR="00A20C64">
                <w:rPr>
                  <w:rStyle w:val="FormatvorlageInstructionsTabelleText"/>
                  <w:rFonts w:ascii="Times New Roman" w:hAnsi="Times New Roman"/>
                  <w:sz w:val="24"/>
                </w:rPr>
                <w:t xml:space="preserve"> </w:t>
              </w:r>
              <w:r w:rsidR="00A20C64" w:rsidRPr="00BA678B">
                <w:rPr>
                  <w:rStyle w:val="FormatvorlageInstructionsTabelleText"/>
                  <w:rFonts w:ascii="Times New Roman" w:hAnsi="Times New Roman"/>
                  <w:sz w:val="24"/>
                  <w:highlight w:val="yellow"/>
                </w:rPr>
                <w:t>The amounts reported shall be amount</w:t>
              </w:r>
              <w:r w:rsidR="002952FA">
                <w:rPr>
                  <w:rStyle w:val="FormatvorlageInstructionsTabelleText"/>
                  <w:rFonts w:ascii="Times New Roman" w:hAnsi="Times New Roman"/>
                  <w:sz w:val="24"/>
                  <w:highlight w:val="yellow"/>
                </w:rPr>
                <w:t xml:space="preserve">s net of </w:t>
              </w:r>
              <w:r w:rsidR="008C19BD">
                <w:rPr>
                  <w:rStyle w:val="FormatvorlageInstructionsTabelleText"/>
                  <w:rFonts w:ascii="Times New Roman" w:hAnsi="Times New Roman"/>
                  <w:sz w:val="24"/>
                  <w:highlight w:val="yellow"/>
                </w:rPr>
                <w:t>holdings of</w:t>
              </w:r>
              <w:r w:rsidR="00A20C64" w:rsidRPr="00BA678B">
                <w:rPr>
                  <w:rStyle w:val="FormatvorlageInstructionsTabelleText"/>
                  <w:rFonts w:ascii="Times New Roman" w:hAnsi="Times New Roman"/>
                  <w:sz w:val="24"/>
                  <w:highlight w:val="yellow"/>
                </w:rPr>
                <w:t xml:space="preserve"> own eligible liabilities instruments</w:t>
              </w:r>
              <w:r w:rsidR="00017D7A">
                <w:rPr>
                  <w:rStyle w:val="FormatvorlageInstructionsTabelleText"/>
                  <w:rFonts w:ascii="Times New Roman" w:hAnsi="Times New Roman"/>
                  <w:sz w:val="24"/>
                  <w:highlight w:val="yellow"/>
                </w:rPr>
                <w:t xml:space="preserve"> and net of unused </w:t>
              </w:r>
              <w:r w:rsidR="008B0571">
                <w:rPr>
                  <w:rStyle w:val="FormatvorlageInstructionsTabelleText"/>
                  <w:rFonts w:ascii="Times New Roman" w:hAnsi="Times New Roman"/>
                  <w:sz w:val="24"/>
                  <w:highlight w:val="yellow"/>
                </w:rPr>
                <w:t>prior permission amounts</w:t>
              </w:r>
              <w:r w:rsidR="006B3F3C">
                <w:rPr>
                  <w:rStyle w:val="FormatvorlageInstructionsTabelleText"/>
                  <w:rFonts w:ascii="Times New Roman" w:hAnsi="Times New Roman"/>
                  <w:sz w:val="24"/>
                  <w:highlight w:val="yellow"/>
                </w:rPr>
                <w:t xml:space="preserve">, to the extent that the prior permission covers </w:t>
              </w:r>
              <w:r w:rsidR="008B0571">
                <w:rPr>
                  <w:rStyle w:val="FormatvorlageInstructionsTabelleText"/>
                  <w:rFonts w:ascii="Times New Roman" w:hAnsi="Times New Roman"/>
                  <w:sz w:val="24"/>
                  <w:highlight w:val="yellow"/>
                </w:rPr>
                <w:t>eligible liabilities instruments</w:t>
              </w:r>
              <w:r w:rsidR="006B3F3C">
                <w:rPr>
                  <w:rStyle w:val="FormatvorlageInstructionsTabelleText"/>
                  <w:rFonts w:ascii="Times New Roman" w:hAnsi="Times New Roman"/>
                  <w:sz w:val="24"/>
                  <w:highlight w:val="yellow"/>
                </w:rPr>
                <w:t xml:space="preserve"> subordinated to excluded liabilities</w:t>
              </w:r>
              <w:r w:rsidR="00A20C64" w:rsidRPr="00BA678B">
                <w:rPr>
                  <w:rStyle w:val="FormatvorlageInstructionsTabelleText"/>
                  <w:rFonts w:ascii="Times New Roman" w:hAnsi="Times New Roman"/>
                  <w:sz w:val="24"/>
                  <w:highlight w:val="yellow"/>
                </w:rPr>
                <w:t>.</w:t>
              </w:r>
            </w:ins>
          </w:p>
        </w:tc>
      </w:tr>
      <w:tr w:rsidR="00A63011" w:rsidRPr="001562B3" w14:paraId="65D7B875" w14:textId="77777777" w:rsidTr="007674DE">
        <w:tc>
          <w:tcPr>
            <w:tcW w:w="1129" w:type="dxa"/>
            <w:vAlign w:val="center"/>
          </w:tcPr>
          <w:p w14:paraId="2E78853D" w14:textId="4BB5EBB8" w:rsidR="00A63011" w:rsidRPr="001562B3" w:rsidRDefault="00A63011" w:rsidP="0083554B">
            <w:pPr>
              <w:pStyle w:val="InstructionsText"/>
            </w:pPr>
            <w:r w:rsidRPr="001562B3">
              <w:rPr>
                <w:rStyle w:val="FormatvorlageInstructionsTabelleText"/>
                <w:rFonts w:ascii="Times New Roman" w:hAnsi="Times New Roman"/>
                <w:sz w:val="24"/>
              </w:rPr>
              <w:t>0</w:t>
            </w:r>
            <w:r w:rsidR="00EF1BBD" w:rsidRPr="001562B3">
              <w:rPr>
                <w:rStyle w:val="FormatvorlageInstructionsTabelleText"/>
                <w:rFonts w:ascii="Times New Roman" w:hAnsi="Times New Roman"/>
                <w:sz w:val="24"/>
              </w:rPr>
              <w:t>10</w:t>
            </w:r>
            <w:r w:rsidRPr="001562B3">
              <w:rPr>
                <w:rStyle w:val="FormatvorlageInstructionsTabelleText"/>
                <w:rFonts w:ascii="Times New Roman" w:hAnsi="Times New Roman"/>
                <w:sz w:val="24"/>
              </w:rPr>
              <w:t>0</w:t>
            </w:r>
          </w:p>
        </w:tc>
        <w:tc>
          <w:tcPr>
            <w:tcW w:w="7620" w:type="dxa"/>
            <w:vAlign w:val="center"/>
          </w:tcPr>
          <w:p w14:paraId="32ABAB10" w14:textId="5A2436B8" w:rsidR="00A63011" w:rsidRPr="001562B3" w:rsidRDefault="00A63011" w:rsidP="0083554B">
            <w:pPr>
              <w:pStyle w:val="InstructionsText"/>
              <w:rPr>
                <w:rStyle w:val="InstructionsTabelleberschrift"/>
                <w:rFonts w:ascii="Times New Roman" w:hAnsi="Times New Roman"/>
                <w:i/>
                <w:sz w:val="24"/>
              </w:rPr>
            </w:pPr>
            <w:r w:rsidRPr="001562B3">
              <w:rPr>
                <w:rStyle w:val="InstructionsTabelleberschrift"/>
                <w:rFonts w:ascii="Times New Roman" w:hAnsi="Times New Roman"/>
                <w:sz w:val="24"/>
              </w:rPr>
              <w:t>Eligible liabilities instruments issued directly by the resolution entity</w:t>
            </w:r>
            <w:r w:rsidR="00D83C2E" w:rsidRPr="001562B3">
              <w:rPr>
                <w:rStyle w:val="InstructionsTabelleberschrift"/>
                <w:rFonts w:ascii="Times New Roman" w:hAnsi="Times New Roman"/>
                <w:sz w:val="24"/>
              </w:rPr>
              <w:t xml:space="preserve"> </w:t>
            </w:r>
            <w:r w:rsidR="0012244E" w:rsidRPr="001562B3">
              <w:rPr>
                <w:rStyle w:val="InstructionsTabelleberschrift"/>
                <w:rFonts w:ascii="Times New Roman" w:hAnsi="Times New Roman"/>
                <w:sz w:val="24"/>
              </w:rPr>
              <w:t>(</w:t>
            </w:r>
            <w:r w:rsidR="00D83C2E" w:rsidRPr="001562B3">
              <w:rPr>
                <w:rStyle w:val="InstructionsTabelleberschrift"/>
                <w:rFonts w:ascii="Times New Roman" w:hAnsi="Times New Roman"/>
                <w:sz w:val="24"/>
              </w:rPr>
              <w:t>not grandfathered</w:t>
            </w:r>
            <w:r w:rsidR="0012244E" w:rsidRPr="001562B3">
              <w:rPr>
                <w:rStyle w:val="InstructionsTabelleberschrift"/>
                <w:rFonts w:ascii="Times New Roman" w:hAnsi="Times New Roman"/>
                <w:sz w:val="24"/>
              </w:rPr>
              <w:t>)</w:t>
            </w:r>
          </w:p>
          <w:p w14:paraId="4DBAA034" w14:textId="489D258B" w:rsidR="00C80C5A" w:rsidRPr="001562B3" w:rsidRDefault="00D83C2E"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MREL</w:t>
            </w:r>
          </w:p>
          <w:p w14:paraId="698153B3" w14:textId="041B093D" w:rsidR="006B3F3C" w:rsidRPr="00B91EAE" w:rsidRDefault="00C80C5A" w:rsidP="0083554B">
            <w:pPr>
              <w:pStyle w:val="InstructionsText"/>
              <w:rPr>
                <w:ins w:id="146" w:author="Author"/>
                <w:rStyle w:val="FormatvorlageInstructionsTabelleText"/>
                <w:rFonts w:ascii="Times New Roman" w:hAnsi="Times New Roman"/>
                <w:sz w:val="24"/>
              </w:rPr>
            </w:pPr>
            <w:r w:rsidRPr="001562B3">
              <w:rPr>
                <w:rStyle w:val="InstructionsTabelleberschrift"/>
                <w:rFonts w:ascii="Times New Roman" w:hAnsi="Times New Roman"/>
                <w:b w:val="0"/>
                <w:sz w:val="24"/>
                <w:u w:val="none"/>
              </w:rPr>
              <w:t>E</w:t>
            </w:r>
            <w:r w:rsidR="00D83C2E" w:rsidRPr="001562B3">
              <w:rPr>
                <w:rStyle w:val="InstructionsTabelleberschrift"/>
                <w:rFonts w:ascii="Times New Roman" w:hAnsi="Times New Roman"/>
                <w:b w:val="0"/>
                <w:sz w:val="24"/>
                <w:u w:val="none"/>
              </w:rPr>
              <w:t>ligible liabilities included in the</w:t>
            </w:r>
            <w:r w:rsidR="00D83C2E" w:rsidRPr="001562B3">
              <w:rPr>
                <w:rStyle w:val="FormatvorlageInstructionsTabelleText"/>
                <w:rFonts w:ascii="Times New Roman" w:hAnsi="Times New Roman"/>
                <w:sz w:val="24"/>
              </w:rPr>
              <w:t xml:space="preserve"> amount of own funds and eligible liabilities </w:t>
            </w:r>
            <w:r w:rsidR="00FB2B1A" w:rsidRPr="001562B3">
              <w:rPr>
                <w:rStyle w:val="FormatvorlageInstructionsTabelleText"/>
                <w:rFonts w:ascii="Times New Roman" w:hAnsi="Times New Roman"/>
                <w:sz w:val="24"/>
              </w:rPr>
              <w:t>in accordance with</w:t>
            </w:r>
            <w:r w:rsidR="00D83C2E" w:rsidRPr="001562B3">
              <w:rPr>
                <w:rStyle w:val="FormatvorlageInstructionsTabelleText"/>
                <w:rFonts w:ascii="Times New Roman" w:hAnsi="Times New Roman"/>
                <w:sz w:val="24"/>
              </w:rPr>
              <w:t xml:space="preserve"> Article 45b </w:t>
            </w:r>
            <w:r w:rsidR="00FB2B1A" w:rsidRPr="001562B3">
              <w:rPr>
                <w:rStyle w:val="FormatvorlageInstructionsTabelleText"/>
                <w:rFonts w:ascii="Times New Roman" w:hAnsi="Times New Roman"/>
                <w:sz w:val="24"/>
              </w:rPr>
              <w:t>of Directive 2014/59/EU</w:t>
            </w:r>
            <w:r w:rsidRPr="001562B3">
              <w:rPr>
                <w:rStyle w:val="FormatvorlageInstructionsTabelleText"/>
                <w:rFonts w:ascii="Times New Roman" w:hAnsi="Times New Roman"/>
                <w:sz w:val="24"/>
              </w:rPr>
              <w:t xml:space="preserve"> </w:t>
            </w:r>
            <w:r w:rsidR="0051375E" w:rsidRPr="001562B3">
              <w:rPr>
                <w:rStyle w:val="FormatvorlageInstructionsTabelleText"/>
                <w:rFonts w:ascii="Times New Roman" w:hAnsi="Times New Roman"/>
                <w:sz w:val="24"/>
              </w:rPr>
              <w:t>that</w:t>
            </w:r>
            <w:r w:rsidR="00D83C2E" w:rsidRPr="001562B3">
              <w:rPr>
                <w:rStyle w:val="FormatvorlageInstructionsTabelleText"/>
                <w:rFonts w:ascii="Times New Roman" w:hAnsi="Times New Roman"/>
                <w:sz w:val="24"/>
              </w:rPr>
              <w:t xml:space="preserve"> are subordinated eligible instruments as defined in </w:t>
            </w:r>
            <w:del w:id="147" w:author="Author">
              <w:r w:rsidR="00EB7528" w:rsidRPr="001562B3" w:rsidDel="007460C8">
                <w:rPr>
                  <w:rStyle w:val="FormatvorlageInstructionsTabelleText"/>
                  <w:rFonts w:ascii="Times New Roman" w:hAnsi="Times New Roman"/>
                  <w:sz w:val="24"/>
                </w:rPr>
                <w:delText xml:space="preserve">point (71b) of </w:delText>
              </w:r>
            </w:del>
            <w:r w:rsidR="00D83C2E" w:rsidRPr="001562B3">
              <w:rPr>
                <w:rStyle w:val="FormatvorlageInstructionsTabelleText"/>
                <w:rFonts w:ascii="Times New Roman" w:hAnsi="Times New Roman"/>
                <w:sz w:val="24"/>
              </w:rPr>
              <w:t>Article 2(1)</w:t>
            </w:r>
            <w:ins w:id="148"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(71b</w:t>
              </w:r>
              <w:r w:rsidR="007460C8">
                <w:rPr>
                  <w:rStyle w:val="FormatvorlageInstructionsTabelleText"/>
                  <w:rFonts w:ascii="Times New Roman" w:hAnsi="Times New Roman"/>
                  <w:sz w:val="24"/>
                </w:rPr>
                <w:t>),</w:t>
              </w:r>
            </w:ins>
            <w:r w:rsidR="00D83C2E" w:rsidRPr="001562B3">
              <w:rPr>
                <w:rStyle w:val="FormatvorlageInstructionsTabelleText"/>
                <w:rFonts w:ascii="Times New Roman" w:hAnsi="Times New Roman"/>
                <w:sz w:val="24"/>
              </w:rPr>
              <w:t xml:space="preserve"> </w:t>
            </w:r>
            <w:r w:rsidR="0051375E" w:rsidRPr="001562B3">
              <w:rPr>
                <w:rStyle w:val="FormatvorlageInstructionsTabelleText"/>
                <w:rFonts w:ascii="Times New Roman" w:hAnsi="Times New Roman"/>
                <w:sz w:val="24"/>
              </w:rPr>
              <w:t>of that Directive</w:t>
            </w:r>
            <w:r w:rsidR="00D83C2E" w:rsidRPr="001562B3">
              <w:rPr>
                <w:rStyle w:val="FormatvorlageInstructionsTabelleText"/>
                <w:rFonts w:ascii="Times New Roman" w:hAnsi="Times New Roman"/>
                <w:sz w:val="24"/>
              </w:rPr>
              <w:t xml:space="preserve"> and </w:t>
            </w:r>
            <w:r w:rsidR="0051375E" w:rsidRPr="001562B3">
              <w:rPr>
                <w:rStyle w:val="FormatvorlageInstructionsTabelleText"/>
                <w:rFonts w:ascii="Times New Roman" w:hAnsi="Times New Roman"/>
                <w:sz w:val="24"/>
              </w:rPr>
              <w:t>that</w:t>
            </w:r>
            <w:r w:rsidR="00D83C2E" w:rsidRPr="001562B3">
              <w:rPr>
                <w:rStyle w:val="FormatvorlageInstructionsTabelleText"/>
                <w:rFonts w:ascii="Times New Roman" w:hAnsi="Times New Roman"/>
                <w:sz w:val="24"/>
              </w:rPr>
              <w:t xml:space="preserve"> are issued directly by the resolution entity</w:t>
            </w:r>
            <w:r w:rsidR="00A63011" w:rsidRPr="001562B3">
              <w:rPr>
                <w:rStyle w:val="FormatvorlageInstructionsTabelleText"/>
                <w:rFonts w:ascii="Times New Roman" w:hAnsi="Times New Roman"/>
                <w:sz w:val="24"/>
              </w:rPr>
              <w:t>.</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51375E"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51375E" w:rsidRPr="001562B3">
              <w:rPr>
                <w:rStyle w:val="FormatvorlageInstructionsTabelleText"/>
                <w:rFonts w:ascii="Times New Roman" w:hAnsi="Times New Roman"/>
                <w:sz w:val="24"/>
              </w:rPr>
              <w:t>of that Directive</w:t>
            </w:r>
            <w:r w:rsidR="00014A29" w:rsidRPr="001562B3">
              <w:rPr>
                <w:rStyle w:val="FormatvorlageInstructionsTabelleText"/>
                <w:rFonts w:ascii="Times New Roman" w:hAnsi="Times New Roman"/>
                <w:sz w:val="24"/>
              </w:rPr>
              <w:t>.</w:t>
            </w:r>
            <w:ins w:id="149" w:author="Author">
              <w:r w:rsidR="006B3F3C">
                <w:rPr>
                  <w:rStyle w:val="FormatvorlageInstructionsTabelleText"/>
                  <w:rFonts w:ascii="Times New Roman" w:hAnsi="Times New Roman"/>
                  <w:sz w:val="24"/>
                </w:rPr>
                <w:t xml:space="preserve"> </w:t>
              </w:r>
              <w:r w:rsidR="006B3F3C" w:rsidRPr="00672C9C">
                <w:rPr>
                  <w:rStyle w:val="FormatvorlageInstructionsTabelleText"/>
                  <w:rFonts w:ascii="Times New Roman" w:hAnsi="Times New Roman"/>
                  <w:sz w:val="24"/>
                  <w:highlight w:val="yellow"/>
                </w:rPr>
                <w:t>The amounts reported shall be the amounts before deducting unused prior permission amounts, to the extent that the permission covers</w:t>
              </w:r>
              <w:r w:rsidR="00EC7A10" w:rsidRPr="00672C9C">
                <w:rPr>
                  <w:rStyle w:val="FormatvorlageInstructionsTabelleText"/>
                  <w:rFonts w:ascii="Times New Roman" w:hAnsi="Times New Roman"/>
                  <w:sz w:val="24"/>
                  <w:highlight w:val="yellow"/>
                </w:rPr>
                <w:t xml:space="preserve"> eligible liabilities instruments issued directly by the resolution entity that are not grandfathered</w:t>
              </w:r>
              <w:r w:rsidR="006B3F3C" w:rsidRPr="00672C9C">
                <w:rPr>
                  <w:rStyle w:val="FormatvorlageInstructionsTabelleText"/>
                  <w:rFonts w:ascii="Times New Roman" w:hAnsi="Times New Roman"/>
                  <w:sz w:val="24"/>
                  <w:highlight w:val="yellow"/>
                </w:rPr>
                <w:t>.</w:t>
              </w:r>
            </w:ins>
          </w:p>
          <w:p w14:paraId="7ECE538F" w14:textId="2174F849" w:rsidR="00A63011" w:rsidRPr="001562B3" w:rsidRDefault="00A63011" w:rsidP="0083554B">
            <w:pPr>
              <w:pStyle w:val="InstructionsText"/>
              <w:rPr>
                <w:rStyle w:val="FormatvorlageInstructionsTabelleText"/>
                <w:rFonts w:ascii="Times New Roman" w:hAnsi="Times New Roman"/>
                <w:sz w:val="24"/>
              </w:rPr>
            </w:pPr>
          </w:p>
          <w:p w14:paraId="055ECE85" w14:textId="77777777" w:rsidR="00C80C5A" w:rsidRPr="001562B3" w:rsidRDefault="00D83C2E" w:rsidP="0083554B">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i/>
                <w:sz w:val="24"/>
              </w:rPr>
              <w:t>TLAC</w:t>
            </w:r>
          </w:p>
          <w:p w14:paraId="51F95D97" w14:textId="3C7FF1E0" w:rsidR="00D83C2E" w:rsidRPr="00672C9C" w:rsidRDefault="00C80C5A"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D83C2E" w:rsidRPr="001562B3">
              <w:rPr>
                <w:rStyle w:val="FormatvorlageInstructionsTabelleText"/>
                <w:rFonts w:ascii="Times New Roman" w:hAnsi="Times New Roman"/>
                <w:sz w:val="24"/>
              </w:rPr>
              <w:t xml:space="preserve">ligible liabilities which comply with all the requirements </w:t>
            </w:r>
            <w:r w:rsidR="004D63AE" w:rsidRPr="001562B3">
              <w:rPr>
                <w:rStyle w:val="FormatvorlageInstructionsTabelleText"/>
                <w:rFonts w:ascii="Times New Roman" w:hAnsi="Times New Roman"/>
                <w:sz w:val="24"/>
              </w:rPr>
              <w:t>laid down</w:t>
            </w:r>
            <w:r w:rsidR="00D83C2E" w:rsidRPr="001562B3">
              <w:rPr>
                <w:rStyle w:val="FormatvorlageInstructionsTabelleText"/>
                <w:rFonts w:ascii="Times New Roman" w:hAnsi="Times New Roman"/>
                <w:sz w:val="24"/>
              </w:rPr>
              <w:t xml:space="preserve"> in </w:t>
            </w:r>
            <w:r w:rsidRPr="001562B3">
              <w:rPr>
                <w:rStyle w:val="FormatvorlageInstructionsTabelleText"/>
                <w:rFonts w:ascii="Times New Roman" w:hAnsi="Times New Roman"/>
                <w:sz w:val="24"/>
              </w:rPr>
              <w:t>A</w:t>
            </w:r>
            <w:r w:rsidR="00D83C2E" w:rsidRPr="001562B3">
              <w:rPr>
                <w:rStyle w:val="FormatvorlageInstructionsTabelleText"/>
                <w:rFonts w:ascii="Times New Roman" w:hAnsi="Times New Roman"/>
                <w:sz w:val="24"/>
              </w:rPr>
              <w:t>rticles 72a to 72</w:t>
            </w:r>
            <w:r w:rsidR="00D1229B" w:rsidRPr="001562B3">
              <w:rPr>
                <w:rStyle w:val="FormatvorlageInstructionsTabelleText"/>
                <w:rFonts w:ascii="Times New Roman" w:hAnsi="Times New Roman"/>
                <w:sz w:val="24"/>
              </w:rPr>
              <w:t>d</w:t>
            </w:r>
            <w:r w:rsidRPr="001562B3">
              <w:rPr>
                <w:rStyle w:val="FormatvorlageInstructionsTabelleText"/>
                <w:rFonts w:ascii="Times New Roman" w:hAnsi="Times New Roman"/>
                <w:sz w:val="24"/>
              </w:rPr>
              <w:t xml:space="preserve"> </w:t>
            </w:r>
            <w:r w:rsidR="004D63AE" w:rsidRPr="001562B3">
              <w:rPr>
                <w:rStyle w:val="FormatvorlageInstructionsTabelleText"/>
                <w:rFonts w:ascii="Times New Roman" w:hAnsi="Times New Roman"/>
                <w:sz w:val="24"/>
              </w:rPr>
              <w:t>of Regulation (EU) No 575/2013</w:t>
            </w:r>
            <w:r w:rsidR="00D83C2E" w:rsidRPr="001562B3">
              <w:rPr>
                <w:rStyle w:val="FormatvorlageInstructionsTabelleText"/>
                <w:rFonts w:ascii="Times New Roman" w:hAnsi="Times New Roman"/>
                <w:sz w:val="24"/>
              </w:rPr>
              <w:t xml:space="preserve">, at the exclusion of liabilities permitted to qualify as eligible liability instruments </w:t>
            </w:r>
            <w:r w:rsidR="00C904F7" w:rsidRPr="001562B3">
              <w:rPr>
                <w:rStyle w:val="FormatvorlageInstructionsTabelleText"/>
                <w:rFonts w:ascii="Times New Roman" w:hAnsi="Times New Roman"/>
                <w:sz w:val="24"/>
              </w:rPr>
              <w:t>in accordance with</w:t>
            </w:r>
            <w:r w:rsidR="00D83C2E" w:rsidRPr="001562B3">
              <w:rPr>
                <w:rStyle w:val="FormatvorlageInstructionsTabelleText"/>
                <w:rFonts w:ascii="Times New Roman" w:hAnsi="Times New Roman"/>
                <w:sz w:val="24"/>
              </w:rPr>
              <w:t xml:space="preserve"> Articles 72</w:t>
            </w:r>
            <w:proofErr w:type="gramStart"/>
            <w:r w:rsidR="00D83C2E" w:rsidRPr="001562B3">
              <w:rPr>
                <w:rStyle w:val="FormatvorlageInstructionsTabelleText"/>
                <w:rFonts w:ascii="Times New Roman" w:hAnsi="Times New Roman"/>
                <w:sz w:val="24"/>
              </w:rPr>
              <w:t>b(</w:t>
            </w:r>
            <w:proofErr w:type="gramEnd"/>
            <w:r w:rsidR="00D83C2E" w:rsidRPr="001562B3">
              <w:rPr>
                <w:rStyle w:val="FormatvorlageInstructionsTabelleText"/>
                <w:rFonts w:ascii="Times New Roman" w:hAnsi="Times New Roman"/>
                <w:sz w:val="24"/>
              </w:rPr>
              <w:t>3) or (4)</w:t>
            </w:r>
            <w:r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that Regulation</w:t>
            </w:r>
            <w:r w:rsidR="00D83C2E" w:rsidRPr="00672C9C">
              <w:rPr>
                <w:rStyle w:val="FormatvorlageInstructionsTabelleText"/>
                <w:rFonts w:ascii="Times New Roman" w:hAnsi="Times New Roman"/>
                <w:sz w:val="24"/>
              </w:rPr>
              <w:t xml:space="preserve">, </w:t>
            </w:r>
            <w:r w:rsidR="00D83C2E" w:rsidRPr="001562B3">
              <w:rPr>
                <w:rStyle w:val="FormatvorlageInstructionsTabelleText"/>
                <w:rFonts w:ascii="Times New Roman" w:hAnsi="Times New Roman"/>
                <w:sz w:val="24"/>
              </w:rPr>
              <w:t xml:space="preserve">and </w:t>
            </w:r>
            <w:r w:rsidRPr="001562B3">
              <w:rPr>
                <w:rStyle w:val="FormatvorlageInstructionsTabelleText"/>
                <w:rFonts w:ascii="Times New Roman" w:hAnsi="Times New Roman"/>
                <w:sz w:val="24"/>
              </w:rPr>
              <w:t xml:space="preserve">which </w:t>
            </w:r>
            <w:r w:rsidR="00D83C2E" w:rsidRPr="001562B3">
              <w:rPr>
                <w:rStyle w:val="FormatvorlageInstructionsTabelleText"/>
                <w:rFonts w:ascii="Times New Roman" w:hAnsi="Times New Roman"/>
                <w:sz w:val="24"/>
              </w:rPr>
              <w:t>are issued directly by the resolution entity</w:t>
            </w:r>
            <w:r w:rsidR="00D83C2E" w:rsidRPr="00672C9C">
              <w:rPr>
                <w:rStyle w:val="FormatvorlageInstructionsTabelleText"/>
                <w:rFonts w:ascii="Times New Roman" w:hAnsi="Times New Roman"/>
                <w:sz w:val="24"/>
              </w:rPr>
              <w:t>.</w:t>
            </w:r>
            <w:ins w:id="150" w:author="Author">
              <w:r w:rsidR="006B3F3C">
                <w:rPr>
                  <w:rStyle w:val="FormatvorlageInstructionsTabelleText"/>
                  <w:rFonts w:ascii="Times New Roman" w:hAnsi="Times New Roman"/>
                  <w:sz w:val="24"/>
                </w:rPr>
                <w:t xml:space="preserve"> </w:t>
              </w:r>
              <w:r w:rsidR="006B3F3C" w:rsidRPr="00672C9C">
                <w:rPr>
                  <w:rStyle w:val="FormatvorlageInstructionsTabelleText"/>
                  <w:rFonts w:ascii="Times New Roman" w:hAnsi="Times New Roman"/>
                  <w:sz w:val="24"/>
                  <w:highlight w:val="yellow"/>
                </w:rPr>
                <w:t>The amounts reported shall be the amounts before deducting unused prior permission amounts</w:t>
              </w:r>
              <w:r w:rsidR="00A827D8" w:rsidRPr="00672C9C">
                <w:rPr>
                  <w:rStyle w:val="FormatvorlageInstructionsTabelleText"/>
                  <w:rFonts w:ascii="Times New Roman" w:hAnsi="Times New Roman"/>
                  <w:sz w:val="24"/>
                  <w:highlight w:val="yellow"/>
                </w:rPr>
                <w:t xml:space="preserve">, to the extent that the permission </w:t>
              </w:r>
              <w:r w:rsidR="00A827D8" w:rsidRPr="00672C9C">
                <w:rPr>
                  <w:rStyle w:val="FormatvorlageInstructionsTabelleText"/>
                  <w:rFonts w:ascii="Times New Roman" w:hAnsi="Times New Roman"/>
                  <w:sz w:val="24"/>
                  <w:highlight w:val="yellow"/>
                </w:rPr>
                <w:lastRenderedPageBreak/>
                <w:t>covers eligible liabilities instruments issued directly by the resolution entity that are not grandfathered</w:t>
              </w:r>
              <w:r w:rsidR="006B3F3C" w:rsidRPr="00672C9C">
                <w:rPr>
                  <w:rStyle w:val="FormatvorlageInstructionsTabelleText"/>
                  <w:rFonts w:ascii="Times New Roman" w:hAnsi="Times New Roman"/>
                  <w:sz w:val="24"/>
                  <w:highlight w:val="yellow"/>
                </w:rPr>
                <w:t>.</w:t>
              </w:r>
            </w:ins>
          </w:p>
          <w:p w14:paraId="538B9AEC" w14:textId="77777777" w:rsidR="00A63011" w:rsidRDefault="003C1F98" w:rsidP="0083554B">
            <w:pPr>
              <w:pStyle w:val="InstructionsText"/>
              <w:rPr>
                <w:ins w:id="151"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This row shall neither include the amortised portion of T</w:t>
            </w:r>
            <w:r w:rsidR="00C904F7" w:rsidRPr="001562B3">
              <w:rPr>
                <w:rStyle w:val="FormatvorlageInstructionsTabelleText"/>
                <w:rFonts w:ascii="Times New Roman" w:hAnsi="Times New Roman"/>
                <w:sz w:val="24"/>
              </w:rPr>
              <w:t xml:space="preserve">ier </w:t>
            </w:r>
            <w:r w:rsidRPr="001562B3">
              <w:rPr>
                <w:rStyle w:val="FormatvorlageInstructionsTabelleText"/>
                <w:rFonts w:ascii="Times New Roman" w:hAnsi="Times New Roman"/>
                <w:sz w:val="24"/>
              </w:rPr>
              <w:t>2 instruments where</w:t>
            </w:r>
            <w:r w:rsidR="00B51127" w:rsidRPr="001562B3">
              <w:rPr>
                <w:rStyle w:val="FormatvorlageInstructionsTabelleText"/>
                <w:rFonts w:ascii="Times New Roman" w:hAnsi="Times New Roman"/>
                <w:sz w:val="24"/>
              </w:rPr>
              <w:t xml:space="preserve"> the</w:t>
            </w:r>
            <w:r w:rsidRPr="001562B3">
              <w:rPr>
                <w:rStyle w:val="FormatvorlageInstructionsTabelleText"/>
                <w:rFonts w:ascii="Times New Roman" w:hAnsi="Times New Roman"/>
                <w:sz w:val="24"/>
              </w:rPr>
              <w:t xml:space="preserve"> remaining maturity is greater than one year (</w:t>
            </w:r>
            <w:del w:id="152" w:author="Author">
              <w:r w:rsidR="00EB7528" w:rsidRPr="001562B3" w:rsidDel="007460C8">
                <w:rPr>
                  <w:rStyle w:val="FormatvorlageInstructionsTabelleText"/>
                  <w:rFonts w:ascii="Times New Roman" w:hAnsi="Times New Roman"/>
                  <w:sz w:val="24"/>
                </w:rPr>
                <w:delText xml:space="preserve">point (b) of </w:delText>
              </w:r>
            </w:del>
            <w:r w:rsidRPr="001562B3">
              <w:rPr>
                <w:rStyle w:val="FormatvorlageInstructionsTabelleText"/>
                <w:rFonts w:ascii="Times New Roman" w:hAnsi="Times New Roman"/>
                <w:sz w:val="24"/>
              </w:rPr>
              <w:t>Article 72</w:t>
            </w:r>
            <w:proofErr w:type="gramStart"/>
            <w:r w:rsidRPr="001562B3">
              <w:rPr>
                <w:rStyle w:val="FormatvorlageInstructionsTabelleText"/>
                <w:rFonts w:ascii="Times New Roman" w:hAnsi="Times New Roman"/>
                <w:sz w:val="24"/>
              </w:rPr>
              <w:t>a(</w:t>
            </w:r>
            <w:proofErr w:type="gramEnd"/>
            <w:r w:rsidRPr="001562B3">
              <w:rPr>
                <w:rStyle w:val="FormatvorlageInstructionsTabelleText"/>
                <w:rFonts w:ascii="Times New Roman" w:hAnsi="Times New Roman"/>
                <w:sz w:val="24"/>
              </w:rPr>
              <w:t>1)</w:t>
            </w:r>
            <w:ins w:id="153"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(b)</w:t>
              </w:r>
              <w:r w:rsidR="007460C8">
                <w:rPr>
                  <w:rStyle w:val="FormatvorlageInstructionsTabelleText"/>
                  <w:rFonts w:ascii="Times New Roman" w:hAnsi="Times New Roman"/>
                  <w:sz w:val="24"/>
                </w:rPr>
                <w:t>,</w:t>
              </w:r>
            </w:ins>
            <w:r w:rsidR="00EB7528"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Regulation (EU) No 575/2013</w:t>
            </w:r>
            <w:r w:rsidRPr="001562B3">
              <w:rPr>
                <w:rStyle w:val="FormatvorlageInstructionsTabelleText"/>
                <w:rFonts w:ascii="Times New Roman" w:hAnsi="Times New Roman"/>
                <w:sz w:val="24"/>
              </w:rPr>
              <w:t xml:space="preserve">) nor </w:t>
            </w:r>
            <w:r w:rsidR="00D83C2E" w:rsidRPr="001562B3">
              <w:rPr>
                <w:rStyle w:val="FormatvorlageInstructionsTabelleText"/>
                <w:rFonts w:ascii="Times New Roman" w:hAnsi="Times New Roman"/>
                <w:sz w:val="24"/>
              </w:rPr>
              <w:t xml:space="preserve">eligible liabilities grandfathered under Article 494b </w:t>
            </w:r>
            <w:r w:rsidR="00C904F7" w:rsidRPr="001562B3">
              <w:rPr>
                <w:rStyle w:val="FormatvorlageInstructionsTabelleText"/>
                <w:rFonts w:ascii="Times New Roman" w:hAnsi="Times New Roman"/>
                <w:sz w:val="24"/>
              </w:rPr>
              <w:t>of that Regulation</w:t>
            </w:r>
            <w:r w:rsidR="00D83C2E" w:rsidRPr="001562B3">
              <w:rPr>
                <w:rStyle w:val="FormatvorlageInstructionsTabelleText"/>
                <w:rFonts w:ascii="Times New Roman" w:hAnsi="Times New Roman"/>
                <w:sz w:val="24"/>
              </w:rPr>
              <w:t>.</w:t>
            </w:r>
          </w:p>
          <w:p w14:paraId="609C4389" w14:textId="7A7AC95B" w:rsidR="006B3F3C" w:rsidRPr="001562B3" w:rsidRDefault="006B3F3C" w:rsidP="0083554B">
            <w:pPr>
              <w:pStyle w:val="InstructionsText"/>
            </w:pPr>
          </w:p>
        </w:tc>
      </w:tr>
      <w:tr w:rsidR="00A63011" w:rsidRPr="001562B3" w14:paraId="41FBFCDC" w14:textId="77777777" w:rsidTr="007674DE">
        <w:tc>
          <w:tcPr>
            <w:tcW w:w="1129" w:type="dxa"/>
            <w:vAlign w:val="center"/>
          </w:tcPr>
          <w:p w14:paraId="11EA5A62" w14:textId="26C75E8E" w:rsidR="00A63011" w:rsidRPr="001562B3" w:rsidRDefault="00A63011" w:rsidP="0083554B">
            <w:pPr>
              <w:pStyle w:val="InstructionsText"/>
            </w:pPr>
            <w:r w:rsidRPr="001562B3">
              <w:rPr>
                <w:rStyle w:val="FormatvorlageInstructionsTabelleText"/>
                <w:rFonts w:ascii="Times New Roman" w:hAnsi="Times New Roman"/>
                <w:sz w:val="24"/>
              </w:rPr>
              <w:lastRenderedPageBreak/>
              <w:t>0</w:t>
            </w:r>
            <w:r w:rsidR="004B26E4" w:rsidRPr="001562B3">
              <w:rPr>
                <w:rStyle w:val="FormatvorlageInstructionsTabelleText"/>
                <w:rFonts w:ascii="Times New Roman" w:hAnsi="Times New Roman"/>
                <w:sz w:val="24"/>
              </w:rPr>
              <w:t>1</w:t>
            </w:r>
            <w:r w:rsidR="00EF1BBD" w:rsidRPr="001562B3">
              <w:rPr>
                <w:rStyle w:val="FormatvorlageInstructionsTabelleText"/>
                <w:rFonts w:ascii="Times New Roman" w:hAnsi="Times New Roman"/>
                <w:sz w:val="24"/>
              </w:rPr>
              <w:t>1</w:t>
            </w:r>
            <w:r w:rsidRPr="001562B3">
              <w:rPr>
                <w:rStyle w:val="FormatvorlageInstructionsTabelleText"/>
                <w:rFonts w:ascii="Times New Roman" w:hAnsi="Times New Roman"/>
                <w:sz w:val="24"/>
              </w:rPr>
              <w:t>0</w:t>
            </w:r>
          </w:p>
        </w:tc>
        <w:tc>
          <w:tcPr>
            <w:tcW w:w="7620" w:type="dxa"/>
            <w:vAlign w:val="center"/>
          </w:tcPr>
          <w:p w14:paraId="79B3EE97" w14:textId="7FDAAA39" w:rsidR="00A63011" w:rsidRPr="001562B3" w:rsidRDefault="00A63011"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liabilities instruments issued by other entities within the resolution group</w:t>
            </w:r>
            <w:r w:rsidR="00CD58AA" w:rsidRPr="001562B3">
              <w:rPr>
                <w:rStyle w:val="InstructionsTabelleberschrift"/>
                <w:rFonts w:ascii="Times New Roman" w:hAnsi="Times New Roman"/>
                <w:sz w:val="24"/>
              </w:rPr>
              <w:t xml:space="preserve"> </w:t>
            </w:r>
            <w:r w:rsidR="0012244E" w:rsidRPr="001562B3">
              <w:rPr>
                <w:rStyle w:val="InstructionsTabelleberschrift"/>
                <w:rFonts w:ascii="Times New Roman" w:hAnsi="Times New Roman"/>
                <w:sz w:val="24"/>
              </w:rPr>
              <w:t>(</w:t>
            </w:r>
            <w:r w:rsidR="00CD58AA" w:rsidRPr="001562B3">
              <w:rPr>
                <w:rStyle w:val="InstructionsTabelleberschrift"/>
                <w:rFonts w:ascii="Times New Roman" w:hAnsi="Times New Roman"/>
                <w:sz w:val="24"/>
              </w:rPr>
              <w:t>not grandfathered</w:t>
            </w:r>
            <w:r w:rsidR="0012244E" w:rsidRPr="001562B3">
              <w:rPr>
                <w:rStyle w:val="InstructionsTabelleberschrift"/>
                <w:rFonts w:ascii="Times New Roman" w:hAnsi="Times New Roman"/>
                <w:sz w:val="24"/>
              </w:rPr>
              <w:t>)</w:t>
            </w:r>
          </w:p>
          <w:p w14:paraId="6D1C85D0" w14:textId="02C1463F" w:rsidR="00C80C5A" w:rsidRPr="001562B3" w:rsidRDefault="00B775C4"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MREL</w:t>
            </w:r>
          </w:p>
          <w:p w14:paraId="50B462B4" w14:textId="69301D76" w:rsidR="00B775C4" w:rsidRPr="001562B3" w:rsidRDefault="00C80C5A" w:rsidP="0083554B">
            <w:pPr>
              <w:pStyle w:val="InstructionsText"/>
              <w:rPr>
                <w:rStyle w:val="FormatvorlageInstructionsTabelleText"/>
                <w:rFonts w:ascii="Times New Roman" w:hAnsi="Times New Roman"/>
                <w:b/>
                <w:sz w:val="24"/>
              </w:rPr>
            </w:pPr>
            <w:r w:rsidRPr="001562B3">
              <w:rPr>
                <w:rStyle w:val="InstructionsTabelleberschrift"/>
                <w:rFonts w:ascii="Times New Roman" w:hAnsi="Times New Roman"/>
                <w:b w:val="0"/>
                <w:sz w:val="24"/>
                <w:u w:val="none"/>
              </w:rPr>
              <w:t>E</w:t>
            </w:r>
            <w:r w:rsidR="00B775C4" w:rsidRPr="001562B3">
              <w:rPr>
                <w:rStyle w:val="InstructionsTabelleberschrift"/>
                <w:rFonts w:ascii="Times New Roman" w:hAnsi="Times New Roman"/>
                <w:b w:val="0"/>
                <w:sz w:val="24"/>
                <w:u w:val="none"/>
              </w:rPr>
              <w:t>ligible liabilities included in the</w:t>
            </w:r>
            <w:r w:rsidR="00B775C4" w:rsidRPr="001562B3">
              <w:rPr>
                <w:rStyle w:val="FormatvorlageInstructionsTabelleText"/>
                <w:rFonts w:ascii="Times New Roman" w:hAnsi="Times New Roman"/>
                <w:sz w:val="24"/>
              </w:rPr>
              <w:t xml:space="preserve"> amount of own funds and eligible liabilities </w:t>
            </w:r>
            <w:r w:rsidR="00C904F7" w:rsidRPr="001562B3">
              <w:rPr>
                <w:rStyle w:val="FormatvorlageInstructionsTabelleText"/>
                <w:rFonts w:ascii="Times New Roman" w:hAnsi="Times New Roman"/>
                <w:sz w:val="24"/>
              </w:rPr>
              <w:t>in accordance with</w:t>
            </w:r>
            <w:r w:rsidR="00B775C4" w:rsidRPr="001562B3">
              <w:rPr>
                <w:rStyle w:val="FormatvorlageInstructionsTabelleText"/>
                <w:rFonts w:ascii="Times New Roman" w:hAnsi="Times New Roman"/>
                <w:sz w:val="24"/>
              </w:rPr>
              <w:t xml:space="preserve"> Article 45b</w:t>
            </w:r>
            <w:r w:rsidR="00CD51BC"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Directive 2014/59/EU</w:t>
            </w:r>
            <w:r w:rsidR="00B775C4" w:rsidRPr="001562B3">
              <w:rPr>
                <w:rStyle w:val="FormatvorlageInstructionsTabelleText"/>
                <w:rFonts w:ascii="Times New Roman" w:hAnsi="Times New Roman"/>
                <w:sz w:val="24"/>
              </w:rPr>
              <w:t xml:space="preserve"> that are issued by subsidiaries and included in MREL in compliance with Article 45</w:t>
            </w:r>
            <w:proofErr w:type="gramStart"/>
            <w:r w:rsidR="00B775C4" w:rsidRPr="001562B3">
              <w:rPr>
                <w:rStyle w:val="FormatvorlageInstructionsTabelleText"/>
                <w:rFonts w:ascii="Times New Roman" w:hAnsi="Times New Roman"/>
                <w:sz w:val="24"/>
              </w:rPr>
              <w:t>b(</w:t>
            </w:r>
            <w:proofErr w:type="gramEnd"/>
            <w:r w:rsidR="00B775C4" w:rsidRPr="001562B3">
              <w:rPr>
                <w:rStyle w:val="FormatvorlageInstructionsTabelleText"/>
                <w:rFonts w:ascii="Times New Roman" w:hAnsi="Times New Roman"/>
                <w:sz w:val="24"/>
              </w:rPr>
              <w:t>3)</w:t>
            </w:r>
            <w:r w:rsidR="00CD51BC"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that Directive</w:t>
            </w:r>
            <w:r w:rsidR="00B775C4" w:rsidRPr="001562B3">
              <w:rPr>
                <w:rStyle w:val="FormatvorlageInstructionsTabelleText"/>
                <w:rFonts w:ascii="Times New Roman" w:hAnsi="Times New Roman"/>
                <w:sz w:val="24"/>
              </w:rPr>
              <w:t>.</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C904F7"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C904F7" w:rsidRPr="001562B3">
              <w:rPr>
                <w:rStyle w:val="FormatvorlageInstructionsTabelleText"/>
                <w:rFonts w:ascii="Times New Roman" w:hAnsi="Times New Roman"/>
                <w:sz w:val="24"/>
              </w:rPr>
              <w:t>of that Directive</w:t>
            </w:r>
            <w:r w:rsidR="00014A29" w:rsidRPr="001562B3">
              <w:rPr>
                <w:rStyle w:val="FormatvorlageInstructionsTabelleText"/>
                <w:rFonts w:ascii="Times New Roman" w:hAnsi="Times New Roman"/>
                <w:sz w:val="24"/>
              </w:rPr>
              <w:t>.</w:t>
            </w:r>
            <w:ins w:id="154" w:author="Author">
              <w:r w:rsidR="006B3F3C">
                <w:rPr>
                  <w:rStyle w:val="FormatvorlageInstructionsTabelleText"/>
                  <w:rFonts w:ascii="Times New Roman" w:hAnsi="Times New Roman"/>
                  <w:sz w:val="24"/>
                </w:rPr>
                <w:t xml:space="preserve"> </w:t>
              </w:r>
              <w:r w:rsidR="006B3F3C" w:rsidRPr="00672C9C">
                <w:rPr>
                  <w:rStyle w:val="FormatvorlageInstructionsTabelleText"/>
                  <w:rFonts w:ascii="Times New Roman" w:hAnsi="Times New Roman"/>
                  <w:sz w:val="24"/>
                  <w:highlight w:val="yellow"/>
                </w:rPr>
                <w:t>The amounts reported shall be the amounts before deducting unused prior permission amounts</w:t>
              </w:r>
              <w:r w:rsidR="00A827D8" w:rsidRPr="00672C9C">
                <w:rPr>
                  <w:rStyle w:val="FormatvorlageInstructionsTabelleText"/>
                  <w:rFonts w:ascii="Times New Roman" w:hAnsi="Times New Roman"/>
                  <w:sz w:val="24"/>
                  <w:highlight w:val="yellow"/>
                </w:rPr>
                <w:t>, to the extent that the permission covers eligible liabilities instruments issued by other entities within the resolution group that are not grandfathered</w:t>
              </w:r>
              <w:r w:rsidR="006B3F3C" w:rsidRPr="00672C9C">
                <w:rPr>
                  <w:rStyle w:val="FormatvorlageInstructionsTabelleText"/>
                  <w:rFonts w:ascii="Times New Roman" w:hAnsi="Times New Roman"/>
                  <w:sz w:val="24"/>
                  <w:highlight w:val="yellow"/>
                </w:rPr>
                <w:t>.</w:t>
              </w:r>
            </w:ins>
          </w:p>
          <w:p w14:paraId="5240CE7F" w14:textId="4DC3E44A" w:rsidR="00CD51BC" w:rsidRPr="001562B3" w:rsidRDefault="00CD58AA"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TLAC</w:t>
            </w:r>
          </w:p>
          <w:p w14:paraId="371D0855" w14:textId="59C650E7" w:rsidR="00B775C4" w:rsidRPr="001562B3" w:rsidRDefault="00CD51BC" w:rsidP="0083554B">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sz w:val="24"/>
              </w:rPr>
              <w:t>E</w:t>
            </w:r>
            <w:r w:rsidR="00CD58AA" w:rsidRPr="001562B3">
              <w:rPr>
                <w:rStyle w:val="FormatvorlageInstructionsTabelleText"/>
                <w:rFonts w:ascii="Times New Roman" w:hAnsi="Times New Roman"/>
                <w:sz w:val="24"/>
              </w:rPr>
              <w:t xml:space="preserve">ligible liabilities which comply with all the requirements </w:t>
            </w:r>
            <w:r w:rsidR="00C904F7" w:rsidRPr="001562B3">
              <w:rPr>
                <w:rStyle w:val="FormatvorlageInstructionsTabelleText"/>
                <w:rFonts w:ascii="Times New Roman" w:hAnsi="Times New Roman"/>
                <w:sz w:val="24"/>
              </w:rPr>
              <w:t>laid down</w:t>
            </w:r>
            <w:r w:rsidR="00CD58AA" w:rsidRPr="001562B3">
              <w:rPr>
                <w:rStyle w:val="FormatvorlageInstructionsTabelleText"/>
                <w:rFonts w:ascii="Times New Roman" w:hAnsi="Times New Roman"/>
                <w:sz w:val="24"/>
              </w:rPr>
              <w:t xml:space="preserve"> in </w:t>
            </w:r>
            <w:r w:rsidR="00C904F7" w:rsidRPr="001562B3">
              <w:rPr>
                <w:rStyle w:val="FormatvorlageInstructionsTabelleText"/>
                <w:rFonts w:ascii="Times New Roman" w:hAnsi="Times New Roman"/>
                <w:sz w:val="24"/>
              </w:rPr>
              <w:t>A</w:t>
            </w:r>
            <w:r w:rsidR="00CD58AA" w:rsidRPr="001562B3">
              <w:rPr>
                <w:rStyle w:val="FormatvorlageInstructionsTabelleText"/>
                <w:rFonts w:ascii="Times New Roman" w:hAnsi="Times New Roman"/>
                <w:sz w:val="24"/>
              </w:rPr>
              <w:t>rticles 72a to 72</w:t>
            </w:r>
            <w:r w:rsidR="006B5DEC" w:rsidRPr="001562B3">
              <w:rPr>
                <w:rStyle w:val="FormatvorlageInstructionsTabelleText"/>
                <w:rFonts w:ascii="Times New Roman" w:hAnsi="Times New Roman"/>
                <w:sz w:val="24"/>
              </w:rPr>
              <w:t>d</w:t>
            </w:r>
            <w:r w:rsidR="001048C4"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Regulation (EU) No 575/2013</w:t>
            </w:r>
            <w:r w:rsidR="00CD58AA" w:rsidRPr="001562B3">
              <w:rPr>
                <w:rStyle w:val="FormatvorlageInstructionsTabelleText"/>
                <w:rFonts w:ascii="Times New Roman" w:hAnsi="Times New Roman"/>
                <w:sz w:val="24"/>
              </w:rPr>
              <w:t>, at the exclusion of liabilities permitted to qualify as eligible liability instruments pursuant to Articles 72</w:t>
            </w:r>
            <w:proofErr w:type="gramStart"/>
            <w:r w:rsidR="00CD58AA" w:rsidRPr="001562B3">
              <w:rPr>
                <w:rStyle w:val="FormatvorlageInstructionsTabelleText"/>
                <w:rFonts w:ascii="Times New Roman" w:hAnsi="Times New Roman"/>
                <w:sz w:val="24"/>
              </w:rPr>
              <w:t>b(</w:t>
            </w:r>
            <w:proofErr w:type="gramEnd"/>
            <w:r w:rsidR="00CD58AA" w:rsidRPr="001562B3">
              <w:rPr>
                <w:rStyle w:val="FormatvorlageInstructionsTabelleText"/>
                <w:rFonts w:ascii="Times New Roman" w:hAnsi="Times New Roman"/>
                <w:sz w:val="24"/>
              </w:rPr>
              <w:t>3) or (4)</w:t>
            </w:r>
            <w:r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that Regulation</w:t>
            </w:r>
            <w:r w:rsidR="00CD58AA" w:rsidRPr="001562B3">
              <w:rPr>
                <w:rStyle w:val="FormatvorlageInstructionsTabelleText"/>
                <w:rFonts w:ascii="Times New Roman" w:hAnsi="Times New Roman"/>
                <w:sz w:val="24"/>
              </w:rPr>
              <w:t xml:space="preserve">, that are issued by subsidiaries and qualify for inclusion in the consolidated eligible liabilities instruments of an </w:t>
            </w:r>
            <w:r w:rsidR="00E645F5" w:rsidRPr="001562B3">
              <w:rPr>
                <w:rStyle w:val="FormatvorlageInstructionsTabelleText"/>
                <w:rFonts w:ascii="Times New Roman" w:hAnsi="Times New Roman"/>
                <w:sz w:val="24"/>
              </w:rPr>
              <w:t xml:space="preserve">entity </w:t>
            </w:r>
            <w:r w:rsidR="00C904F7" w:rsidRPr="001562B3">
              <w:rPr>
                <w:rStyle w:val="FormatvorlageInstructionsTabelleText"/>
                <w:rFonts w:ascii="Times New Roman" w:hAnsi="Times New Roman"/>
                <w:sz w:val="24"/>
              </w:rPr>
              <w:t>in accordance with</w:t>
            </w:r>
            <w:r w:rsidR="00CD58AA" w:rsidRPr="001562B3">
              <w:rPr>
                <w:rStyle w:val="FormatvorlageInstructionsTabelleText"/>
                <w:rFonts w:ascii="Times New Roman" w:hAnsi="Times New Roman"/>
                <w:sz w:val="24"/>
              </w:rPr>
              <w:t xml:space="preserve"> Article 88a </w:t>
            </w:r>
            <w:r w:rsidR="00C904F7" w:rsidRPr="001562B3">
              <w:rPr>
                <w:rStyle w:val="FormatvorlageInstructionsTabelleText"/>
                <w:rFonts w:ascii="Times New Roman" w:hAnsi="Times New Roman"/>
                <w:sz w:val="24"/>
              </w:rPr>
              <w:t>of that Regulation</w:t>
            </w:r>
            <w:r w:rsidR="00CD58AA" w:rsidRPr="001562B3">
              <w:rPr>
                <w:rStyle w:val="FormatvorlageInstructionsTabelleText"/>
                <w:rFonts w:ascii="Times New Roman" w:hAnsi="Times New Roman"/>
                <w:sz w:val="24"/>
              </w:rPr>
              <w:t>.</w:t>
            </w:r>
            <w:ins w:id="155" w:author="Author">
              <w:r w:rsidR="006B3F3C">
                <w:rPr>
                  <w:rStyle w:val="FormatvorlageInstructionsTabelleText"/>
                  <w:rFonts w:ascii="Times New Roman" w:hAnsi="Times New Roman"/>
                  <w:sz w:val="24"/>
                </w:rPr>
                <w:t xml:space="preserve"> </w:t>
              </w:r>
              <w:r w:rsidR="006B3F3C" w:rsidRPr="00672C9C">
                <w:rPr>
                  <w:rStyle w:val="FormatvorlageInstructionsTabelleText"/>
                  <w:rFonts w:ascii="Times New Roman" w:hAnsi="Times New Roman"/>
                  <w:sz w:val="24"/>
                  <w:highlight w:val="yellow"/>
                </w:rPr>
                <w:t>The amounts reported shall be the amounts before deducting unused prior permission amounts</w:t>
              </w:r>
              <w:r w:rsidR="00A827D8" w:rsidRPr="00672C9C">
                <w:rPr>
                  <w:rStyle w:val="FormatvorlageInstructionsTabelleText"/>
                  <w:rFonts w:ascii="Times New Roman" w:hAnsi="Times New Roman"/>
                  <w:sz w:val="24"/>
                  <w:highlight w:val="yellow"/>
                </w:rPr>
                <w:t>, to the extent that the permission covers eligible liabilities instruments issued by other entities within the resolution group that are not grandfathered</w:t>
              </w:r>
              <w:r w:rsidR="006B3F3C">
                <w:rPr>
                  <w:rStyle w:val="FormatvorlageInstructionsTabelleText"/>
                  <w:rFonts w:ascii="Times New Roman" w:hAnsi="Times New Roman"/>
                  <w:sz w:val="24"/>
                </w:rPr>
                <w:t>.</w:t>
              </w:r>
            </w:ins>
          </w:p>
          <w:p w14:paraId="669A214A" w14:textId="083B79AC" w:rsidR="003C1F98" w:rsidRPr="001562B3" w:rsidRDefault="003C1F98" w:rsidP="0083554B">
            <w:pPr>
              <w:pStyle w:val="InstructionsText"/>
            </w:pPr>
            <w:r w:rsidRPr="001562B3">
              <w:rPr>
                <w:rStyle w:val="FormatvorlageInstructionsTabelleText"/>
                <w:rFonts w:ascii="Times New Roman" w:hAnsi="Times New Roman"/>
                <w:sz w:val="24"/>
              </w:rPr>
              <w:t>This row shall neither include the amortised portion of T</w:t>
            </w:r>
            <w:r w:rsidR="00C904F7" w:rsidRPr="001562B3">
              <w:rPr>
                <w:rStyle w:val="FormatvorlageInstructionsTabelleText"/>
                <w:rFonts w:ascii="Times New Roman" w:hAnsi="Times New Roman"/>
                <w:sz w:val="24"/>
              </w:rPr>
              <w:t xml:space="preserve">ier </w:t>
            </w:r>
            <w:r w:rsidRPr="001562B3">
              <w:rPr>
                <w:rStyle w:val="FormatvorlageInstructionsTabelleText"/>
                <w:rFonts w:ascii="Times New Roman" w:hAnsi="Times New Roman"/>
                <w:sz w:val="24"/>
              </w:rPr>
              <w:t xml:space="preserve">2 instruments where </w:t>
            </w:r>
            <w:r w:rsidR="00894CE9">
              <w:rPr>
                <w:rStyle w:val="FormatvorlageInstructionsTabelleText"/>
                <w:rFonts w:ascii="Times New Roman" w:hAnsi="Times New Roman"/>
                <w:sz w:val="24"/>
              </w:rPr>
              <w:t xml:space="preserve">the </w:t>
            </w:r>
            <w:r w:rsidRPr="001562B3">
              <w:rPr>
                <w:rStyle w:val="FormatvorlageInstructionsTabelleText"/>
                <w:rFonts w:ascii="Times New Roman" w:hAnsi="Times New Roman"/>
                <w:sz w:val="24"/>
              </w:rPr>
              <w:t>remaining maturity is greater than one year (</w:t>
            </w:r>
            <w:del w:id="156" w:author="Author">
              <w:r w:rsidR="00EB7528" w:rsidRPr="001562B3" w:rsidDel="007460C8">
                <w:rPr>
                  <w:rStyle w:val="FormatvorlageInstructionsTabelleText"/>
                  <w:rFonts w:ascii="Times New Roman" w:hAnsi="Times New Roman"/>
                  <w:sz w:val="24"/>
                </w:rPr>
                <w:delText xml:space="preserve">point (b) of </w:delText>
              </w:r>
            </w:del>
            <w:r w:rsidRPr="001562B3">
              <w:rPr>
                <w:rStyle w:val="FormatvorlageInstructionsTabelleText"/>
                <w:rFonts w:ascii="Times New Roman" w:hAnsi="Times New Roman"/>
                <w:sz w:val="24"/>
              </w:rPr>
              <w:t>Article 72</w:t>
            </w:r>
            <w:proofErr w:type="gramStart"/>
            <w:r w:rsidRPr="001562B3">
              <w:rPr>
                <w:rStyle w:val="FormatvorlageInstructionsTabelleText"/>
                <w:rFonts w:ascii="Times New Roman" w:hAnsi="Times New Roman"/>
                <w:sz w:val="24"/>
              </w:rPr>
              <w:t>a(</w:t>
            </w:r>
            <w:proofErr w:type="gramEnd"/>
            <w:r w:rsidRPr="001562B3">
              <w:rPr>
                <w:rStyle w:val="FormatvorlageInstructionsTabelleText"/>
                <w:rFonts w:ascii="Times New Roman" w:hAnsi="Times New Roman"/>
                <w:sz w:val="24"/>
              </w:rPr>
              <w:t>1)</w:t>
            </w:r>
            <w:ins w:id="157"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(b)</w:t>
              </w:r>
              <w:r w:rsidR="007460C8">
                <w:rPr>
                  <w:rStyle w:val="FormatvorlageInstructionsTabelleText"/>
                  <w:rFonts w:ascii="Times New Roman" w:hAnsi="Times New Roman"/>
                  <w:sz w:val="24"/>
                </w:rPr>
                <w:t>,</w:t>
              </w:r>
            </w:ins>
            <w:r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Regulation (EU) No 575/2013</w:t>
            </w:r>
            <w:r w:rsidRPr="001562B3">
              <w:rPr>
                <w:rStyle w:val="FormatvorlageInstructionsTabelleText"/>
                <w:rFonts w:ascii="Times New Roman" w:hAnsi="Times New Roman"/>
                <w:sz w:val="24"/>
              </w:rPr>
              <w:t xml:space="preserve">) nor </w:t>
            </w:r>
            <w:r w:rsidR="00CD58AA" w:rsidRPr="001562B3">
              <w:rPr>
                <w:rStyle w:val="FormatvorlageInstructionsTabelleText"/>
                <w:rFonts w:ascii="Times New Roman" w:hAnsi="Times New Roman"/>
                <w:sz w:val="24"/>
              </w:rPr>
              <w:t xml:space="preserve">eligible liabilities grandfathered under Article 494b </w:t>
            </w:r>
            <w:r w:rsidR="00C904F7" w:rsidRPr="001562B3">
              <w:rPr>
                <w:rStyle w:val="FormatvorlageInstructionsTabelleText"/>
                <w:rFonts w:ascii="Times New Roman" w:hAnsi="Times New Roman"/>
                <w:sz w:val="24"/>
              </w:rPr>
              <w:t>of that Regulation</w:t>
            </w:r>
            <w:r w:rsidR="00CD58AA" w:rsidRPr="001562B3">
              <w:rPr>
                <w:rStyle w:val="FormatvorlageInstructionsTabelleText"/>
                <w:rFonts w:ascii="Times New Roman" w:hAnsi="Times New Roman"/>
                <w:sz w:val="24"/>
              </w:rPr>
              <w:t>.</w:t>
            </w:r>
          </w:p>
        </w:tc>
      </w:tr>
      <w:tr w:rsidR="003C1F98" w:rsidRPr="001562B3" w14:paraId="51864A69" w14:textId="77777777" w:rsidTr="007674DE">
        <w:tc>
          <w:tcPr>
            <w:tcW w:w="1129" w:type="dxa"/>
            <w:vAlign w:val="center"/>
          </w:tcPr>
          <w:p w14:paraId="47D16EC4" w14:textId="66D820CD" w:rsidR="003C1F98" w:rsidRPr="001562B3" w:rsidRDefault="003C1F98" w:rsidP="0083554B">
            <w:pPr>
              <w:pStyle w:val="InstructionsText"/>
            </w:pPr>
            <w:r w:rsidRPr="001562B3">
              <w:rPr>
                <w:rStyle w:val="FormatvorlageInstructionsTabelleText"/>
                <w:rFonts w:ascii="Times New Roman" w:hAnsi="Times New Roman"/>
                <w:sz w:val="24"/>
              </w:rPr>
              <w:t>01</w:t>
            </w:r>
            <w:r w:rsidR="00EF1BBD"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vAlign w:val="center"/>
          </w:tcPr>
          <w:p w14:paraId="6C0E7472" w14:textId="6E4EAD48" w:rsidR="003C1F98" w:rsidRPr="001562B3" w:rsidRDefault="003C1F9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Eligible liabilities items issued prior to </w:t>
            </w:r>
            <w:r w:rsidR="00C8643E" w:rsidRPr="001562B3">
              <w:rPr>
                <w:rStyle w:val="InstructionsTabelleberschrift"/>
                <w:rFonts w:ascii="Times New Roman" w:hAnsi="Times New Roman"/>
                <w:sz w:val="24"/>
              </w:rPr>
              <w:t>27 June 2019</w:t>
            </w:r>
            <w:r w:rsidRPr="001562B3">
              <w:rPr>
                <w:rStyle w:val="InstructionsTabelleberschrift"/>
                <w:rFonts w:ascii="Times New Roman" w:hAnsi="Times New Roman"/>
                <w:sz w:val="24"/>
              </w:rPr>
              <w:t xml:space="preserve"> </w:t>
            </w:r>
          </w:p>
          <w:p w14:paraId="45E921ED" w14:textId="5B5AA12F" w:rsidR="00CD51BC" w:rsidRPr="001562B3" w:rsidRDefault="003A0717"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MREL</w:t>
            </w:r>
          </w:p>
          <w:p w14:paraId="77573479" w14:textId="4DEADB3A" w:rsidR="003A0717" w:rsidRPr="001562B3" w:rsidRDefault="003A0717"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Eligible liabilities </w:t>
            </w:r>
            <w:r w:rsidRPr="001562B3">
              <w:rPr>
                <w:rStyle w:val="FormatvorlageInstructionsTabelleText"/>
                <w:rFonts w:ascii="Times New Roman" w:hAnsi="Times New Roman"/>
                <w:sz w:val="24"/>
              </w:rPr>
              <w:t>that</w:t>
            </w:r>
            <w:r w:rsidRPr="001562B3">
              <w:rPr>
                <w:rStyle w:val="InstructionsTabelleberschrift"/>
                <w:rFonts w:ascii="Times New Roman" w:hAnsi="Times New Roman"/>
                <w:b w:val="0"/>
                <w:sz w:val="24"/>
                <w:u w:val="none"/>
              </w:rPr>
              <w:t xml:space="preserve"> meet the following conditions:</w:t>
            </w:r>
          </w:p>
          <w:p w14:paraId="27B0933B" w14:textId="12AD7DA6" w:rsidR="003A0717" w:rsidRPr="001562B3" w:rsidRDefault="00C904F7"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(a)</w:t>
            </w:r>
            <w:r w:rsidR="00CC301F" w:rsidRPr="001562B3">
              <w:rPr>
                <w:rStyle w:val="InstructionsTabelleberschrift"/>
                <w:rFonts w:ascii="Times New Roman" w:hAnsi="Times New Roman"/>
                <w:b w:val="0"/>
                <w:sz w:val="24"/>
                <w:u w:val="none"/>
              </w:rPr>
              <w:t xml:space="preserve"> </w:t>
            </w:r>
            <w:r w:rsidR="003A0717" w:rsidRPr="001562B3">
              <w:rPr>
                <w:rStyle w:val="InstructionsTabelleberschrift"/>
                <w:rFonts w:ascii="Times New Roman" w:hAnsi="Times New Roman"/>
                <w:b w:val="0"/>
                <w:sz w:val="24"/>
                <w:u w:val="none"/>
              </w:rPr>
              <w:t xml:space="preserve">they </w:t>
            </w:r>
            <w:r w:rsidR="00612E23" w:rsidRPr="001562B3">
              <w:rPr>
                <w:rStyle w:val="InstructionsTabelleberschrift"/>
                <w:rFonts w:ascii="Times New Roman" w:hAnsi="Times New Roman"/>
                <w:b w:val="0"/>
                <w:sz w:val="24"/>
                <w:u w:val="none"/>
              </w:rPr>
              <w:t>were</w:t>
            </w:r>
            <w:r w:rsidR="003A0717" w:rsidRPr="001562B3">
              <w:rPr>
                <w:rStyle w:val="InstructionsTabelleberschrift"/>
                <w:rFonts w:ascii="Times New Roman" w:hAnsi="Times New Roman"/>
                <w:b w:val="0"/>
                <w:sz w:val="24"/>
                <w:u w:val="none"/>
              </w:rPr>
              <w:t xml:space="preserve"> issued prior to 27 June </w:t>
            </w:r>
            <w:proofErr w:type="gramStart"/>
            <w:r w:rsidR="003A0717" w:rsidRPr="001562B3">
              <w:rPr>
                <w:rStyle w:val="InstructionsTabelleberschrift"/>
                <w:rFonts w:ascii="Times New Roman" w:hAnsi="Times New Roman"/>
                <w:b w:val="0"/>
                <w:sz w:val="24"/>
                <w:u w:val="none"/>
              </w:rPr>
              <w:t>2019</w:t>
            </w:r>
            <w:r w:rsidRPr="001562B3">
              <w:rPr>
                <w:rStyle w:val="InstructionsTabelleberschrift"/>
                <w:rFonts w:ascii="Times New Roman" w:hAnsi="Times New Roman"/>
                <w:b w:val="0"/>
                <w:sz w:val="24"/>
                <w:u w:val="none"/>
              </w:rPr>
              <w:t>;</w:t>
            </w:r>
            <w:proofErr w:type="gramEnd"/>
          </w:p>
          <w:p w14:paraId="784DD851" w14:textId="651823A2" w:rsidR="00CD51BC" w:rsidRPr="001562B3" w:rsidRDefault="00C904F7" w:rsidP="0083554B">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b w:val="0"/>
                <w:sz w:val="24"/>
                <w:u w:val="none"/>
              </w:rPr>
              <w:t>(b)</w:t>
            </w:r>
            <w:r w:rsidR="00CB71A7">
              <w:rPr>
                <w:rStyle w:val="InstructionsTabelleberschrift"/>
                <w:rFonts w:ascii="Times New Roman" w:hAnsi="Times New Roman"/>
                <w:b w:val="0"/>
                <w:sz w:val="24"/>
                <w:u w:val="none"/>
              </w:rPr>
              <w:t xml:space="preserve"> </w:t>
            </w:r>
            <w:r w:rsidR="003A0717" w:rsidRPr="001562B3">
              <w:rPr>
                <w:rStyle w:val="InstructionsTabelleberschrift"/>
                <w:rFonts w:ascii="Times New Roman" w:hAnsi="Times New Roman"/>
                <w:b w:val="0"/>
                <w:sz w:val="24"/>
                <w:u w:val="none"/>
              </w:rPr>
              <w:t xml:space="preserve">they are </w:t>
            </w:r>
            <w:r w:rsidR="003A0717" w:rsidRPr="001562B3">
              <w:rPr>
                <w:rStyle w:val="FormatvorlageInstructionsTabelleText"/>
                <w:rFonts w:ascii="Times New Roman" w:hAnsi="Times New Roman"/>
                <w:sz w:val="24"/>
              </w:rPr>
              <w:t xml:space="preserve">subordinated eligible instruments as defined in </w:t>
            </w:r>
            <w:del w:id="158" w:author="Author">
              <w:r w:rsidR="00CC301F" w:rsidRPr="001562B3" w:rsidDel="007460C8">
                <w:rPr>
                  <w:rStyle w:val="FormatvorlageInstructionsTabelleText"/>
                  <w:rFonts w:ascii="Times New Roman" w:hAnsi="Times New Roman"/>
                  <w:sz w:val="24"/>
                </w:rPr>
                <w:delText>point (71b) of</w:delText>
              </w:r>
              <w:r w:rsidR="003A0717" w:rsidRPr="001562B3" w:rsidDel="007460C8">
                <w:rPr>
                  <w:rStyle w:val="FormatvorlageInstructionsTabelleText"/>
                  <w:rFonts w:ascii="Times New Roman" w:hAnsi="Times New Roman"/>
                  <w:sz w:val="24"/>
                </w:rPr>
                <w:delText xml:space="preserve"> </w:delText>
              </w:r>
            </w:del>
            <w:r w:rsidR="003A0717" w:rsidRPr="001562B3">
              <w:rPr>
                <w:rStyle w:val="FormatvorlageInstructionsTabelleText"/>
                <w:rFonts w:ascii="Times New Roman" w:hAnsi="Times New Roman"/>
                <w:sz w:val="24"/>
              </w:rPr>
              <w:t>Article 2(1)</w:t>
            </w:r>
            <w:ins w:id="159"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(71b)</w:t>
              </w:r>
              <w:r w:rsidR="007460C8">
                <w:rPr>
                  <w:rStyle w:val="FormatvorlageInstructionsTabelleText"/>
                  <w:rFonts w:ascii="Times New Roman" w:hAnsi="Times New Roman"/>
                  <w:sz w:val="24"/>
                </w:rPr>
                <w:t>,</w:t>
              </w:r>
            </w:ins>
            <w:r w:rsidR="003A0717"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of Directive 2014/59/</w:t>
            </w:r>
            <w:proofErr w:type="gramStart"/>
            <w:r w:rsidRPr="001562B3">
              <w:rPr>
                <w:rStyle w:val="FormatvorlageInstructionsTabelleText"/>
                <w:rFonts w:ascii="Times New Roman" w:hAnsi="Times New Roman"/>
                <w:sz w:val="24"/>
              </w:rPr>
              <w:t>EU;</w:t>
            </w:r>
            <w:proofErr w:type="gramEnd"/>
            <w:r w:rsidR="003A0717" w:rsidRPr="001562B3">
              <w:rPr>
                <w:rStyle w:val="FormatvorlageInstructionsTabelleText"/>
                <w:rFonts w:ascii="Times New Roman" w:hAnsi="Times New Roman"/>
                <w:sz w:val="24"/>
              </w:rPr>
              <w:t xml:space="preserve"> </w:t>
            </w:r>
          </w:p>
          <w:p w14:paraId="1A9E4169" w14:textId="4C0E47C2" w:rsidR="003A0717" w:rsidRPr="001562B3" w:rsidRDefault="00C904F7"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(c)</w:t>
            </w:r>
            <w:r w:rsidR="00CB71A7">
              <w:rPr>
                <w:rStyle w:val="FormatvorlageInstructionsTabelleText"/>
                <w:rFonts w:ascii="Times New Roman" w:hAnsi="Times New Roman"/>
                <w:sz w:val="24"/>
              </w:rPr>
              <w:t xml:space="preserve"> </w:t>
            </w:r>
            <w:r w:rsidR="003A0717" w:rsidRPr="001562B3">
              <w:rPr>
                <w:rStyle w:val="FormatvorlageInstructionsTabelleText"/>
                <w:rFonts w:ascii="Times New Roman" w:hAnsi="Times New Roman"/>
                <w:sz w:val="24"/>
              </w:rPr>
              <w:t xml:space="preserve">they are included in own funds and eligible liabilities </w:t>
            </w:r>
            <w:r w:rsidR="00902941" w:rsidRPr="001562B3">
              <w:rPr>
                <w:rStyle w:val="FormatvorlageInstructionsTabelleText"/>
                <w:rFonts w:ascii="Times New Roman" w:hAnsi="Times New Roman"/>
                <w:sz w:val="24"/>
              </w:rPr>
              <w:t>in accordance with</w:t>
            </w:r>
            <w:r w:rsidR="003A0717" w:rsidRPr="001562B3">
              <w:rPr>
                <w:rStyle w:val="FormatvorlageInstructionsTabelleText"/>
                <w:rFonts w:ascii="Times New Roman" w:hAnsi="Times New Roman"/>
                <w:sz w:val="24"/>
              </w:rPr>
              <w:t xml:space="preserve"> Article 494</w:t>
            </w:r>
            <w:proofErr w:type="gramStart"/>
            <w:r w:rsidR="003A0717" w:rsidRPr="001562B3">
              <w:rPr>
                <w:rStyle w:val="FormatvorlageInstructionsTabelleText"/>
                <w:rFonts w:ascii="Times New Roman" w:hAnsi="Times New Roman"/>
                <w:sz w:val="24"/>
              </w:rPr>
              <w:t>b(</w:t>
            </w:r>
            <w:proofErr w:type="gramEnd"/>
            <w:r w:rsidR="003A0717" w:rsidRPr="001562B3">
              <w:rPr>
                <w:rStyle w:val="FormatvorlageInstructionsTabelleText"/>
                <w:rFonts w:ascii="Times New Roman" w:hAnsi="Times New Roman"/>
                <w:sz w:val="24"/>
              </w:rPr>
              <w:t xml:space="preserve">3) </w:t>
            </w:r>
            <w:r w:rsidR="00902941" w:rsidRPr="001562B3">
              <w:rPr>
                <w:rStyle w:val="FormatvorlageInstructionsTabelleText"/>
                <w:rFonts w:ascii="Times New Roman" w:hAnsi="Times New Roman"/>
                <w:sz w:val="24"/>
              </w:rPr>
              <w:t>of Regulation (EU) No 575/2013</w:t>
            </w:r>
            <w:r w:rsidR="003A0717" w:rsidRPr="001562B3">
              <w:rPr>
                <w:rStyle w:val="FormatvorlageInstructionsTabelleText"/>
                <w:rFonts w:ascii="Times New Roman" w:hAnsi="Times New Roman"/>
                <w:sz w:val="24"/>
              </w:rPr>
              <w:t>.</w:t>
            </w:r>
          </w:p>
          <w:p w14:paraId="729FD97D" w14:textId="403F2FFA" w:rsidR="00612E23" w:rsidRDefault="00B51127" w:rsidP="0083554B">
            <w:pPr>
              <w:pStyle w:val="InstructionsText"/>
              <w:rPr>
                <w:ins w:id="160"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(d)</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they meet the requirements </w:t>
            </w:r>
            <w:r w:rsidR="00902941"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902941" w:rsidRPr="001562B3">
              <w:rPr>
                <w:rStyle w:val="FormatvorlageInstructionsTabelleText"/>
                <w:rFonts w:ascii="Times New Roman" w:hAnsi="Times New Roman"/>
                <w:sz w:val="24"/>
              </w:rPr>
              <w:t>of Directive 2014/59/EU</w:t>
            </w:r>
            <w:r w:rsidR="00612E23" w:rsidRPr="001562B3">
              <w:rPr>
                <w:rStyle w:val="FormatvorlageInstructionsTabelleText"/>
                <w:rFonts w:ascii="Times New Roman" w:hAnsi="Times New Roman"/>
                <w:sz w:val="24"/>
              </w:rPr>
              <w:t>.</w:t>
            </w:r>
          </w:p>
          <w:p w14:paraId="23DB3E90" w14:textId="7AAD14FB" w:rsidR="006B3F3C" w:rsidRPr="001562B3" w:rsidRDefault="00A827D8" w:rsidP="0083554B">
            <w:pPr>
              <w:pStyle w:val="InstructionsText"/>
              <w:rPr>
                <w:rStyle w:val="FormatvorlageInstructionsTabelleText"/>
                <w:rFonts w:ascii="Times New Roman" w:hAnsi="Times New Roman"/>
                <w:sz w:val="24"/>
              </w:rPr>
            </w:pPr>
            <w:ins w:id="161" w:author="Author">
              <w:r>
                <w:rPr>
                  <w:rStyle w:val="FormatvorlageInstructionsTabelleText"/>
                  <w:rFonts w:ascii="Times New Roman" w:hAnsi="Times New Roman"/>
                  <w:sz w:val="24"/>
                </w:rPr>
                <w:lastRenderedPageBreak/>
                <w:t>The amounts reported shall be the amounts before deducting unused prior permission amounts, to the extent that the permission covers e</w:t>
              </w:r>
              <w:r w:rsidRPr="00EC7A10">
                <w:rPr>
                  <w:rStyle w:val="FormatvorlageInstructionsTabelleText"/>
                  <w:rFonts w:ascii="Times New Roman" w:hAnsi="Times New Roman"/>
                  <w:sz w:val="24"/>
                </w:rPr>
                <w:t xml:space="preserve">ligible liabilities instruments issued </w:t>
              </w:r>
              <w:r>
                <w:rPr>
                  <w:rStyle w:val="FormatvorlageInstructionsTabelleText"/>
                  <w:rFonts w:ascii="Times New Roman" w:hAnsi="Times New Roman"/>
                  <w:sz w:val="24"/>
                </w:rPr>
                <w:t>prior to 27 June 2019.</w:t>
              </w:r>
            </w:ins>
          </w:p>
          <w:p w14:paraId="101AB6AC" w14:textId="4E538F15" w:rsidR="00CD51BC" w:rsidRPr="001562B3" w:rsidRDefault="00CD51BC"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2C4CA631" w14:textId="53206BFA" w:rsidR="003A0717" w:rsidRPr="001562B3" w:rsidRDefault="00902941"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Eligible l</w:t>
            </w:r>
            <w:r w:rsidR="003C1F98" w:rsidRPr="001562B3">
              <w:rPr>
                <w:rStyle w:val="FormatvorlageInstructionsTabelleText"/>
                <w:rFonts w:ascii="Times New Roman" w:hAnsi="Times New Roman"/>
                <w:sz w:val="24"/>
              </w:rPr>
              <w:t xml:space="preserve">iabilities </w:t>
            </w:r>
            <w:r w:rsidR="003A0717" w:rsidRPr="001562B3">
              <w:rPr>
                <w:rStyle w:val="FormatvorlageInstructionsTabelleText"/>
                <w:rFonts w:ascii="Times New Roman" w:hAnsi="Times New Roman"/>
                <w:sz w:val="24"/>
              </w:rPr>
              <w:t>that meet the following conditions</w:t>
            </w:r>
            <w:r w:rsidR="001E1CA1" w:rsidRPr="001562B3">
              <w:rPr>
                <w:rStyle w:val="FormatvorlageInstructionsTabelleText"/>
                <w:rFonts w:ascii="Times New Roman" w:hAnsi="Times New Roman"/>
                <w:sz w:val="24"/>
              </w:rPr>
              <w:t>:</w:t>
            </w:r>
          </w:p>
          <w:p w14:paraId="06CB52C8" w14:textId="1DDB2DB7" w:rsidR="003A0717" w:rsidRPr="001562B3" w:rsidRDefault="00A01D02" w:rsidP="0083554B">
            <w:pPr>
              <w:pStyle w:val="InstructionsText"/>
              <w:rPr>
                <w:rStyle w:val="FormatvorlageInstructionsTabelleText"/>
                <w:rFonts w:ascii="Times New Roman" w:hAnsi="Times New Roman"/>
                <w:b/>
                <w:sz w:val="24"/>
                <w:u w:val="single"/>
              </w:rPr>
            </w:pPr>
            <w:r w:rsidRPr="001562B3">
              <w:rPr>
                <w:rStyle w:val="FormatvorlageInstructionsTabelleText"/>
                <w:rFonts w:ascii="Times New Roman" w:hAnsi="Times New Roman"/>
                <w:sz w:val="24"/>
              </w:rPr>
              <w:t>(a)</w:t>
            </w:r>
            <w:r w:rsidR="00CC301F" w:rsidRPr="001562B3">
              <w:rPr>
                <w:rStyle w:val="FormatvorlageInstructionsTabelleText"/>
                <w:rFonts w:ascii="Times New Roman" w:hAnsi="Times New Roman"/>
                <w:sz w:val="24"/>
              </w:rPr>
              <w:t xml:space="preserve"> </w:t>
            </w:r>
            <w:r w:rsidR="003A0717" w:rsidRPr="001562B3">
              <w:rPr>
                <w:rStyle w:val="FormatvorlageInstructionsTabelleText"/>
                <w:rFonts w:ascii="Times New Roman" w:hAnsi="Times New Roman"/>
                <w:sz w:val="24"/>
              </w:rPr>
              <w:t xml:space="preserve">they </w:t>
            </w:r>
            <w:r w:rsidR="00612E23" w:rsidRPr="001562B3">
              <w:rPr>
                <w:rStyle w:val="FormatvorlageInstructionsTabelleText"/>
                <w:rFonts w:ascii="Times New Roman" w:hAnsi="Times New Roman"/>
                <w:sz w:val="24"/>
              </w:rPr>
              <w:t>were</w:t>
            </w:r>
            <w:r w:rsidR="003A0717" w:rsidRPr="001562B3">
              <w:rPr>
                <w:rStyle w:val="FormatvorlageInstructionsTabelleText"/>
                <w:rFonts w:ascii="Times New Roman" w:hAnsi="Times New Roman"/>
                <w:sz w:val="24"/>
              </w:rPr>
              <w:t xml:space="preserve"> </w:t>
            </w:r>
            <w:r w:rsidR="003C1F98" w:rsidRPr="001562B3">
              <w:rPr>
                <w:rStyle w:val="FormatvorlageInstructionsTabelleText"/>
                <w:rFonts w:ascii="Times New Roman" w:hAnsi="Times New Roman"/>
                <w:sz w:val="24"/>
              </w:rPr>
              <w:t xml:space="preserve">issued prior to </w:t>
            </w:r>
            <w:r w:rsidR="00C8643E" w:rsidRPr="001562B3">
              <w:rPr>
                <w:rStyle w:val="FormatvorlageInstructionsTabelleText"/>
                <w:rFonts w:ascii="Times New Roman" w:hAnsi="Times New Roman"/>
                <w:sz w:val="24"/>
              </w:rPr>
              <w:t xml:space="preserve">27 June </w:t>
            </w:r>
            <w:proofErr w:type="gramStart"/>
            <w:r w:rsidR="00C8643E" w:rsidRPr="001562B3">
              <w:rPr>
                <w:rStyle w:val="FormatvorlageInstructionsTabelleText"/>
                <w:rFonts w:ascii="Times New Roman" w:hAnsi="Times New Roman"/>
                <w:sz w:val="24"/>
              </w:rPr>
              <w:t>2019</w:t>
            </w:r>
            <w:r w:rsidRPr="001562B3">
              <w:rPr>
                <w:rStyle w:val="FormatvorlageInstructionsTabelleText"/>
                <w:rFonts w:ascii="Times New Roman" w:hAnsi="Times New Roman"/>
                <w:sz w:val="24"/>
              </w:rPr>
              <w:t>;</w:t>
            </w:r>
            <w:proofErr w:type="gramEnd"/>
          </w:p>
          <w:p w14:paraId="7D19D1F7" w14:textId="686E0552" w:rsidR="003A0717" w:rsidRPr="001562B3" w:rsidRDefault="00A01D02" w:rsidP="0083554B">
            <w:pPr>
              <w:pStyle w:val="InstructionsText"/>
              <w:rPr>
                <w:rStyle w:val="FormatvorlageInstructionsTabelleText"/>
                <w:rFonts w:ascii="Times New Roman" w:hAnsi="Times New Roman"/>
                <w:b/>
                <w:sz w:val="24"/>
                <w:u w:val="single"/>
              </w:rPr>
            </w:pPr>
            <w:r w:rsidRPr="001562B3">
              <w:rPr>
                <w:rStyle w:val="FormatvorlageInstructionsTabelleText"/>
                <w:rFonts w:ascii="Times New Roman" w:hAnsi="Times New Roman"/>
                <w:sz w:val="24"/>
              </w:rPr>
              <w:t>(b)</w:t>
            </w:r>
            <w:r w:rsidR="00CC301F" w:rsidRPr="001562B3">
              <w:rPr>
                <w:rStyle w:val="FormatvorlageInstructionsTabelleText"/>
                <w:rFonts w:ascii="Times New Roman" w:hAnsi="Times New Roman"/>
                <w:sz w:val="24"/>
              </w:rPr>
              <w:t xml:space="preserve"> </w:t>
            </w:r>
            <w:r w:rsidR="003A0717" w:rsidRPr="001562B3">
              <w:rPr>
                <w:rStyle w:val="FormatvorlageInstructionsTabelleText"/>
                <w:rFonts w:ascii="Times New Roman" w:hAnsi="Times New Roman"/>
                <w:sz w:val="24"/>
              </w:rPr>
              <w:t xml:space="preserve">they comply with </w:t>
            </w:r>
            <w:del w:id="162" w:author="Author">
              <w:r w:rsidR="00CC301F" w:rsidRPr="001562B3" w:rsidDel="007460C8">
                <w:rPr>
                  <w:rStyle w:val="FormatvorlageInstructionsTabelleText"/>
                  <w:rFonts w:ascii="Times New Roman" w:hAnsi="Times New Roman"/>
                  <w:sz w:val="24"/>
                </w:rPr>
                <w:delText xml:space="preserve">point (d) of </w:delText>
              </w:r>
            </w:del>
            <w:r w:rsidR="003A0717" w:rsidRPr="001562B3">
              <w:rPr>
                <w:rStyle w:val="FormatvorlageInstructionsTabelleText"/>
                <w:rFonts w:ascii="Times New Roman" w:hAnsi="Times New Roman"/>
                <w:sz w:val="24"/>
              </w:rPr>
              <w:t>Article 72</w:t>
            </w:r>
            <w:proofErr w:type="gramStart"/>
            <w:r w:rsidR="003A0717" w:rsidRPr="001562B3">
              <w:rPr>
                <w:rStyle w:val="FormatvorlageInstructionsTabelleText"/>
                <w:rFonts w:ascii="Times New Roman" w:hAnsi="Times New Roman"/>
                <w:sz w:val="24"/>
              </w:rPr>
              <w:t>b(</w:t>
            </w:r>
            <w:proofErr w:type="gramEnd"/>
            <w:r w:rsidR="003A0717" w:rsidRPr="001562B3">
              <w:rPr>
                <w:rStyle w:val="FormatvorlageInstructionsTabelleText"/>
                <w:rFonts w:ascii="Times New Roman" w:hAnsi="Times New Roman"/>
                <w:sz w:val="24"/>
              </w:rPr>
              <w:t>2)</w:t>
            </w:r>
            <w:ins w:id="163"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(d)</w:t>
              </w:r>
              <w:r w:rsidR="007460C8">
                <w:rPr>
                  <w:rStyle w:val="FormatvorlageInstructionsTabelleText"/>
                  <w:rFonts w:ascii="Times New Roman" w:hAnsi="Times New Roman"/>
                  <w:sz w:val="24"/>
                </w:rPr>
                <w:t>,</w:t>
              </w:r>
            </w:ins>
            <w:r w:rsidR="00CC301F"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of Regulation (EU) No 575/2013;</w:t>
            </w:r>
          </w:p>
          <w:p w14:paraId="1483928C" w14:textId="77777777" w:rsidR="003C1F98" w:rsidRDefault="00A01D02" w:rsidP="0083554B">
            <w:pPr>
              <w:pStyle w:val="InstructionsText"/>
              <w:rPr>
                <w:ins w:id="164"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(c)</w:t>
            </w:r>
            <w:r w:rsidR="00CC301F" w:rsidRPr="001562B3">
              <w:rPr>
                <w:rStyle w:val="FormatvorlageInstructionsTabelleText"/>
                <w:rFonts w:ascii="Times New Roman" w:hAnsi="Times New Roman"/>
                <w:sz w:val="24"/>
              </w:rPr>
              <w:t xml:space="preserve"> </w:t>
            </w:r>
            <w:r w:rsidR="003A0717" w:rsidRPr="001562B3">
              <w:rPr>
                <w:rStyle w:val="FormatvorlageInstructionsTabelleText"/>
                <w:rFonts w:ascii="Times New Roman" w:hAnsi="Times New Roman"/>
                <w:sz w:val="24"/>
              </w:rPr>
              <w:t xml:space="preserve">they </w:t>
            </w:r>
            <w:r w:rsidR="003C1F98" w:rsidRPr="001562B3">
              <w:rPr>
                <w:rStyle w:val="FormatvorlageInstructionsTabelleText"/>
                <w:rFonts w:ascii="Times New Roman" w:hAnsi="Times New Roman"/>
                <w:sz w:val="24"/>
              </w:rPr>
              <w:t xml:space="preserve">qualify as eligible liabilities </w:t>
            </w:r>
            <w:r w:rsidR="00C8643E" w:rsidRPr="001562B3">
              <w:rPr>
                <w:rStyle w:val="FormatvorlageInstructionsTabelleText"/>
                <w:rFonts w:ascii="Times New Roman" w:hAnsi="Times New Roman"/>
                <w:sz w:val="24"/>
              </w:rPr>
              <w:t xml:space="preserve">as a result of the grandfathering </w:t>
            </w:r>
            <w:r w:rsidRPr="001562B3">
              <w:rPr>
                <w:rStyle w:val="FormatvorlageInstructionsTabelleText"/>
                <w:rFonts w:ascii="Times New Roman" w:hAnsi="Times New Roman"/>
                <w:sz w:val="24"/>
              </w:rPr>
              <w:t>in accordance with</w:t>
            </w:r>
            <w:r w:rsidR="00C8643E" w:rsidRPr="001562B3">
              <w:rPr>
                <w:rStyle w:val="FormatvorlageInstructionsTabelleText"/>
                <w:rFonts w:ascii="Times New Roman" w:hAnsi="Times New Roman"/>
                <w:sz w:val="24"/>
              </w:rPr>
              <w:t xml:space="preserve"> </w:t>
            </w:r>
            <w:r w:rsidR="003C1F98" w:rsidRPr="001562B3">
              <w:rPr>
                <w:rStyle w:val="FormatvorlageInstructionsTabelleText"/>
                <w:rFonts w:ascii="Times New Roman" w:hAnsi="Times New Roman"/>
                <w:sz w:val="24"/>
              </w:rPr>
              <w:t>Article 494</w:t>
            </w:r>
            <w:proofErr w:type="gramStart"/>
            <w:r w:rsidR="003C1F98" w:rsidRPr="001562B3">
              <w:rPr>
                <w:rStyle w:val="FormatvorlageInstructionsTabelleText"/>
                <w:rFonts w:ascii="Times New Roman" w:hAnsi="Times New Roman"/>
                <w:sz w:val="24"/>
              </w:rPr>
              <w:t>b(</w:t>
            </w:r>
            <w:proofErr w:type="gramEnd"/>
            <w:r w:rsidR="003C1F98" w:rsidRPr="001562B3">
              <w:rPr>
                <w:rStyle w:val="FormatvorlageInstructionsTabelleText"/>
                <w:rFonts w:ascii="Times New Roman" w:hAnsi="Times New Roman"/>
                <w:sz w:val="24"/>
              </w:rPr>
              <w:t>3)</w:t>
            </w:r>
            <w:r w:rsidRPr="001562B3">
              <w:t xml:space="preserve"> </w:t>
            </w:r>
            <w:r w:rsidRPr="001562B3">
              <w:rPr>
                <w:rStyle w:val="FormatvorlageInstructionsTabelleText"/>
                <w:rFonts w:ascii="Times New Roman" w:hAnsi="Times New Roman"/>
                <w:sz w:val="24"/>
              </w:rPr>
              <w:t>of Regulation (EU) No 575/2013</w:t>
            </w:r>
            <w:r w:rsidR="003C1F98" w:rsidRPr="001562B3">
              <w:rPr>
                <w:rStyle w:val="FormatvorlageInstructionsTabelleText"/>
                <w:rFonts w:ascii="Times New Roman" w:hAnsi="Times New Roman"/>
                <w:sz w:val="24"/>
              </w:rPr>
              <w:t>.</w:t>
            </w:r>
          </w:p>
          <w:p w14:paraId="48932F31" w14:textId="7F06E6C5" w:rsidR="00A827D8" w:rsidRPr="00A827D8" w:rsidRDefault="00A827D8" w:rsidP="0083554B">
            <w:pPr>
              <w:pStyle w:val="InstructionsText"/>
              <w:rPr>
                <w:rStyle w:val="InstructionsTabelleberschrift"/>
                <w:rFonts w:ascii="Times New Roman" w:hAnsi="Times New Roman"/>
                <w:b w:val="0"/>
                <w:sz w:val="24"/>
                <w:u w:val="none"/>
              </w:rPr>
            </w:pPr>
            <w:ins w:id="165" w:author="Author">
              <w:r>
                <w:rPr>
                  <w:rStyle w:val="FormatvorlageInstructionsTabelleText"/>
                  <w:rFonts w:ascii="Times New Roman" w:hAnsi="Times New Roman"/>
                  <w:sz w:val="24"/>
                </w:rPr>
                <w:t>The amounts reported shall be the amounts before deducting unused prior permission amounts, to the extent that the permission covers e</w:t>
              </w:r>
              <w:r w:rsidRPr="00EC7A10">
                <w:rPr>
                  <w:rStyle w:val="FormatvorlageInstructionsTabelleText"/>
                  <w:rFonts w:ascii="Times New Roman" w:hAnsi="Times New Roman"/>
                  <w:sz w:val="24"/>
                </w:rPr>
                <w:t xml:space="preserve">ligible liabilities instruments issued </w:t>
              </w:r>
              <w:r>
                <w:rPr>
                  <w:rStyle w:val="FormatvorlageInstructionsTabelleText"/>
                  <w:rFonts w:ascii="Times New Roman" w:hAnsi="Times New Roman"/>
                  <w:sz w:val="24"/>
                </w:rPr>
                <w:t>prior to 27 June 2019.</w:t>
              </w:r>
            </w:ins>
          </w:p>
        </w:tc>
      </w:tr>
      <w:tr w:rsidR="003C1F98" w:rsidRPr="001562B3" w14:paraId="6F3C5EAB" w14:textId="77777777" w:rsidTr="007674DE">
        <w:tc>
          <w:tcPr>
            <w:tcW w:w="1129" w:type="dxa"/>
            <w:vAlign w:val="center"/>
          </w:tcPr>
          <w:p w14:paraId="696B1E7F" w14:textId="030293FD" w:rsidR="003C1F98" w:rsidRPr="001562B3" w:rsidRDefault="003C1F98" w:rsidP="0083554B">
            <w:pPr>
              <w:pStyle w:val="InstructionsText"/>
            </w:pPr>
            <w:r w:rsidRPr="001562B3">
              <w:rPr>
                <w:rStyle w:val="FormatvorlageInstructionsTabelleText"/>
                <w:rFonts w:ascii="Times New Roman" w:hAnsi="Times New Roman"/>
                <w:sz w:val="24"/>
              </w:rPr>
              <w:lastRenderedPageBreak/>
              <w:t>01</w:t>
            </w:r>
            <w:r w:rsidR="00EF1BBD" w:rsidRPr="001562B3">
              <w:rPr>
                <w:rStyle w:val="FormatvorlageInstructionsTabelleText"/>
                <w:rFonts w:ascii="Times New Roman" w:hAnsi="Times New Roman"/>
                <w:sz w:val="24"/>
              </w:rPr>
              <w:t>3</w:t>
            </w:r>
            <w:r w:rsidRPr="001562B3">
              <w:rPr>
                <w:rStyle w:val="FormatvorlageInstructionsTabelleText"/>
                <w:rFonts w:ascii="Times New Roman" w:hAnsi="Times New Roman"/>
                <w:sz w:val="24"/>
              </w:rPr>
              <w:t>0</w:t>
            </w:r>
          </w:p>
        </w:tc>
        <w:tc>
          <w:tcPr>
            <w:tcW w:w="7620" w:type="dxa"/>
            <w:vAlign w:val="center"/>
          </w:tcPr>
          <w:p w14:paraId="46569A0F" w14:textId="17326458" w:rsidR="003C1F98" w:rsidRPr="001562B3" w:rsidRDefault="003C1F9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Tier 2 instruments with a residual maturity of at least one year</w:t>
            </w:r>
            <w:r w:rsidR="00BF4FD2" w:rsidRPr="001562B3">
              <w:rPr>
                <w:rStyle w:val="InstructionsTabelleberschrift"/>
                <w:rFonts w:ascii="Times New Roman" w:hAnsi="Times New Roman"/>
                <w:sz w:val="24"/>
              </w:rPr>
              <w:t xml:space="preserve"> to the extent they do not qualify as Tier 2 </w:t>
            </w:r>
            <w:proofErr w:type="gramStart"/>
            <w:r w:rsidR="00BF4FD2" w:rsidRPr="001562B3">
              <w:rPr>
                <w:rStyle w:val="InstructionsTabelleberschrift"/>
                <w:rFonts w:ascii="Times New Roman" w:hAnsi="Times New Roman"/>
                <w:sz w:val="24"/>
              </w:rPr>
              <w:t>items</w:t>
            </w:r>
            <w:proofErr w:type="gramEnd"/>
          </w:p>
          <w:p w14:paraId="7E53D3C8" w14:textId="6FEDD243" w:rsidR="003C1F98" w:rsidRPr="001562B3" w:rsidRDefault="00BF4FD2" w:rsidP="0083554B">
            <w:pPr>
              <w:pStyle w:val="InstructionsText"/>
              <w:rPr>
                <w:rStyle w:val="FormatvorlageInstructionsTabelleText"/>
                <w:rFonts w:ascii="Times New Roman" w:hAnsi="Times New Roman"/>
                <w:sz w:val="24"/>
              </w:rPr>
            </w:pPr>
            <w:del w:id="166" w:author="Author">
              <w:r w:rsidRPr="001562B3" w:rsidDel="007460C8">
                <w:rPr>
                  <w:rStyle w:val="FormatvorlageInstructionsTabelleText"/>
                  <w:rFonts w:ascii="Times New Roman" w:hAnsi="Times New Roman"/>
                  <w:sz w:val="24"/>
                </w:rPr>
                <w:delText xml:space="preserve">Point (b) of </w:delText>
              </w:r>
            </w:del>
            <w:r w:rsidR="003C1F98" w:rsidRPr="001562B3">
              <w:rPr>
                <w:rStyle w:val="FormatvorlageInstructionsTabelleText"/>
                <w:rFonts w:ascii="Times New Roman" w:hAnsi="Times New Roman"/>
                <w:sz w:val="24"/>
              </w:rPr>
              <w:t>Article 72</w:t>
            </w:r>
            <w:proofErr w:type="gramStart"/>
            <w:r w:rsidR="005F608F" w:rsidRPr="001562B3">
              <w:rPr>
                <w:rStyle w:val="FormatvorlageInstructionsTabelleText"/>
                <w:rFonts w:ascii="Times New Roman" w:hAnsi="Times New Roman"/>
                <w:sz w:val="24"/>
              </w:rPr>
              <w:t>a</w:t>
            </w:r>
            <w:r w:rsidR="003C1F98" w:rsidRPr="001562B3">
              <w:rPr>
                <w:rStyle w:val="FormatvorlageInstructionsTabelleText"/>
                <w:rFonts w:ascii="Times New Roman" w:hAnsi="Times New Roman"/>
                <w:sz w:val="24"/>
              </w:rPr>
              <w:t>(</w:t>
            </w:r>
            <w:proofErr w:type="gramEnd"/>
            <w:r w:rsidR="003C1F98" w:rsidRPr="001562B3">
              <w:rPr>
                <w:rStyle w:val="FormatvorlageInstructionsTabelleText"/>
                <w:rFonts w:ascii="Times New Roman" w:hAnsi="Times New Roman"/>
                <w:sz w:val="24"/>
              </w:rPr>
              <w:t>1)</w:t>
            </w:r>
            <w:ins w:id="167" w:author="Author">
              <w:r w:rsidR="007460C8">
                <w:rPr>
                  <w:rStyle w:val="FormatvorlageInstructionsTabelleText"/>
                  <w:rFonts w:ascii="Times New Roman" w:hAnsi="Times New Roman"/>
                  <w:sz w:val="24"/>
                </w:rPr>
                <w:t>, p</w:t>
              </w:r>
              <w:r w:rsidR="007460C8" w:rsidRPr="001562B3">
                <w:rPr>
                  <w:rStyle w:val="FormatvorlageInstructionsTabelleText"/>
                  <w:rFonts w:ascii="Times New Roman" w:hAnsi="Times New Roman"/>
                  <w:sz w:val="24"/>
                </w:rPr>
                <w:t>oint (b)</w:t>
              </w:r>
              <w:r w:rsidR="007460C8">
                <w:rPr>
                  <w:rStyle w:val="FormatvorlageInstructionsTabelleText"/>
                  <w:rFonts w:ascii="Times New Roman" w:hAnsi="Times New Roman"/>
                  <w:sz w:val="24"/>
                </w:rPr>
                <w:t>,</w:t>
              </w:r>
            </w:ins>
            <w:r w:rsidR="003C1F98" w:rsidRPr="001562B3">
              <w:rPr>
                <w:rStyle w:val="FormatvorlageInstructionsTabelleText"/>
                <w:rFonts w:ascii="Times New Roman" w:hAnsi="Times New Roman"/>
                <w:sz w:val="24"/>
              </w:rPr>
              <w:t xml:space="preserve"> </w:t>
            </w:r>
            <w:r w:rsidR="00A01D02" w:rsidRPr="001562B3">
              <w:rPr>
                <w:rStyle w:val="FormatvorlageInstructionsTabelleText"/>
                <w:rFonts w:ascii="Times New Roman" w:hAnsi="Times New Roman"/>
                <w:sz w:val="24"/>
              </w:rPr>
              <w:t>of Regulation (EU) No 575/2013</w:t>
            </w:r>
          </w:p>
          <w:p w14:paraId="34EB2C71" w14:textId="7CD241DE" w:rsidR="003C1F98" w:rsidRPr="001562B3" w:rsidRDefault="003C1F98"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This row shall include the amortised portion of T</w:t>
            </w:r>
            <w:r w:rsidR="00A01D02" w:rsidRPr="001562B3">
              <w:rPr>
                <w:rStyle w:val="FormatvorlageInstructionsTabelleText"/>
                <w:rFonts w:ascii="Times New Roman" w:hAnsi="Times New Roman"/>
                <w:sz w:val="24"/>
              </w:rPr>
              <w:t xml:space="preserve">ier </w:t>
            </w:r>
            <w:r w:rsidRPr="001562B3">
              <w:rPr>
                <w:rStyle w:val="FormatvorlageInstructionsTabelleText"/>
                <w:rFonts w:ascii="Times New Roman" w:hAnsi="Times New Roman"/>
                <w:sz w:val="24"/>
              </w:rPr>
              <w:t xml:space="preserve">2 instruments, where the remaining maturity is greater than one year. Only the amount not recognised in own </w:t>
            </w:r>
            <w:proofErr w:type="gramStart"/>
            <w:r w:rsidRPr="001562B3">
              <w:rPr>
                <w:rStyle w:val="FormatvorlageInstructionsTabelleText"/>
                <w:rFonts w:ascii="Times New Roman" w:hAnsi="Times New Roman"/>
                <w:sz w:val="24"/>
              </w:rPr>
              <w:t>funds, but</w:t>
            </w:r>
            <w:proofErr w:type="gramEnd"/>
            <w:r w:rsidRPr="001562B3">
              <w:rPr>
                <w:rStyle w:val="FormatvorlageInstructionsTabelleText"/>
                <w:rFonts w:ascii="Times New Roman" w:hAnsi="Times New Roman"/>
                <w:sz w:val="24"/>
              </w:rPr>
              <w:t xml:space="preserve"> meeting all eligibility criteria </w:t>
            </w:r>
            <w:r w:rsidR="00A01D02"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72b </w:t>
            </w:r>
            <w:r w:rsidR="00A01D02" w:rsidRPr="001562B3">
              <w:rPr>
                <w:rStyle w:val="FormatvorlageInstructionsTabelleText"/>
                <w:rFonts w:ascii="Times New Roman" w:hAnsi="Times New Roman"/>
                <w:sz w:val="24"/>
              </w:rPr>
              <w:t>of Regulation (EU) No 575/2013</w:t>
            </w:r>
            <w:r w:rsidRPr="001562B3">
              <w:rPr>
                <w:rStyle w:val="FormatvorlageInstructionsTabelleText"/>
                <w:rFonts w:ascii="Times New Roman" w:hAnsi="Times New Roman"/>
                <w:sz w:val="24"/>
              </w:rPr>
              <w:t xml:space="preserve"> </w:t>
            </w:r>
            <w:r w:rsidR="00C13D76" w:rsidRPr="001562B3">
              <w:rPr>
                <w:rStyle w:val="FormatvorlageInstructionsTabelleText"/>
                <w:rFonts w:ascii="Times New Roman" w:hAnsi="Times New Roman"/>
                <w:sz w:val="24"/>
              </w:rPr>
              <w:t xml:space="preserve">shall </w:t>
            </w:r>
            <w:r w:rsidRPr="001562B3">
              <w:rPr>
                <w:rStyle w:val="FormatvorlageInstructionsTabelleText"/>
                <w:rFonts w:ascii="Times New Roman" w:hAnsi="Times New Roman"/>
                <w:sz w:val="24"/>
              </w:rPr>
              <w:t>be reported in this row.</w:t>
            </w:r>
          </w:p>
          <w:p w14:paraId="4D7DD40A" w14:textId="14F7E4FF" w:rsidR="00612E23" w:rsidRPr="001562B3" w:rsidRDefault="00DD50DC"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In</w:t>
            </w:r>
            <w:r w:rsidR="00014A29" w:rsidRPr="001562B3">
              <w:rPr>
                <w:rStyle w:val="FormatvorlageInstructionsTabelleText"/>
                <w:rFonts w:ascii="Times New Roman" w:hAnsi="Times New Roman"/>
                <w:sz w:val="24"/>
              </w:rPr>
              <w:t xml:space="preserve"> case of </w:t>
            </w:r>
            <w:r w:rsidRPr="001562B3">
              <w:rPr>
                <w:rStyle w:val="FormatvorlageInstructionsTabelleText"/>
                <w:rFonts w:ascii="Times New Roman" w:hAnsi="Times New Roman"/>
                <w:sz w:val="24"/>
              </w:rPr>
              <w:t xml:space="preserve">MREL, </w:t>
            </w:r>
            <w:r w:rsidR="00014A29" w:rsidRPr="001562B3">
              <w:rPr>
                <w:rStyle w:val="FormatvorlageInstructionsTabelleText"/>
                <w:rFonts w:ascii="Times New Roman" w:hAnsi="Times New Roman"/>
                <w:sz w:val="24"/>
              </w:rPr>
              <w:t xml:space="preserve">instruments governed by the law of a third country shall only be included in this row if </w:t>
            </w:r>
            <w:r w:rsidRPr="001562B3">
              <w:rPr>
                <w:rStyle w:val="FormatvorlageInstructionsTabelleText"/>
                <w:rFonts w:ascii="Times New Roman" w:hAnsi="Times New Roman"/>
                <w:sz w:val="24"/>
              </w:rPr>
              <w:t>they</w:t>
            </w:r>
            <w:r w:rsidR="00014A29" w:rsidRPr="001562B3">
              <w:rPr>
                <w:rStyle w:val="FormatvorlageInstructionsTabelleText"/>
                <w:rFonts w:ascii="Times New Roman" w:hAnsi="Times New Roman"/>
                <w:sz w:val="24"/>
              </w:rPr>
              <w:t xml:space="preserve"> meet the requirements </w:t>
            </w:r>
            <w:r w:rsidR="00A01D02"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A01D02" w:rsidRPr="001562B3">
              <w:rPr>
                <w:rStyle w:val="FormatvorlageInstructionsTabelleText"/>
                <w:rFonts w:ascii="Times New Roman" w:hAnsi="Times New Roman"/>
                <w:sz w:val="24"/>
              </w:rPr>
              <w:t>of Directive 2014/59/EU</w:t>
            </w:r>
            <w:r w:rsidR="00014A29" w:rsidRPr="001562B3">
              <w:rPr>
                <w:rStyle w:val="FormatvorlageInstructionsTabelleText"/>
                <w:rFonts w:ascii="Times New Roman" w:hAnsi="Times New Roman"/>
                <w:sz w:val="24"/>
              </w:rPr>
              <w:t>.</w:t>
            </w:r>
          </w:p>
        </w:tc>
      </w:tr>
      <w:tr w:rsidR="001D1E29" w:rsidRPr="001562B3" w14:paraId="2B25B5F1" w14:textId="77777777" w:rsidTr="007674DE">
        <w:trPr>
          <w:ins w:id="168" w:author="Author"/>
        </w:trPr>
        <w:tc>
          <w:tcPr>
            <w:tcW w:w="1129" w:type="dxa"/>
            <w:vAlign w:val="center"/>
          </w:tcPr>
          <w:p w14:paraId="75C89F47" w14:textId="1C159A4F" w:rsidR="001D1E29" w:rsidRPr="00766C0D" w:rsidRDefault="001D1E29" w:rsidP="0083554B">
            <w:pPr>
              <w:pStyle w:val="InstructionsText"/>
              <w:rPr>
                <w:ins w:id="169" w:author="Author"/>
                <w:rStyle w:val="FormatvorlageInstructionsTabelleText"/>
                <w:rFonts w:ascii="Times New Roman" w:hAnsi="Times New Roman"/>
                <w:sz w:val="24"/>
                <w:highlight w:val="yellow"/>
              </w:rPr>
            </w:pPr>
            <w:ins w:id="170" w:author="Author">
              <w:r w:rsidRPr="00766C0D">
                <w:rPr>
                  <w:rStyle w:val="FormatvorlageInstructionsTabelleText"/>
                  <w:rFonts w:ascii="Times New Roman" w:hAnsi="Times New Roman"/>
                  <w:sz w:val="24"/>
                  <w:highlight w:val="yellow"/>
                </w:rPr>
                <w:t>0132</w:t>
              </w:r>
            </w:ins>
          </w:p>
        </w:tc>
        <w:tc>
          <w:tcPr>
            <w:tcW w:w="7620" w:type="dxa"/>
            <w:vAlign w:val="center"/>
          </w:tcPr>
          <w:p w14:paraId="3C34006F" w14:textId="77777777" w:rsidR="001D1E29" w:rsidRPr="00766C0D" w:rsidRDefault="001D1E29" w:rsidP="0083554B">
            <w:pPr>
              <w:pStyle w:val="InstructionsText"/>
              <w:rPr>
                <w:ins w:id="171" w:author="Author"/>
                <w:rStyle w:val="InstructionsTabelleberschrift"/>
                <w:rFonts w:ascii="Times New Roman" w:hAnsi="Times New Roman"/>
                <w:sz w:val="24"/>
                <w:highlight w:val="yellow"/>
              </w:rPr>
            </w:pPr>
            <w:ins w:id="172" w:author="Author">
              <w:r w:rsidRPr="00766C0D">
                <w:rPr>
                  <w:rStyle w:val="InstructionsTabelleberschrift"/>
                  <w:rFonts w:ascii="Times New Roman" w:hAnsi="Times New Roman"/>
                  <w:sz w:val="24"/>
                  <w:highlight w:val="yellow"/>
                </w:rPr>
                <w:t xml:space="preserve">(-) Own eligible liabilities instruments subordinated to excluded </w:t>
              </w:r>
              <w:proofErr w:type="gramStart"/>
              <w:r w:rsidRPr="00766C0D">
                <w:rPr>
                  <w:rStyle w:val="InstructionsTabelleberschrift"/>
                  <w:rFonts w:ascii="Times New Roman" w:hAnsi="Times New Roman"/>
                  <w:sz w:val="24"/>
                  <w:highlight w:val="yellow"/>
                </w:rPr>
                <w:t>liabilities</w:t>
              </w:r>
              <w:proofErr w:type="gramEnd"/>
            </w:ins>
          </w:p>
          <w:p w14:paraId="16DB4BC1" w14:textId="77777777" w:rsidR="00017D7A" w:rsidRPr="00766C0D" w:rsidRDefault="00017D7A" w:rsidP="0083554B">
            <w:pPr>
              <w:pStyle w:val="InstructionsText"/>
              <w:rPr>
                <w:ins w:id="173" w:author="Author"/>
                <w:rStyle w:val="InstructionsTabelleberschrift"/>
                <w:rFonts w:ascii="Times New Roman" w:hAnsi="Times New Roman"/>
                <w:b w:val="0"/>
                <w:bCs w:val="0"/>
                <w:i/>
                <w:sz w:val="24"/>
                <w:highlight w:val="yellow"/>
                <w:u w:val="none"/>
              </w:rPr>
            </w:pPr>
            <w:ins w:id="174" w:author="Author">
              <w:r w:rsidRPr="00766C0D">
                <w:rPr>
                  <w:rStyle w:val="InstructionsTabelleberschrift"/>
                  <w:rFonts w:ascii="Times New Roman" w:hAnsi="Times New Roman"/>
                  <w:b w:val="0"/>
                  <w:bCs w:val="0"/>
                  <w:i/>
                  <w:sz w:val="24"/>
                  <w:highlight w:val="yellow"/>
                  <w:u w:val="none"/>
                </w:rPr>
                <w:t>MREL</w:t>
              </w:r>
            </w:ins>
          </w:p>
          <w:p w14:paraId="532907F3" w14:textId="75F5FAE9" w:rsidR="00017D7A" w:rsidRDefault="00017D7A" w:rsidP="0083554B">
            <w:pPr>
              <w:pStyle w:val="InstructionsText"/>
              <w:rPr>
                <w:ins w:id="175" w:author="Author"/>
                <w:rStyle w:val="FormatvorlageInstructionsTabelleText"/>
                <w:rFonts w:ascii="Times New Roman" w:hAnsi="Times New Roman"/>
                <w:bCs w:val="0"/>
                <w:sz w:val="24"/>
                <w:highlight w:val="yellow"/>
              </w:rPr>
            </w:pPr>
            <w:ins w:id="176" w:author="Author">
              <w:r w:rsidRPr="00766C0D">
                <w:rPr>
                  <w:rStyle w:val="FormatvorlageInstructionsTabelleText"/>
                  <w:rFonts w:ascii="Times New Roman" w:hAnsi="Times New Roman"/>
                  <w:bCs w:val="0"/>
                  <w:sz w:val="24"/>
                  <w:highlight w:val="yellow"/>
                </w:rPr>
                <w:t>Article 78a of Regulation (EU) No 575/2013, Article 32</w:t>
              </w:r>
              <w:proofErr w:type="gramStart"/>
              <w:r w:rsidRPr="00766C0D">
                <w:rPr>
                  <w:rStyle w:val="FormatvorlageInstructionsTabelleText"/>
                  <w:rFonts w:ascii="Times New Roman" w:hAnsi="Times New Roman"/>
                  <w:bCs w:val="0"/>
                  <w:sz w:val="24"/>
                  <w:highlight w:val="yellow"/>
                </w:rPr>
                <w:t>b(</w:t>
              </w:r>
              <w:proofErr w:type="gramEnd"/>
              <w:r w:rsidRPr="00766C0D">
                <w:rPr>
                  <w:rStyle w:val="FormatvorlageInstructionsTabelleText"/>
                  <w:rFonts w:ascii="Times New Roman" w:hAnsi="Times New Roman"/>
                  <w:bCs w:val="0"/>
                  <w:sz w:val="24"/>
                  <w:highlight w:val="yellow"/>
                </w:rPr>
                <w:t xml:space="preserve">2), </w:t>
              </w:r>
              <w:r w:rsidRPr="001D1E29">
                <w:rPr>
                  <w:rStyle w:val="FormatvorlageInstructionsTabelleText"/>
                  <w:rFonts w:ascii="Times New Roman" w:hAnsi="Times New Roman"/>
                  <w:bCs w:val="0"/>
                  <w:sz w:val="24"/>
                  <w:highlight w:val="yellow"/>
                </w:rPr>
                <w:t>(3) and (5) of Regulation (EU) No 241/2014</w:t>
              </w:r>
            </w:ins>
          </w:p>
          <w:p w14:paraId="657C9FF4" w14:textId="19726F3D" w:rsidR="00017D7A" w:rsidRDefault="00017D7A" w:rsidP="0083554B">
            <w:pPr>
              <w:pStyle w:val="InstructionsText"/>
              <w:rPr>
                <w:ins w:id="177" w:author="Author"/>
                <w:rStyle w:val="InstructionsTabelleberschrift"/>
                <w:rFonts w:ascii="Times New Roman" w:hAnsi="Times New Roman"/>
                <w:b w:val="0"/>
                <w:bCs w:val="0"/>
                <w:i/>
                <w:sz w:val="24"/>
                <w:highlight w:val="yellow"/>
                <w:u w:val="none"/>
              </w:rPr>
            </w:pPr>
            <w:ins w:id="178" w:author="Author">
              <w:r>
                <w:rPr>
                  <w:rStyle w:val="FormatvorlageInstructionsTabelleText"/>
                  <w:rFonts w:ascii="Times New Roman" w:hAnsi="Times New Roman"/>
                  <w:bCs w:val="0"/>
                  <w:sz w:val="24"/>
                  <w:highlight w:val="yellow"/>
                </w:rPr>
                <w:t>This row shall include u</w:t>
              </w:r>
              <w:r w:rsidRPr="00882B01">
                <w:rPr>
                  <w:rStyle w:val="FormatvorlageInstructionsTabelleText"/>
                  <w:rFonts w:ascii="Times New Roman" w:hAnsi="Times New Roman"/>
                  <w:bCs w:val="0"/>
                  <w:sz w:val="24"/>
                  <w:highlight w:val="yellow"/>
                </w:rPr>
                <w:t xml:space="preserve">nused </w:t>
              </w:r>
              <w:r w:rsidR="00D63399">
                <w:rPr>
                  <w:rStyle w:val="FormatvorlageInstructionsTabelleText"/>
                  <w:rFonts w:ascii="Times New Roman" w:hAnsi="Times New Roman"/>
                  <w:sz w:val="24"/>
                  <w:highlight w:val="yellow"/>
                </w:rPr>
                <w:t>prior</w:t>
              </w:r>
              <w:r w:rsidRPr="00017D7A">
                <w:rPr>
                  <w:rStyle w:val="FormatvorlageInstructionsTabelleText"/>
                  <w:rFonts w:ascii="Times New Roman" w:hAnsi="Times New Roman"/>
                  <w:sz w:val="24"/>
                  <w:highlight w:val="yellow"/>
                </w:rPr>
                <w:t xml:space="preserve"> permission amounts</w:t>
              </w:r>
              <w:r w:rsidR="001C3C19">
                <w:rPr>
                  <w:rStyle w:val="FormatvorlageInstructionsTabelleText"/>
                  <w:rFonts w:ascii="Times New Roman" w:hAnsi="Times New Roman"/>
                  <w:sz w:val="24"/>
                  <w:highlight w:val="yellow"/>
                </w:rPr>
                <w:t xml:space="preserve">, to the extent that the permission covers </w:t>
              </w:r>
              <w:r w:rsidR="00D63399">
                <w:rPr>
                  <w:rStyle w:val="FormatvorlageInstructionsTabelleText"/>
                  <w:rFonts w:ascii="Times New Roman" w:hAnsi="Times New Roman"/>
                  <w:sz w:val="24"/>
                  <w:highlight w:val="yellow"/>
                </w:rPr>
                <w:t>eligible liabilities instruments</w:t>
              </w:r>
              <w:r w:rsidR="001C3C19">
                <w:rPr>
                  <w:rStyle w:val="FormatvorlageInstructionsTabelleText"/>
                  <w:rFonts w:ascii="Times New Roman" w:hAnsi="Times New Roman"/>
                  <w:sz w:val="24"/>
                  <w:highlight w:val="yellow"/>
                </w:rPr>
                <w:t xml:space="preserve"> subordinated to excluded liabilities</w:t>
              </w:r>
              <w:r w:rsidRPr="00017D7A">
                <w:rPr>
                  <w:rStyle w:val="FormatvorlageInstructionsTabelleText"/>
                  <w:rFonts w:ascii="Times New Roman" w:hAnsi="Times New Roman"/>
                  <w:sz w:val="24"/>
                  <w:highlight w:val="yellow"/>
                </w:rPr>
                <w:t>.</w:t>
              </w:r>
            </w:ins>
          </w:p>
          <w:p w14:paraId="290575AE" w14:textId="36721F56" w:rsidR="001D1E29" w:rsidRPr="00766C0D" w:rsidRDefault="001D1E29" w:rsidP="0083554B">
            <w:pPr>
              <w:pStyle w:val="InstructionsText"/>
              <w:rPr>
                <w:ins w:id="179" w:author="Author"/>
                <w:rStyle w:val="InstructionsTabelleberschrift"/>
                <w:rFonts w:ascii="Times New Roman" w:hAnsi="Times New Roman"/>
                <w:b w:val="0"/>
                <w:bCs w:val="0"/>
                <w:i/>
                <w:sz w:val="24"/>
                <w:highlight w:val="yellow"/>
                <w:u w:val="none"/>
              </w:rPr>
            </w:pPr>
            <w:ins w:id="180" w:author="Author">
              <w:r w:rsidRPr="00766C0D">
                <w:rPr>
                  <w:rStyle w:val="InstructionsTabelleberschrift"/>
                  <w:rFonts w:ascii="Times New Roman" w:hAnsi="Times New Roman"/>
                  <w:b w:val="0"/>
                  <w:bCs w:val="0"/>
                  <w:i/>
                  <w:sz w:val="24"/>
                  <w:highlight w:val="yellow"/>
                  <w:u w:val="none"/>
                </w:rPr>
                <w:t>TLAC</w:t>
              </w:r>
            </w:ins>
          </w:p>
          <w:p w14:paraId="3C7CBDF9" w14:textId="17B31097" w:rsidR="00017D7A" w:rsidRDefault="001D1E29" w:rsidP="0083554B">
            <w:pPr>
              <w:pStyle w:val="InstructionsText"/>
              <w:rPr>
                <w:ins w:id="181" w:author="Author"/>
                <w:rStyle w:val="FormatvorlageInstructionsTabelleText"/>
                <w:rFonts w:ascii="Times New Roman" w:hAnsi="Times New Roman"/>
                <w:bCs w:val="0"/>
                <w:sz w:val="24"/>
                <w:highlight w:val="yellow"/>
              </w:rPr>
            </w:pPr>
            <w:ins w:id="182" w:author="Author">
              <w:r w:rsidRPr="00766C0D">
                <w:rPr>
                  <w:rStyle w:val="FormatvorlageInstructionsTabelleText"/>
                  <w:rFonts w:ascii="Times New Roman" w:hAnsi="Times New Roman"/>
                  <w:sz w:val="24"/>
                  <w:highlight w:val="yellow"/>
                </w:rPr>
                <w:t>Articles 72</w:t>
              </w:r>
              <w:proofErr w:type="gramStart"/>
              <w:r w:rsidRPr="00766C0D">
                <w:rPr>
                  <w:rStyle w:val="FormatvorlageInstructionsTabelleText"/>
                  <w:rFonts w:ascii="Times New Roman" w:hAnsi="Times New Roman"/>
                  <w:sz w:val="24"/>
                  <w:highlight w:val="yellow"/>
                </w:rPr>
                <w:t>e(</w:t>
              </w:r>
              <w:proofErr w:type="gramEnd"/>
              <w:r w:rsidRPr="00766C0D">
                <w:rPr>
                  <w:rStyle w:val="FormatvorlageInstructionsTabelleText"/>
                  <w:rFonts w:ascii="Times New Roman" w:hAnsi="Times New Roman"/>
                  <w:sz w:val="24"/>
                  <w:highlight w:val="yellow"/>
                </w:rPr>
                <w:t>1), point (a), and 78a of Regulation (EU) No 575/2013</w:t>
              </w:r>
              <w:r w:rsidRPr="00766C0D">
                <w:rPr>
                  <w:rStyle w:val="FormatvorlageInstructionsTabelleText"/>
                  <w:rFonts w:ascii="Times New Roman" w:hAnsi="Times New Roman"/>
                  <w:bCs w:val="0"/>
                  <w:sz w:val="24"/>
                  <w:highlight w:val="yellow"/>
                </w:rPr>
                <w:t>, Article 32b(2), (3) and (5) of Regulation (EU) No 241/2014</w:t>
              </w:r>
            </w:ins>
          </w:p>
          <w:p w14:paraId="696343EA" w14:textId="420E8CFC" w:rsidR="00017D7A" w:rsidRDefault="00017D7A" w:rsidP="0083554B">
            <w:pPr>
              <w:pStyle w:val="InstructionsText"/>
              <w:rPr>
                <w:ins w:id="183" w:author="Author"/>
                <w:rStyle w:val="FormatvorlageInstructionsTabelleText"/>
                <w:rFonts w:ascii="Times New Roman" w:hAnsi="Times New Roman"/>
                <w:bCs w:val="0"/>
                <w:sz w:val="24"/>
                <w:highlight w:val="yellow"/>
              </w:rPr>
            </w:pPr>
            <w:ins w:id="184" w:author="Author">
              <w:r>
                <w:rPr>
                  <w:rStyle w:val="FormatvorlageInstructionsTabelleText"/>
                  <w:rFonts w:ascii="Times New Roman" w:hAnsi="Times New Roman"/>
                  <w:bCs w:val="0"/>
                  <w:sz w:val="24"/>
                  <w:highlight w:val="yellow"/>
                </w:rPr>
                <w:t xml:space="preserve">This row shall </w:t>
              </w:r>
              <w:proofErr w:type="gramStart"/>
              <w:r>
                <w:rPr>
                  <w:rStyle w:val="FormatvorlageInstructionsTabelleText"/>
                  <w:rFonts w:ascii="Times New Roman" w:hAnsi="Times New Roman"/>
                  <w:bCs w:val="0"/>
                  <w:sz w:val="24"/>
                  <w:highlight w:val="yellow"/>
                </w:rPr>
                <w:t>include</w:t>
              </w:r>
              <w:proofErr w:type="gramEnd"/>
            </w:ins>
          </w:p>
          <w:p w14:paraId="601685A6" w14:textId="00E18485" w:rsidR="00017D7A" w:rsidRPr="009E5168" w:rsidRDefault="008C19BD" w:rsidP="00017D7A">
            <w:pPr>
              <w:pStyle w:val="ListParagraph"/>
              <w:numPr>
                <w:ilvl w:val="0"/>
                <w:numId w:val="69"/>
              </w:numPr>
              <w:rPr>
                <w:ins w:id="185" w:author="Author"/>
                <w:rStyle w:val="FormatvorlageInstructionsTabelleText"/>
                <w:rFonts w:ascii="Times New Roman" w:hAnsi="Times New Roman"/>
                <w:bCs w:val="0"/>
                <w:sz w:val="24"/>
                <w:highlight w:val="yellow"/>
              </w:rPr>
            </w:pPr>
            <w:ins w:id="186" w:author="Author">
              <w:r>
                <w:rPr>
                  <w:rStyle w:val="FormatvorlageInstructionsTabelleText"/>
                  <w:rFonts w:ascii="Times New Roman" w:hAnsi="Times New Roman"/>
                  <w:bCs w:val="0"/>
                  <w:sz w:val="24"/>
                  <w:highlight w:val="yellow"/>
                </w:rPr>
                <w:t>holdings of</w:t>
              </w:r>
              <w:r w:rsidR="00017D7A">
                <w:rPr>
                  <w:rStyle w:val="FormatvorlageInstructionsTabelleText"/>
                  <w:rFonts w:ascii="Times New Roman" w:hAnsi="Times New Roman"/>
                  <w:bCs w:val="0"/>
                  <w:sz w:val="24"/>
                  <w:highlight w:val="yellow"/>
                </w:rPr>
                <w:t xml:space="preserve"> own </w:t>
              </w:r>
              <w:r w:rsidR="00D63399">
                <w:rPr>
                  <w:rStyle w:val="FormatvorlageInstructionsTabelleText"/>
                  <w:rFonts w:ascii="Times New Roman" w:hAnsi="Times New Roman"/>
                  <w:bCs w:val="0"/>
                  <w:sz w:val="24"/>
                  <w:highlight w:val="yellow"/>
                </w:rPr>
                <w:t xml:space="preserve">subordinated </w:t>
              </w:r>
              <w:r w:rsidR="00017D7A">
                <w:rPr>
                  <w:rStyle w:val="FormatvorlageInstructionsTabelleText"/>
                  <w:rFonts w:ascii="Times New Roman" w:hAnsi="Times New Roman"/>
                  <w:bCs w:val="0"/>
                  <w:sz w:val="24"/>
                  <w:highlight w:val="yellow"/>
                </w:rPr>
                <w:t xml:space="preserve">eligible </w:t>
              </w:r>
              <w:r w:rsidR="00017D7A" w:rsidRPr="00017D7A">
                <w:rPr>
                  <w:rStyle w:val="FormatvorlageInstructionsTabelleText"/>
                  <w:rFonts w:ascii="Times New Roman" w:hAnsi="Times New Roman"/>
                  <w:bCs w:val="0"/>
                  <w:sz w:val="24"/>
                  <w:highlight w:val="yellow"/>
                </w:rPr>
                <w:t xml:space="preserve">liabilities instruments that are to be deducted in accordance with </w:t>
              </w:r>
              <w:r w:rsidR="00017D7A" w:rsidRPr="009E5168">
                <w:rPr>
                  <w:rStyle w:val="FormatvorlageInstructionsTabelleText"/>
                  <w:rFonts w:ascii="Times New Roman" w:hAnsi="Times New Roman"/>
                  <w:bCs w:val="0"/>
                  <w:sz w:val="24"/>
                  <w:highlight w:val="yellow"/>
                </w:rPr>
                <w:t>Article 72</w:t>
              </w:r>
              <w:proofErr w:type="gramStart"/>
              <w:r w:rsidR="00017D7A" w:rsidRPr="009E5168">
                <w:rPr>
                  <w:rStyle w:val="FormatvorlageInstructionsTabelleText"/>
                  <w:rFonts w:ascii="Times New Roman" w:hAnsi="Times New Roman"/>
                  <w:bCs w:val="0"/>
                  <w:sz w:val="24"/>
                  <w:highlight w:val="yellow"/>
                </w:rPr>
                <w:t>e(</w:t>
              </w:r>
              <w:proofErr w:type="gramEnd"/>
              <w:r w:rsidR="00017D7A" w:rsidRPr="009E5168">
                <w:rPr>
                  <w:rStyle w:val="FormatvorlageInstructionsTabelleText"/>
                  <w:rFonts w:ascii="Times New Roman" w:hAnsi="Times New Roman"/>
                  <w:bCs w:val="0"/>
                  <w:sz w:val="24"/>
                  <w:highlight w:val="yellow"/>
                </w:rPr>
                <w:t>1), point (a), of Regulation (EU) No 575/2013</w:t>
              </w:r>
              <w:r w:rsidR="00D63399">
                <w:rPr>
                  <w:rStyle w:val="FormatvorlageInstructionsTabelleText"/>
                  <w:rFonts w:ascii="Times New Roman" w:hAnsi="Times New Roman"/>
                  <w:bCs w:val="0"/>
                  <w:sz w:val="24"/>
                  <w:highlight w:val="yellow"/>
                </w:rPr>
                <w:t xml:space="preserve"> and</w:t>
              </w:r>
            </w:ins>
          </w:p>
          <w:p w14:paraId="2C9354B7" w14:textId="769CDE7D" w:rsidR="001D1E29" w:rsidRPr="00017D7A" w:rsidRDefault="008C19BD" w:rsidP="009E5168">
            <w:pPr>
              <w:pStyle w:val="ListParagraph"/>
              <w:numPr>
                <w:ilvl w:val="0"/>
                <w:numId w:val="69"/>
              </w:numPr>
              <w:rPr>
                <w:ins w:id="187" w:author="Author"/>
                <w:rStyle w:val="InstructionsTabelleberschrift"/>
                <w:rFonts w:ascii="Times New Roman" w:hAnsi="Times New Roman"/>
                <w:b w:val="0"/>
                <w:bCs w:val="0"/>
                <w:sz w:val="24"/>
                <w:highlight w:val="yellow"/>
                <w:u w:val="none"/>
              </w:rPr>
            </w:pPr>
            <w:ins w:id="188" w:author="Author">
              <w:r>
                <w:rPr>
                  <w:rStyle w:val="FormatvorlageInstructionsTabelleText"/>
                  <w:rFonts w:ascii="Times New Roman" w:hAnsi="Times New Roman"/>
                  <w:bCs w:val="0"/>
                  <w:sz w:val="24"/>
                  <w:highlight w:val="yellow"/>
                </w:rPr>
                <w:t>u</w:t>
              </w:r>
              <w:r w:rsidR="00017D7A" w:rsidRPr="009E5168">
                <w:rPr>
                  <w:rStyle w:val="FormatvorlageInstructionsTabelleText"/>
                  <w:rFonts w:ascii="Times New Roman" w:hAnsi="Times New Roman"/>
                  <w:bCs w:val="0"/>
                  <w:sz w:val="24"/>
                  <w:highlight w:val="yellow"/>
                </w:rPr>
                <w:t xml:space="preserve">nused </w:t>
              </w:r>
              <w:r w:rsidR="008B0571">
                <w:rPr>
                  <w:rStyle w:val="FormatvorlageInstructionsTabelleText"/>
                  <w:rFonts w:ascii="Times New Roman" w:hAnsi="Times New Roman"/>
                  <w:sz w:val="24"/>
                  <w:highlight w:val="yellow"/>
                </w:rPr>
                <w:t>prior permission</w:t>
              </w:r>
              <w:r w:rsidR="00017D7A" w:rsidRPr="00017D7A">
                <w:rPr>
                  <w:rStyle w:val="FormatvorlageInstructionsTabelleText"/>
                  <w:rFonts w:ascii="Times New Roman" w:hAnsi="Times New Roman"/>
                  <w:sz w:val="24"/>
                  <w:highlight w:val="yellow"/>
                </w:rPr>
                <w:t xml:space="preserve"> amounts</w:t>
              </w:r>
              <w:r w:rsidR="001C3C19">
                <w:rPr>
                  <w:rStyle w:val="FormatvorlageInstructionsTabelleText"/>
                  <w:rFonts w:ascii="Times New Roman" w:hAnsi="Times New Roman"/>
                  <w:sz w:val="24"/>
                  <w:highlight w:val="yellow"/>
                </w:rPr>
                <w:t xml:space="preserve">, to the extent that the permission covers </w:t>
              </w:r>
              <w:r w:rsidR="008B0571">
                <w:rPr>
                  <w:rStyle w:val="FormatvorlageInstructionsTabelleText"/>
                  <w:rFonts w:ascii="Times New Roman" w:hAnsi="Times New Roman"/>
                  <w:sz w:val="24"/>
                  <w:highlight w:val="yellow"/>
                </w:rPr>
                <w:t>eligible liabilities instruments</w:t>
              </w:r>
              <w:r w:rsidR="001C3C19">
                <w:rPr>
                  <w:rStyle w:val="FormatvorlageInstructionsTabelleText"/>
                  <w:rFonts w:ascii="Times New Roman" w:hAnsi="Times New Roman"/>
                  <w:sz w:val="24"/>
                  <w:highlight w:val="yellow"/>
                </w:rPr>
                <w:t xml:space="preserve"> subordinated to eligible liabilities</w:t>
              </w:r>
              <w:r w:rsidR="00017D7A" w:rsidRPr="00017D7A">
                <w:rPr>
                  <w:rStyle w:val="FormatvorlageInstructionsTabelleText"/>
                  <w:rFonts w:ascii="Times New Roman" w:hAnsi="Times New Roman"/>
                  <w:sz w:val="24"/>
                  <w:highlight w:val="yellow"/>
                </w:rPr>
                <w:t>.</w:t>
              </w:r>
            </w:ins>
          </w:p>
        </w:tc>
      </w:tr>
      <w:tr w:rsidR="001D1E29" w:rsidRPr="001562B3" w14:paraId="11C86C93" w14:textId="77777777" w:rsidTr="00BA678B">
        <w:trPr>
          <w:ins w:id="189" w:author="Author"/>
        </w:trPr>
        <w:tc>
          <w:tcPr>
            <w:tcW w:w="1129" w:type="dxa"/>
            <w:vAlign w:val="center"/>
          </w:tcPr>
          <w:p w14:paraId="06CEFE60" w14:textId="0DCE1B7F" w:rsidR="001D1E29" w:rsidRPr="00766C0D" w:rsidRDefault="001D1E29" w:rsidP="0083554B">
            <w:pPr>
              <w:pStyle w:val="InstructionsText"/>
              <w:rPr>
                <w:ins w:id="190" w:author="Author"/>
                <w:rStyle w:val="FormatvorlageInstructionsTabelleText"/>
                <w:rFonts w:ascii="Times New Roman" w:hAnsi="Times New Roman"/>
                <w:sz w:val="24"/>
                <w:highlight w:val="yellow"/>
              </w:rPr>
            </w:pPr>
            <w:ins w:id="191" w:author="Author">
              <w:r w:rsidRPr="00766C0D">
                <w:rPr>
                  <w:rStyle w:val="FormatvorlageInstructionsTabelleText"/>
                  <w:rFonts w:ascii="Times New Roman" w:hAnsi="Times New Roman"/>
                  <w:sz w:val="24"/>
                  <w:highlight w:val="yellow"/>
                </w:rPr>
                <w:lastRenderedPageBreak/>
                <w:t>0135</w:t>
              </w:r>
            </w:ins>
          </w:p>
        </w:tc>
        <w:tc>
          <w:tcPr>
            <w:tcW w:w="7620" w:type="dxa"/>
            <w:vAlign w:val="center"/>
          </w:tcPr>
          <w:p w14:paraId="4E01627F" w14:textId="75DF09F8" w:rsidR="001D1E29" w:rsidRPr="00766C0D" w:rsidRDefault="001D1E29" w:rsidP="0083554B">
            <w:pPr>
              <w:pStyle w:val="InstructionsText"/>
              <w:rPr>
                <w:ins w:id="192" w:author="Author"/>
                <w:rStyle w:val="InstructionsTabelleberschrift"/>
                <w:rFonts w:ascii="Times New Roman" w:hAnsi="Times New Roman"/>
                <w:sz w:val="24"/>
                <w:highlight w:val="yellow"/>
              </w:rPr>
            </w:pPr>
            <w:ins w:id="193" w:author="Author">
              <w:r w:rsidRPr="00766C0D">
                <w:rPr>
                  <w:rStyle w:val="InstructionsTabelleberschrift"/>
                  <w:rFonts w:ascii="Times New Roman" w:hAnsi="Times New Roman"/>
                  <w:sz w:val="24"/>
                  <w:highlight w:val="yellow"/>
                </w:rPr>
                <w:t xml:space="preserve">(-) Own eligible liabilities instruments subordinated to excluded liabilities: (-) of which: unused prior permission </w:t>
              </w:r>
              <w:proofErr w:type="gramStart"/>
              <w:r w:rsidRPr="00766C0D">
                <w:rPr>
                  <w:rStyle w:val="InstructionsTabelleberschrift"/>
                  <w:rFonts w:ascii="Times New Roman" w:hAnsi="Times New Roman"/>
                  <w:sz w:val="24"/>
                  <w:highlight w:val="yellow"/>
                </w:rPr>
                <w:t>amounts</w:t>
              </w:r>
              <w:proofErr w:type="gramEnd"/>
            </w:ins>
          </w:p>
          <w:p w14:paraId="67B041F0" w14:textId="77777777" w:rsidR="001D1E29" w:rsidRPr="00766C0D" w:rsidRDefault="001D1E29" w:rsidP="0083554B">
            <w:pPr>
              <w:pStyle w:val="InstructionsText"/>
              <w:rPr>
                <w:ins w:id="194" w:author="Author"/>
                <w:rStyle w:val="FormatvorlageInstructionsTabelleText"/>
                <w:rFonts w:ascii="Times New Roman" w:hAnsi="Times New Roman"/>
                <w:i/>
                <w:sz w:val="24"/>
                <w:highlight w:val="yellow"/>
              </w:rPr>
            </w:pPr>
            <w:ins w:id="195" w:author="Author">
              <w:r w:rsidRPr="00766C0D">
                <w:rPr>
                  <w:rStyle w:val="FormatvorlageInstructionsTabelleText"/>
                  <w:rFonts w:ascii="Times New Roman" w:hAnsi="Times New Roman"/>
                  <w:i/>
                  <w:sz w:val="24"/>
                  <w:highlight w:val="yellow"/>
                </w:rPr>
                <w:t>MREL and TLAC</w:t>
              </w:r>
            </w:ins>
          </w:p>
          <w:p w14:paraId="7E150AA3" w14:textId="77777777" w:rsidR="001C3C19" w:rsidRDefault="001C3C19" w:rsidP="0083554B">
            <w:pPr>
              <w:pStyle w:val="InstructionsText"/>
              <w:rPr>
                <w:ins w:id="196" w:author="Author"/>
                <w:rStyle w:val="FormatvorlageInstructionsTabelleText"/>
                <w:rFonts w:ascii="Times New Roman" w:hAnsi="Times New Roman"/>
                <w:sz w:val="24"/>
                <w:highlight w:val="yellow"/>
              </w:rPr>
            </w:pPr>
            <w:ins w:id="197" w:author="Author">
              <w:r>
                <w:rPr>
                  <w:rStyle w:val="FormatvorlageInstructionsTabelleText"/>
                  <w:rFonts w:ascii="Times New Roman" w:hAnsi="Times New Roman"/>
                  <w:sz w:val="24"/>
                  <w:highlight w:val="yellow"/>
                </w:rPr>
                <w:t xml:space="preserve">The following </w:t>
              </w:r>
              <w:r w:rsidR="001D1E29" w:rsidRPr="001D1E29">
                <w:rPr>
                  <w:rStyle w:val="FormatvorlageInstructionsTabelleText"/>
                  <w:rFonts w:ascii="Times New Roman" w:hAnsi="Times New Roman"/>
                  <w:sz w:val="24"/>
                  <w:highlight w:val="yellow"/>
                </w:rPr>
                <w:t>amounts shall be reported in this row</w:t>
              </w:r>
              <w:r>
                <w:rPr>
                  <w:rStyle w:val="FormatvorlageInstructionsTabelleText"/>
                  <w:rFonts w:ascii="Times New Roman" w:hAnsi="Times New Roman"/>
                  <w:sz w:val="24"/>
                  <w:highlight w:val="yellow"/>
                </w:rPr>
                <w:t xml:space="preserve">: </w:t>
              </w:r>
            </w:ins>
          </w:p>
          <w:p w14:paraId="2838CD0F" w14:textId="4C01DA00" w:rsidR="001D1E29" w:rsidRPr="00766C0D" w:rsidRDefault="001C3C19" w:rsidP="001C3C19">
            <w:pPr>
              <w:pStyle w:val="ListParagraph"/>
              <w:numPr>
                <w:ilvl w:val="0"/>
                <w:numId w:val="51"/>
              </w:numPr>
              <w:rPr>
                <w:ins w:id="198" w:author="Author"/>
                <w:rStyle w:val="FormatvorlageInstructionsTabelleText"/>
                <w:rFonts w:ascii="Times New Roman" w:hAnsi="Times New Roman"/>
                <w:sz w:val="24"/>
                <w:highlight w:val="yellow"/>
              </w:rPr>
            </w:pPr>
            <w:ins w:id="199" w:author="Author">
              <w:r w:rsidRPr="001D1E29">
                <w:rPr>
                  <w:rStyle w:val="FormatvorlageInstructionsTabelleText"/>
                  <w:rFonts w:ascii="Times New Roman" w:hAnsi="Times New Roman"/>
                  <w:sz w:val="24"/>
                  <w:highlight w:val="yellow"/>
                </w:rPr>
                <w:t>unused ad hoc permission amount</w:t>
              </w:r>
              <w:r>
                <w:rPr>
                  <w:rStyle w:val="FormatvorlageInstructionsTabelleText"/>
                  <w:rFonts w:ascii="Times New Roman" w:hAnsi="Times New Roman"/>
                  <w:sz w:val="24"/>
                  <w:highlight w:val="yellow"/>
                </w:rPr>
                <w:t xml:space="preserve">s, to the extent that the permission covers eligible liabilities instruments subordinated to excluded </w:t>
              </w:r>
              <w:proofErr w:type="gramStart"/>
              <w:r>
                <w:rPr>
                  <w:rStyle w:val="FormatvorlageInstructionsTabelleText"/>
                  <w:rFonts w:ascii="Times New Roman" w:hAnsi="Times New Roman"/>
                  <w:sz w:val="24"/>
                  <w:highlight w:val="yellow"/>
                </w:rPr>
                <w:t>liabilities</w:t>
              </w:r>
              <w:r w:rsidR="00766C0D">
                <w:rPr>
                  <w:rStyle w:val="FormatvorlageInstructionsTabelleText"/>
                  <w:rFonts w:ascii="Times New Roman" w:hAnsi="Times New Roman"/>
                  <w:sz w:val="24"/>
                  <w:highlight w:val="yellow"/>
                </w:rPr>
                <w:t>;</w:t>
              </w:r>
              <w:proofErr w:type="gramEnd"/>
            </w:ins>
          </w:p>
          <w:p w14:paraId="2AE5E3F7" w14:textId="2881DA46" w:rsidR="001D1E29" w:rsidRPr="00766C0D" w:rsidRDefault="001C3C19" w:rsidP="00766C0D">
            <w:pPr>
              <w:pStyle w:val="ListParagraph"/>
              <w:numPr>
                <w:ilvl w:val="0"/>
                <w:numId w:val="51"/>
              </w:numPr>
              <w:rPr>
                <w:ins w:id="200" w:author="Author"/>
                <w:rStyle w:val="FormatvorlageInstructionsTabelleText"/>
                <w:rFonts w:ascii="Times New Roman" w:hAnsi="Times New Roman"/>
                <w:sz w:val="24"/>
                <w:highlight w:val="yellow"/>
                <w:u w:val="single"/>
              </w:rPr>
            </w:pPr>
            <w:ins w:id="201" w:author="Author">
              <w:r>
                <w:rPr>
                  <w:rStyle w:val="FormatvorlageInstructionsTabelleText"/>
                  <w:rFonts w:ascii="Times New Roman" w:hAnsi="Times New Roman"/>
                  <w:sz w:val="24"/>
                  <w:highlight w:val="yellow"/>
                </w:rPr>
                <w:t>unused GPP amounts, to the extent that the permission covers eligible liabilities instruments subordinated to excluded liabilities</w:t>
              </w:r>
              <w:r w:rsidR="001D1E29" w:rsidRPr="001D1E29">
                <w:rPr>
                  <w:rStyle w:val="FormatvorlageInstructionsTabelleText"/>
                  <w:rFonts w:ascii="Times New Roman" w:hAnsi="Times New Roman"/>
                  <w:sz w:val="24"/>
                  <w:highlight w:val="yellow"/>
                </w:rPr>
                <w:t>.</w:t>
              </w:r>
            </w:ins>
          </w:p>
          <w:p w14:paraId="262C6FC4" w14:textId="3541B6C7" w:rsidR="008B0571" w:rsidRPr="00766C0D" w:rsidRDefault="00766C0D" w:rsidP="008B0571">
            <w:pPr>
              <w:rPr>
                <w:ins w:id="202" w:author="Author"/>
                <w:rStyle w:val="InstructionsTabelleberschrift"/>
                <w:rFonts w:ascii="Times New Roman" w:hAnsi="Times New Roman"/>
                <w:b w:val="0"/>
                <w:sz w:val="24"/>
                <w:highlight w:val="yellow"/>
              </w:rPr>
            </w:pPr>
            <w:ins w:id="203" w:author="Author">
              <w:r w:rsidRPr="00766C0D">
                <w:rPr>
                  <w:rStyle w:val="InstructionsTabelleberschrift"/>
                  <w:rFonts w:ascii="Times New Roman" w:hAnsi="Times New Roman"/>
                  <w:b w:val="0"/>
                  <w:sz w:val="24"/>
                  <w:highlight w:val="yellow"/>
                </w:rPr>
                <w:t>Where a general prior permission as referred to in point (ii) above does not specify the ranking of the instruments that may be</w:t>
              </w:r>
              <w:r>
                <w:rPr>
                  <w:rStyle w:val="InstructionsTabelleberschrift"/>
                  <w:rFonts w:ascii="Times New Roman" w:hAnsi="Times New Roman"/>
                  <w:b w:val="0"/>
                  <w:sz w:val="24"/>
                  <w:highlight w:val="yellow"/>
                </w:rPr>
                <w:t xml:space="preserve"> called, redeemed, </w:t>
              </w:r>
              <w:proofErr w:type="gramStart"/>
              <w:r>
                <w:rPr>
                  <w:rStyle w:val="InstructionsTabelleberschrift"/>
                  <w:rFonts w:ascii="Times New Roman" w:hAnsi="Times New Roman"/>
                  <w:b w:val="0"/>
                  <w:sz w:val="24"/>
                  <w:highlight w:val="yellow"/>
                </w:rPr>
                <w:t>repaid</w:t>
              </w:r>
              <w:proofErr w:type="gramEnd"/>
              <w:r>
                <w:rPr>
                  <w:rStyle w:val="InstructionsTabelleberschrift"/>
                  <w:rFonts w:ascii="Times New Roman" w:hAnsi="Times New Roman"/>
                  <w:b w:val="0"/>
                  <w:sz w:val="24"/>
                  <w:highlight w:val="yellow"/>
                </w:rPr>
                <w:t xml:space="preserve"> or</w:t>
              </w:r>
              <w:r w:rsidRPr="00766C0D">
                <w:rPr>
                  <w:rStyle w:val="InstructionsTabelleberschrift"/>
                  <w:rFonts w:ascii="Times New Roman" w:hAnsi="Times New Roman"/>
                  <w:b w:val="0"/>
                  <w:sz w:val="24"/>
                  <w:highlight w:val="yellow"/>
                </w:rPr>
                <w:t xml:space="preserve"> repurchased, the full unused GPP amount shall be reported in this row.</w:t>
              </w:r>
            </w:ins>
          </w:p>
        </w:tc>
      </w:tr>
      <w:tr w:rsidR="00305E50" w:rsidRPr="001562B3" w14:paraId="2A030C78" w14:textId="77777777" w:rsidTr="007674DE">
        <w:tc>
          <w:tcPr>
            <w:tcW w:w="1129" w:type="dxa"/>
            <w:vAlign w:val="center"/>
          </w:tcPr>
          <w:p w14:paraId="3F26CCDA" w14:textId="6FFA3FE7" w:rsidR="00305E50" w:rsidRPr="001562B3" w:rsidRDefault="00305E50" w:rsidP="0083554B">
            <w:pPr>
              <w:pStyle w:val="InstructionsText"/>
            </w:pPr>
            <w:r w:rsidRPr="001562B3">
              <w:rPr>
                <w:rStyle w:val="FormatvorlageInstructionsTabelleText"/>
                <w:rFonts w:ascii="Times New Roman" w:hAnsi="Times New Roman"/>
                <w:sz w:val="24"/>
              </w:rPr>
              <w:t>01</w:t>
            </w:r>
            <w:r w:rsidR="00EF1BBD" w:rsidRPr="001562B3">
              <w:rPr>
                <w:rStyle w:val="FormatvorlageInstructionsTabelleText"/>
                <w:rFonts w:ascii="Times New Roman" w:hAnsi="Times New Roman"/>
                <w:sz w:val="24"/>
              </w:rPr>
              <w:t>4</w:t>
            </w:r>
            <w:r w:rsidRPr="001562B3">
              <w:rPr>
                <w:rStyle w:val="FormatvorlageInstructionsTabelleText"/>
                <w:rFonts w:ascii="Times New Roman" w:hAnsi="Times New Roman"/>
                <w:sz w:val="24"/>
              </w:rPr>
              <w:t>0</w:t>
            </w:r>
          </w:p>
        </w:tc>
        <w:tc>
          <w:tcPr>
            <w:tcW w:w="7620" w:type="dxa"/>
            <w:vAlign w:val="center"/>
          </w:tcPr>
          <w:p w14:paraId="7E0332CD" w14:textId="77777777" w:rsidR="00305E50" w:rsidRPr="001562B3" w:rsidRDefault="00305E5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Eligible liabilities not subordinated to excluded </w:t>
            </w:r>
            <w:proofErr w:type="gramStart"/>
            <w:r w:rsidRPr="001562B3">
              <w:rPr>
                <w:rStyle w:val="InstructionsTabelleberschrift"/>
                <w:rFonts w:ascii="Times New Roman" w:hAnsi="Times New Roman"/>
                <w:sz w:val="24"/>
              </w:rPr>
              <w:t>liabilities</w:t>
            </w:r>
            <w:proofErr w:type="gramEnd"/>
          </w:p>
          <w:p w14:paraId="4CA285A7" w14:textId="77777777" w:rsidR="00982A9F" w:rsidRPr="001562B3" w:rsidRDefault="001E1CA1"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i/>
                <w:sz w:val="24"/>
                <w:u w:val="none"/>
              </w:rPr>
              <w:t>MREL</w:t>
            </w:r>
          </w:p>
          <w:p w14:paraId="1E4FE37F" w14:textId="20A59CB2" w:rsidR="001E1CA1" w:rsidRPr="001562B3" w:rsidRDefault="001E1CA1"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Liabilities that comply with the conditions </w:t>
            </w:r>
            <w:r w:rsidR="00A01D02" w:rsidRPr="001562B3">
              <w:rPr>
                <w:rStyle w:val="InstructionsTabelleberschrift"/>
                <w:rFonts w:ascii="Times New Roman" w:hAnsi="Times New Roman"/>
                <w:b w:val="0"/>
                <w:sz w:val="24"/>
                <w:u w:val="none"/>
              </w:rPr>
              <w:t>laid down in</w:t>
            </w:r>
            <w:r w:rsidRPr="001562B3">
              <w:rPr>
                <w:rStyle w:val="InstructionsTabelleberschrift"/>
                <w:rFonts w:ascii="Times New Roman" w:hAnsi="Times New Roman"/>
                <w:b w:val="0"/>
                <w:sz w:val="24"/>
                <w:u w:val="none"/>
              </w:rPr>
              <w:t xml:space="preserve"> </w:t>
            </w:r>
            <w:r w:rsidR="00D37718" w:rsidRPr="001562B3">
              <w:rPr>
                <w:rStyle w:val="InstructionsTabelleberschrift"/>
                <w:rFonts w:ascii="Times New Roman" w:hAnsi="Times New Roman"/>
                <w:b w:val="0"/>
                <w:sz w:val="24"/>
                <w:u w:val="none"/>
              </w:rPr>
              <w:t>A</w:t>
            </w:r>
            <w:r w:rsidRPr="001562B3">
              <w:rPr>
                <w:rStyle w:val="InstructionsTabelleberschrift"/>
                <w:rFonts w:ascii="Times New Roman" w:hAnsi="Times New Roman"/>
                <w:b w:val="0"/>
                <w:sz w:val="24"/>
                <w:u w:val="none"/>
              </w:rPr>
              <w:t xml:space="preserve">rticle 45b </w:t>
            </w:r>
            <w:r w:rsidR="00A01D02" w:rsidRPr="001562B3">
              <w:rPr>
                <w:rStyle w:val="InstructionsTabelleberschrift"/>
                <w:rFonts w:ascii="Times New Roman" w:hAnsi="Times New Roman"/>
                <w:b w:val="0"/>
                <w:sz w:val="24"/>
                <w:u w:val="none"/>
              </w:rPr>
              <w:t>of Directive 2014/59/EU</w:t>
            </w:r>
            <w:r w:rsidRPr="001562B3">
              <w:rPr>
                <w:rStyle w:val="InstructionsTabelleberschrift"/>
                <w:rFonts w:ascii="Times New Roman" w:hAnsi="Times New Roman"/>
                <w:b w:val="0"/>
                <w:sz w:val="24"/>
                <w:u w:val="none"/>
              </w:rPr>
              <w:t xml:space="preserve"> and </w:t>
            </w:r>
            <w:r w:rsidR="00A01D02" w:rsidRPr="001562B3">
              <w:rPr>
                <w:rStyle w:val="InstructionsTabelleberschrift"/>
                <w:rFonts w:ascii="Times New Roman" w:hAnsi="Times New Roman"/>
                <w:b w:val="0"/>
                <w:sz w:val="24"/>
                <w:u w:val="none"/>
              </w:rPr>
              <w:t>that</w:t>
            </w:r>
            <w:r w:rsidRPr="001562B3">
              <w:rPr>
                <w:rStyle w:val="InstructionsTabelleberschrift"/>
                <w:rFonts w:ascii="Times New Roman" w:hAnsi="Times New Roman"/>
                <w:b w:val="0"/>
                <w:sz w:val="24"/>
                <w:u w:val="none"/>
              </w:rPr>
              <w:t xml:space="preserve"> are not wholly subordinated to claims arising from excluded liabilities referred to in Article 72</w:t>
            </w:r>
            <w:proofErr w:type="gramStart"/>
            <w:r w:rsidRPr="001562B3">
              <w:rPr>
                <w:rStyle w:val="InstructionsTabelleberschrift"/>
                <w:rFonts w:ascii="Times New Roman" w:hAnsi="Times New Roman"/>
                <w:b w:val="0"/>
                <w:sz w:val="24"/>
                <w:u w:val="none"/>
              </w:rPr>
              <w:t>a(</w:t>
            </w:r>
            <w:proofErr w:type="gramEnd"/>
            <w:r w:rsidRPr="001562B3">
              <w:rPr>
                <w:rStyle w:val="InstructionsTabelleberschrift"/>
                <w:rFonts w:ascii="Times New Roman" w:hAnsi="Times New Roman"/>
                <w:b w:val="0"/>
                <w:sz w:val="24"/>
                <w:u w:val="none"/>
              </w:rPr>
              <w:t xml:space="preserve">2) </w:t>
            </w:r>
            <w:r w:rsidR="00A01D02" w:rsidRPr="001562B3">
              <w:rPr>
                <w:rStyle w:val="InstructionsTabelleberschrift"/>
                <w:rFonts w:ascii="Times New Roman" w:hAnsi="Times New Roman"/>
                <w:b w:val="0"/>
                <w:sz w:val="24"/>
                <w:u w:val="none"/>
              </w:rPr>
              <w:t>of Regulation (EU) No 575/2013</w:t>
            </w:r>
            <w:r w:rsidR="00612E23" w:rsidRPr="001562B3">
              <w:rPr>
                <w:rStyle w:val="InstructionsTabelleberschrift"/>
                <w:rFonts w:ascii="Times New Roman" w:hAnsi="Times New Roman"/>
                <w:b w:val="0"/>
                <w:sz w:val="24"/>
                <w:u w:val="none"/>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A01D02"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A01D02" w:rsidRPr="001562B3">
              <w:rPr>
                <w:rStyle w:val="FormatvorlageInstructionsTabelleText"/>
                <w:rFonts w:ascii="Times New Roman" w:hAnsi="Times New Roman"/>
                <w:sz w:val="24"/>
              </w:rPr>
              <w:t>of Directive 2014/59/EU</w:t>
            </w:r>
            <w:r w:rsidR="00014A29" w:rsidRPr="001562B3">
              <w:rPr>
                <w:rStyle w:val="FormatvorlageInstructionsTabelleText"/>
                <w:rFonts w:ascii="Times New Roman" w:hAnsi="Times New Roman"/>
                <w:sz w:val="24"/>
              </w:rPr>
              <w:t>.</w:t>
            </w:r>
            <w:ins w:id="204" w:author="Author">
              <w:r w:rsidR="00A20C64">
                <w:rPr>
                  <w:rStyle w:val="FormatvorlageInstructionsTabelleText"/>
                  <w:rFonts w:ascii="Times New Roman" w:hAnsi="Times New Roman"/>
                  <w:sz w:val="24"/>
                </w:rPr>
                <w:t xml:space="preserve"> </w:t>
              </w:r>
              <w:r w:rsidR="00A20C64" w:rsidRPr="00BA678B">
                <w:rPr>
                  <w:rStyle w:val="FormatvorlageInstructionsTabelleText"/>
                  <w:rFonts w:ascii="Times New Roman" w:hAnsi="Times New Roman"/>
                  <w:sz w:val="24"/>
                  <w:highlight w:val="yellow"/>
                </w:rPr>
                <w:t>The amounts reported shall be amount</w:t>
              </w:r>
              <w:r w:rsidR="002952FA">
                <w:rPr>
                  <w:rStyle w:val="FormatvorlageInstructionsTabelleText"/>
                  <w:rFonts w:ascii="Times New Roman" w:hAnsi="Times New Roman"/>
                  <w:sz w:val="24"/>
                  <w:highlight w:val="yellow"/>
                </w:rPr>
                <w:t>s net of</w:t>
              </w:r>
              <w:r w:rsidR="00A20C64" w:rsidRPr="00BA678B">
                <w:rPr>
                  <w:rStyle w:val="FormatvorlageInstructionsTabelleText"/>
                  <w:rFonts w:ascii="Times New Roman" w:hAnsi="Times New Roman"/>
                  <w:sz w:val="24"/>
                  <w:highlight w:val="yellow"/>
                </w:rPr>
                <w:t xml:space="preserve"> </w:t>
              </w:r>
              <w:r w:rsidR="00BC0F5B">
                <w:rPr>
                  <w:rStyle w:val="FormatvorlageInstructionsTabelleText"/>
                  <w:rFonts w:ascii="Times New Roman" w:hAnsi="Times New Roman"/>
                  <w:sz w:val="24"/>
                  <w:highlight w:val="yellow"/>
                </w:rPr>
                <w:t>unused prior permission amounts</w:t>
              </w:r>
              <w:r w:rsidR="001C3C19">
                <w:rPr>
                  <w:rStyle w:val="FormatvorlageInstructionsTabelleText"/>
                  <w:rFonts w:ascii="Times New Roman" w:hAnsi="Times New Roman"/>
                  <w:sz w:val="24"/>
                  <w:highlight w:val="yellow"/>
                </w:rPr>
                <w:t xml:space="preserve">, to the extent that the permission covers </w:t>
              </w:r>
              <w:r w:rsidR="008B0571">
                <w:rPr>
                  <w:rStyle w:val="FormatvorlageInstructionsTabelleText"/>
                  <w:rFonts w:ascii="Times New Roman" w:hAnsi="Times New Roman"/>
                  <w:sz w:val="24"/>
                  <w:highlight w:val="yellow"/>
                </w:rPr>
                <w:t>eligible liabilities</w:t>
              </w:r>
              <w:r w:rsidR="00F81089">
                <w:rPr>
                  <w:rStyle w:val="FormatvorlageInstructionsTabelleText"/>
                  <w:rFonts w:ascii="Times New Roman" w:hAnsi="Times New Roman"/>
                  <w:sz w:val="24"/>
                  <w:highlight w:val="yellow"/>
                </w:rPr>
                <w:t xml:space="preserve"> that are not subordinated to excluded liabilities</w:t>
              </w:r>
              <w:r w:rsidR="00A20C64" w:rsidRPr="00BA678B">
                <w:rPr>
                  <w:rStyle w:val="FormatvorlageInstructionsTabelleText"/>
                  <w:rFonts w:ascii="Times New Roman" w:hAnsi="Times New Roman"/>
                  <w:sz w:val="24"/>
                  <w:highlight w:val="yellow"/>
                </w:rPr>
                <w:t>.</w:t>
              </w:r>
            </w:ins>
          </w:p>
          <w:p w14:paraId="0B2AC759" w14:textId="604E0A4C" w:rsidR="00982A9F" w:rsidRPr="001562B3" w:rsidRDefault="001E1CA1" w:rsidP="0083554B">
            <w:pPr>
              <w:pStyle w:val="InstructionsText"/>
              <w:rPr>
                <w:rStyle w:val="InstructionsTabelleberschrift"/>
                <w:rFonts w:ascii="Times New Roman" w:hAnsi="Times New Roman"/>
                <w:sz w:val="24"/>
                <w:u w:val="none"/>
              </w:rPr>
            </w:pPr>
            <w:r w:rsidRPr="001562B3">
              <w:rPr>
                <w:rStyle w:val="InstructionsTabelleberschrift"/>
                <w:rFonts w:ascii="Times New Roman" w:hAnsi="Times New Roman"/>
                <w:b w:val="0"/>
                <w:i/>
                <w:sz w:val="24"/>
                <w:u w:val="none"/>
              </w:rPr>
              <w:t>TLAC</w:t>
            </w:r>
          </w:p>
          <w:p w14:paraId="4E8D9E69" w14:textId="6A3048A9" w:rsidR="00305E50" w:rsidRPr="001562B3" w:rsidRDefault="00982A9F" w:rsidP="0083554B">
            <w:pPr>
              <w:pStyle w:val="InstructionsText"/>
              <w:rPr>
                <w:rStyle w:val="InstructionsTabelleberschrift"/>
                <w:rFonts w:ascii="Times New Roman" w:hAnsi="Times New Roman"/>
                <w:b w:val="0"/>
                <w:sz w:val="24"/>
              </w:rPr>
            </w:pPr>
            <w:r w:rsidRPr="001562B3">
              <w:rPr>
                <w:rStyle w:val="FormatvorlageInstructionsTabelleText"/>
                <w:rFonts w:ascii="Times New Roman" w:hAnsi="Times New Roman"/>
                <w:sz w:val="24"/>
              </w:rPr>
              <w:t>E</w:t>
            </w:r>
            <w:r w:rsidR="00077DC8" w:rsidRPr="001562B3">
              <w:rPr>
                <w:rStyle w:val="FormatvorlageInstructionsTabelleText"/>
                <w:rFonts w:ascii="Times New Roman" w:hAnsi="Times New Roman"/>
                <w:sz w:val="24"/>
              </w:rPr>
              <w:t xml:space="preserve">ligible liabilities which comply with the requirements </w:t>
            </w:r>
            <w:r w:rsidR="00A01D02" w:rsidRPr="001562B3">
              <w:rPr>
                <w:rStyle w:val="FormatvorlageInstructionsTabelleText"/>
                <w:rFonts w:ascii="Times New Roman" w:hAnsi="Times New Roman"/>
                <w:sz w:val="24"/>
              </w:rPr>
              <w:t>laid down</w:t>
            </w:r>
            <w:r w:rsidR="00077DC8" w:rsidRPr="001562B3">
              <w:rPr>
                <w:rStyle w:val="FormatvorlageInstructionsTabelleText"/>
                <w:rFonts w:ascii="Times New Roman" w:hAnsi="Times New Roman"/>
                <w:sz w:val="24"/>
              </w:rPr>
              <w:t xml:space="preserve"> in </w:t>
            </w:r>
            <w:r w:rsidRPr="001562B3">
              <w:rPr>
                <w:rStyle w:val="FormatvorlageInstructionsTabelleText"/>
                <w:rFonts w:ascii="Times New Roman" w:hAnsi="Times New Roman"/>
                <w:sz w:val="24"/>
              </w:rPr>
              <w:t>A</w:t>
            </w:r>
            <w:r w:rsidR="00077DC8" w:rsidRPr="001562B3">
              <w:rPr>
                <w:rStyle w:val="FormatvorlageInstructionsTabelleText"/>
                <w:rFonts w:ascii="Times New Roman" w:hAnsi="Times New Roman"/>
                <w:sz w:val="24"/>
              </w:rPr>
              <w:t>rticles 72a to 72d</w:t>
            </w:r>
            <w:r w:rsidRPr="001562B3">
              <w:rPr>
                <w:rStyle w:val="FormatvorlageInstructionsTabelleText"/>
                <w:rFonts w:ascii="Times New Roman" w:hAnsi="Times New Roman"/>
                <w:sz w:val="24"/>
              </w:rPr>
              <w:t xml:space="preserve"> </w:t>
            </w:r>
            <w:r w:rsidR="00A01D02" w:rsidRPr="001562B3">
              <w:rPr>
                <w:rStyle w:val="FormatvorlageInstructionsTabelleText"/>
                <w:rFonts w:ascii="Times New Roman" w:hAnsi="Times New Roman"/>
                <w:sz w:val="24"/>
              </w:rPr>
              <w:t>of Regulation (EU) No 575/2013</w:t>
            </w:r>
            <w:r w:rsidR="00077DC8" w:rsidRPr="001562B3">
              <w:rPr>
                <w:rStyle w:val="FormatvorlageInstructionsTabelleText"/>
                <w:rFonts w:ascii="Times New Roman" w:hAnsi="Times New Roman"/>
                <w:sz w:val="24"/>
              </w:rPr>
              <w:t xml:space="preserve">, except for </w:t>
            </w:r>
            <w:del w:id="205" w:author="Author">
              <w:r w:rsidR="00077DC8" w:rsidRPr="001562B3" w:rsidDel="007460C8">
                <w:rPr>
                  <w:rStyle w:val="FormatvorlageInstructionsTabelleText"/>
                  <w:rFonts w:ascii="Times New Roman" w:hAnsi="Times New Roman"/>
                  <w:sz w:val="24"/>
                </w:rPr>
                <w:delText xml:space="preserve">point (d) of </w:delText>
              </w:r>
            </w:del>
            <w:r w:rsidR="00077DC8" w:rsidRPr="001562B3">
              <w:rPr>
                <w:rStyle w:val="FormatvorlageInstructionsTabelleText"/>
                <w:rFonts w:ascii="Times New Roman" w:hAnsi="Times New Roman"/>
                <w:sz w:val="24"/>
              </w:rPr>
              <w:t>Article 72</w:t>
            </w:r>
            <w:proofErr w:type="gramStart"/>
            <w:r w:rsidR="00077DC8" w:rsidRPr="001562B3">
              <w:rPr>
                <w:rStyle w:val="FormatvorlageInstructionsTabelleText"/>
                <w:rFonts w:ascii="Times New Roman" w:hAnsi="Times New Roman"/>
                <w:sz w:val="24"/>
              </w:rPr>
              <w:t>b(</w:t>
            </w:r>
            <w:proofErr w:type="gramEnd"/>
            <w:r w:rsidR="00077DC8" w:rsidRPr="001562B3">
              <w:rPr>
                <w:rStyle w:val="FormatvorlageInstructionsTabelleText"/>
                <w:rFonts w:ascii="Times New Roman" w:hAnsi="Times New Roman"/>
                <w:sz w:val="24"/>
              </w:rPr>
              <w:t>2)</w:t>
            </w:r>
            <w:ins w:id="206"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(d)</w:t>
              </w:r>
              <w:r w:rsidR="007460C8">
                <w:rPr>
                  <w:rStyle w:val="FormatvorlageInstructionsTabelleText"/>
                  <w:rFonts w:ascii="Times New Roman" w:hAnsi="Times New Roman"/>
                  <w:sz w:val="24"/>
                </w:rPr>
                <w:t>,</w:t>
              </w:r>
            </w:ins>
            <w:r w:rsidR="00077DC8" w:rsidRPr="001562B3">
              <w:rPr>
                <w:rStyle w:val="FormatvorlageInstructionsTabelleText"/>
                <w:rFonts w:ascii="Times New Roman" w:hAnsi="Times New Roman"/>
                <w:sz w:val="24"/>
              </w:rPr>
              <w:t xml:space="preserve"> </w:t>
            </w:r>
            <w:r w:rsidR="00A01D02" w:rsidRPr="001562B3">
              <w:rPr>
                <w:rStyle w:val="FormatvorlageInstructionsTabelleText"/>
                <w:rFonts w:ascii="Times New Roman" w:hAnsi="Times New Roman"/>
                <w:sz w:val="24"/>
              </w:rPr>
              <w:t>of that Regulation</w:t>
            </w:r>
            <w:r w:rsidR="00E45B9B" w:rsidRPr="001562B3">
              <w:rPr>
                <w:rStyle w:val="FormatvorlageInstructionsTabelleText"/>
                <w:rFonts w:ascii="Times New Roman" w:hAnsi="Times New Roman"/>
                <w:sz w:val="24"/>
              </w:rPr>
              <w:t xml:space="preserve">, and are recognised as eligible liabilities in accordance with </w:t>
            </w:r>
            <w:r w:rsidR="0018613E" w:rsidRPr="001562B3">
              <w:rPr>
                <w:rStyle w:val="FormatvorlageInstructionsTabelleText"/>
                <w:rFonts w:ascii="Times New Roman" w:hAnsi="Times New Roman"/>
                <w:sz w:val="24"/>
              </w:rPr>
              <w:t xml:space="preserve">Articles </w:t>
            </w:r>
            <w:r w:rsidR="00305E50" w:rsidRPr="001562B3">
              <w:rPr>
                <w:rStyle w:val="FormatvorlageInstructionsTabelleText"/>
                <w:rFonts w:ascii="Times New Roman" w:hAnsi="Times New Roman"/>
                <w:sz w:val="24"/>
              </w:rPr>
              <w:t xml:space="preserve">72b(3) or (4) </w:t>
            </w:r>
            <w:r w:rsidR="00A01D02" w:rsidRPr="001562B3">
              <w:rPr>
                <w:rStyle w:val="FormatvorlageInstructionsTabelleText"/>
                <w:rFonts w:ascii="Times New Roman" w:hAnsi="Times New Roman"/>
                <w:sz w:val="24"/>
              </w:rPr>
              <w:t>of that Regulation</w:t>
            </w:r>
            <w:r w:rsidR="00305E50" w:rsidRPr="001562B3">
              <w:rPr>
                <w:rStyle w:val="FormatvorlageInstructionsTabelleText"/>
                <w:rFonts w:ascii="Times New Roman" w:hAnsi="Times New Roman"/>
                <w:sz w:val="24"/>
              </w:rPr>
              <w:t>.</w:t>
            </w:r>
            <w:r w:rsidR="00E45B9B" w:rsidRPr="001562B3">
              <w:rPr>
                <w:rStyle w:val="FormatvorlageInstructionsTabelleText"/>
                <w:rFonts w:ascii="Times New Roman" w:hAnsi="Times New Roman"/>
                <w:sz w:val="24"/>
              </w:rPr>
              <w:t xml:space="preserve"> </w:t>
            </w:r>
            <w:r w:rsidR="00A01D02" w:rsidRPr="001562B3">
              <w:rPr>
                <w:rStyle w:val="FormatvorlageInstructionsTabelleText"/>
                <w:rFonts w:ascii="Times New Roman" w:hAnsi="Times New Roman"/>
                <w:sz w:val="24"/>
              </w:rPr>
              <w:t>Where</w:t>
            </w:r>
            <w:r w:rsidR="00E45B9B" w:rsidRPr="001562B3">
              <w:rPr>
                <w:rStyle w:val="FormatvorlageInstructionsTabelleText"/>
                <w:rFonts w:ascii="Times New Roman" w:hAnsi="Times New Roman"/>
                <w:sz w:val="24"/>
              </w:rPr>
              <w:t xml:space="preserve"> Article 72</w:t>
            </w:r>
            <w:proofErr w:type="gramStart"/>
            <w:r w:rsidR="00E45B9B" w:rsidRPr="001562B3">
              <w:rPr>
                <w:rStyle w:val="FormatvorlageInstructionsTabelleText"/>
                <w:rFonts w:ascii="Times New Roman" w:hAnsi="Times New Roman"/>
                <w:sz w:val="24"/>
              </w:rPr>
              <w:t>b(</w:t>
            </w:r>
            <w:proofErr w:type="gramEnd"/>
            <w:r w:rsidR="00E45B9B" w:rsidRPr="001562B3">
              <w:rPr>
                <w:rStyle w:val="FormatvorlageInstructionsTabelleText"/>
                <w:rFonts w:ascii="Times New Roman" w:hAnsi="Times New Roman"/>
                <w:sz w:val="24"/>
              </w:rPr>
              <w:t xml:space="preserve">3) </w:t>
            </w:r>
            <w:r w:rsidR="00A01D02" w:rsidRPr="001562B3">
              <w:rPr>
                <w:rStyle w:val="FormatvorlageInstructionsTabelleText"/>
                <w:rFonts w:ascii="Times New Roman" w:hAnsi="Times New Roman"/>
                <w:sz w:val="24"/>
              </w:rPr>
              <w:t>of Regulation (EU) No 575/2013 applies</w:t>
            </w:r>
            <w:r w:rsidR="00E45B9B" w:rsidRPr="001562B3">
              <w:rPr>
                <w:rStyle w:val="FormatvorlageInstructionsTabelleText"/>
                <w:rFonts w:ascii="Times New Roman" w:hAnsi="Times New Roman"/>
                <w:sz w:val="24"/>
              </w:rPr>
              <w:t xml:space="preserve">, the amount reported shall be the </w:t>
            </w:r>
            <w:r w:rsidR="00E45B9B" w:rsidRPr="001562B3">
              <w:rPr>
                <w:rStyle w:val="InstructionsTabelleberschrift"/>
                <w:rFonts w:ascii="Times New Roman" w:hAnsi="Times New Roman"/>
                <w:b w:val="0"/>
                <w:sz w:val="24"/>
                <w:u w:val="none"/>
              </w:rPr>
              <w:t xml:space="preserve">amount after </w:t>
            </w:r>
            <w:r w:rsidR="00E45B9B" w:rsidRPr="001562B3">
              <w:rPr>
                <w:rStyle w:val="FormatvorlageInstructionsTabelleText"/>
                <w:rFonts w:ascii="Times New Roman" w:hAnsi="Times New Roman"/>
                <w:sz w:val="24"/>
              </w:rPr>
              <w:t>the application of the cap</w:t>
            </w:r>
            <w:r w:rsidR="001D10FC" w:rsidRPr="001562B3">
              <w:rPr>
                <w:rStyle w:val="FormatvorlageInstructionsTabelleText"/>
                <w:rFonts w:ascii="Times New Roman" w:hAnsi="Times New Roman"/>
                <w:sz w:val="24"/>
              </w:rPr>
              <w:t xml:space="preserve"> laid down in that Article</w:t>
            </w:r>
            <w:r w:rsidR="00E45B9B" w:rsidRPr="001562B3">
              <w:rPr>
                <w:rStyle w:val="FormatvorlageInstructionsTabelleText"/>
                <w:rFonts w:ascii="Times New Roman" w:hAnsi="Times New Roman"/>
                <w:sz w:val="24"/>
              </w:rPr>
              <w:t>.</w:t>
            </w:r>
            <w:ins w:id="207" w:author="Author">
              <w:r w:rsidR="00A20C64">
                <w:rPr>
                  <w:rStyle w:val="FormatvorlageInstructionsTabelleText"/>
                  <w:rFonts w:ascii="Times New Roman" w:hAnsi="Times New Roman"/>
                  <w:sz w:val="24"/>
                </w:rPr>
                <w:t xml:space="preserve"> </w:t>
              </w:r>
              <w:r w:rsidR="00A20C64" w:rsidRPr="00BA678B">
                <w:rPr>
                  <w:rStyle w:val="FormatvorlageInstructionsTabelleText"/>
                  <w:rFonts w:ascii="Times New Roman" w:hAnsi="Times New Roman"/>
                  <w:sz w:val="24"/>
                  <w:highlight w:val="yellow"/>
                </w:rPr>
                <w:t>The amounts reported shall be amount</w:t>
              </w:r>
              <w:r w:rsidR="002952FA">
                <w:rPr>
                  <w:rStyle w:val="FormatvorlageInstructionsTabelleText"/>
                  <w:rFonts w:ascii="Times New Roman" w:hAnsi="Times New Roman"/>
                  <w:sz w:val="24"/>
                  <w:highlight w:val="yellow"/>
                </w:rPr>
                <w:t xml:space="preserve">s net of </w:t>
              </w:r>
              <w:r w:rsidR="008C19BD">
                <w:rPr>
                  <w:rStyle w:val="FormatvorlageInstructionsTabelleText"/>
                  <w:rFonts w:ascii="Times New Roman" w:hAnsi="Times New Roman"/>
                  <w:sz w:val="24"/>
                  <w:highlight w:val="yellow"/>
                </w:rPr>
                <w:t>holdings of own</w:t>
              </w:r>
              <w:r w:rsidR="00A20C64" w:rsidRPr="00BA678B">
                <w:rPr>
                  <w:rStyle w:val="FormatvorlageInstructionsTabelleText"/>
                  <w:rFonts w:ascii="Times New Roman" w:hAnsi="Times New Roman"/>
                  <w:sz w:val="24"/>
                  <w:highlight w:val="yellow"/>
                </w:rPr>
                <w:t xml:space="preserve"> eligible liabilities instruments</w:t>
              </w:r>
              <w:r w:rsidR="00BC0F5B">
                <w:rPr>
                  <w:rStyle w:val="FormatvorlageInstructionsTabelleText"/>
                  <w:rFonts w:ascii="Times New Roman" w:hAnsi="Times New Roman"/>
                  <w:sz w:val="24"/>
                  <w:highlight w:val="yellow"/>
                </w:rPr>
                <w:t xml:space="preserve"> and net of unused prior permission amounts</w:t>
              </w:r>
              <w:r w:rsidR="001C3C19">
                <w:rPr>
                  <w:rStyle w:val="FormatvorlageInstructionsTabelleText"/>
                  <w:rFonts w:ascii="Times New Roman" w:hAnsi="Times New Roman"/>
                  <w:sz w:val="24"/>
                  <w:highlight w:val="yellow"/>
                </w:rPr>
                <w:t xml:space="preserve">, to the extent that the permission covers </w:t>
              </w:r>
              <w:r w:rsidR="008B0571">
                <w:rPr>
                  <w:rStyle w:val="FormatvorlageInstructionsTabelleText"/>
                  <w:rFonts w:ascii="Times New Roman" w:hAnsi="Times New Roman"/>
                  <w:sz w:val="24"/>
                  <w:highlight w:val="yellow"/>
                </w:rPr>
                <w:t>eligible liabilities</w:t>
              </w:r>
              <w:r w:rsidR="00F81089">
                <w:rPr>
                  <w:rStyle w:val="FormatvorlageInstructionsTabelleText"/>
                  <w:rFonts w:ascii="Times New Roman" w:hAnsi="Times New Roman"/>
                  <w:sz w:val="24"/>
                  <w:highlight w:val="yellow"/>
                </w:rPr>
                <w:t xml:space="preserve"> instruments not subordinated to excluded liabilities</w:t>
              </w:r>
              <w:r w:rsidR="00A20C64" w:rsidRPr="00BA678B">
                <w:rPr>
                  <w:rStyle w:val="FormatvorlageInstructionsTabelleText"/>
                  <w:rFonts w:ascii="Times New Roman" w:hAnsi="Times New Roman"/>
                  <w:sz w:val="24"/>
                  <w:highlight w:val="yellow"/>
                </w:rPr>
                <w:t>.</w:t>
              </w:r>
            </w:ins>
          </w:p>
        </w:tc>
      </w:tr>
      <w:tr w:rsidR="00A63011" w:rsidRPr="001562B3" w14:paraId="47FEB869" w14:textId="77777777" w:rsidTr="007674DE">
        <w:tc>
          <w:tcPr>
            <w:tcW w:w="1129" w:type="dxa"/>
            <w:vAlign w:val="center"/>
          </w:tcPr>
          <w:p w14:paraId="6C338E15" w14:textId="266651BF" w:rsidR="00A63011" w:rsidRPr="001562B3" w:rsidRDefault="00A63011" w:rsidP="0083554B">
            <w:pPr>
              <w:pStyle w:val="InstructionsText"/>
            </w:pPr>
            <w:r w:rsidRPr="001562B3">
              <w:rPr>
                <w:rStyle w:val="FormatvorlageInstructionsTabelleText"/>
                <w:rFonts w:ascii="Times New Roman" w:hAnsi="Times New Roman"/>
                <w:sz w:val="24"/>
              </w:rPr>
              <w:t>01</w:t>
            </w:r>
            <w:r w:rsidR="004B26E4"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0</w:t>
            </w:r>
          </w:p>
        </w:tc>
        <w:tc>
          <w:tcPr>
            <w:tcW w:w="7620" w:type="dxa"/>
            <w:vAlign w:val="center"/>
          </w:tcPr>
          <w:p w14:paraId="2B3CCCA3" w14:textId="49C67F64" w:rsidR="00A63011" w:rsidRPr="001562B3" w:rsidRDefault="00A63011"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xml:space="preserve">Eligible liabilities that </w:t>
            </w:r>
            <w:r w:rsidR="00EA28E5" w:rsidRPr="001562B3">
              <w:rPr>
                <w:rStyle w:val="InstructionsTabelleberschrift"/>
                <w:rFonts w:ascii="Times New Roman" w:hAnsi="Times New Roman"/>
                <w:sz w:val="24"/>
              </w:rPr>
              <w:t xml:space="preserve">are not </w:t>
            </w:r>
            <w:r w:rsidRPr="001562B3">
              <w:rPr>
                <w:rStyle w:val="InstructionsTabelleberschrift"/>
                <w:rFonts w:ascii="Times New Roman" w:hAnsi="Times New Roman"/>
                <w:sz w:val="24"/>
              </w:rPr>
              <w:t xml:space="preserve">subordinated </w:t>
            </w:r>
            <w:r w:rsidR="00EA28E5" w:rsidRPr="001562B3">
              <w:rPr>
                <w:rStyle w:val="InstructionsTabelleberschrift"/>
                <w:rFonts w:ascii="Times New Roman" w:hAnsi="Times New Roman"/>
                <w:sz w:val="24"/>
              </w:rPr>
              <w:t xml:space="preserve">to excluded </w:t>
            </w:r>
            <w:r w:rsidRPr="001562B3">
              <w:rPr>
                <w:rStyle w:val="InstructionsTabelleberschrift"/>
                <w:rFonts w:ascii="Times New Roman" w:hAnsi="Times New Roman"/>
                <w:sz w:val="24"/>
              </w:rPr>
              <w:t>liabilities</w:t>
            </w:r>
            <w:r w:rsidR="00EA28E5" w:rsidRPr="001562B3">
              <w:rPr>
                <w:rStyle w:val="InstructionsTabelleberschrift"/>
                <w:rFonts w:ascii="Times New Roman" w:hAnsi="Times New Roman"/>
                <w:sz w:val="24"/>
              </w:rPr>
              <w:t xml:space="preserve"> (</w:t>
            </w:r>
            <w:r w:rsidR="00A11445" w:rsidRPr="001562B3">
              <w:rPr>
                <w:rStyle w:val="InstructionsTabelleberschrift"/>
                <w:rFonts w:ascii="Times New Roman" w:hAnsi="Times New Roman"/>
                <w:sz w:val="24"/>
              </w:rPr>
              <w:t xml:space="preserve">not grandfathered </w:t>
            </w:r>
            <w:r w:rsidR="00EA28E5" w:rsidRPr="001562B3">
              <w:rPr>
                <w:rStyle w:val="InstructionsTabelleberschrift"/>
                <w:rFonts w:ascii="Times New Roman" w:hAnsi="Times New Roman"/>
                <w:sz w:val="24"/>
              </w:rPr>
              <w:t>pre</w:t>
            </w:r>
            <w:r w:rsidR="00CB71A7">
              <w:rPr>
                <w:rStyle w:val="InstructionsTabelleberschrift"/>
                <w:rFonts w:ascii="Times New Roman" w:hAnsi="Times New Roman"/>
                <w:sz w:val="24"/>
              </w:rPr>
              <w:t>-</w:t>
            </w:r>
            <w:r w:rsidR="00EA28E5" w:rsidRPr="001562B3">
              <w:rPr>
                <w:rStyle w:val="InstructionsTabelleberschrift"/>
                <w:rFonts w:ascii="Times New Roman" w:hAnsi="Times New Roman"/>
                <w:sz w:val="24"/>
              </w:rPr>
              <w:t>cap)</w:t>
            </w:r>
          </w:p>
          <w:p w14:paraId="394955FE" w14:textId="77777777" w:rsidR="00982A9F" w:rsidRPr="001562B3" w:rsidRDefault="00604AF7" w:rsidP="0083554B">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i/>
                <w:sz w:val="24"/>
              </w:rPr>
              <w:t>MREL</w:t>
            </w:r>
          </w:p>
          <w:p w14:paraId="7E6B0179" w14:textId="22FF28B0" w:rsidR="00A827D8" w:rsidRPr="001562B3" w:rsidRDefault="003A0717" w:rsidP="0083554B">
            <w:pPr>
              <w:pStyle w:val="InstructionsText"/>
              <w:rPr>
                <w:ins w:id="208"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Liabilities that comply with the conditions </w:t>
            </w:r>
            <w:r w:rsidR="00855A44" w:rsidRPr="001562B3">
              <w:rPr>
                <w:rStyle w:val="FormatvorlageInstructionsTabelleText"/>
                <w:rFonts w:ascii="Times New Roman" w:hAnsi="Times New Roman"/>
                <w:sz w:val="24"/>
              </w:rPr>
              <w:t>laid down</w:t>
            </w:r>
            <w:r w:rsidRPr="001562B3">
              <w:rPr>
                <w:rStyle w:val="FormatvorlageInstructionsTabelleText"/>
                <w:rFonts w:ascii="Times New Roman" w:hAnsi="Times New Roman"/>
                <w:sz w:val="24"/>
              </w:rPr>
              <w:t xml:space="preserve"> in </w:t>
            </w:r>
            <w:r w:rsidR="00982A9F" w:rsidRPr="001562B3">
              <w:rPr>
                <w:rStyle w:val="FormatvorlageInstructionsTabelleText"/>
                <w:rFonts w:ascii="Times New Roman" w:hAnsi="Times New Roman"/>
                <w:sz w:val="24"/>
              </w:rPr>
              <w:t>A</w:t>
            </w:r>
            <w:r w:rsidRPr="001562B3">
              <w:rPr>
                <w:rStyle w:val="FormatvorlageInstructionsTabelleText"/>
                <w:rFonts w:ascii="Times New Roman" w:hAnsi="Times New Roman"/>
                <w:sz w:val="24"/>
              </w:rPr>
              <w:t>rticle 45b</w:t>
            </w:r>
            <w:r w:rsidR="002370CD" w:rsidRPr="001562B3">
              <w:rPr>
                <w:rStyle w:val="FormatvorlageInstructionsTabelleText"/>
                <w:rFonts w:ascii="Times New Roman" w:hAnsi="Times New Roman"/>
                <w:sz w:val="24"/>
              </w:rPr>
              <w:t xml:space="preserve"> (1) to (3)</w:t>
            </w:r>
            <w:r w:rsidRPr="001562B3">
              <w:rPr>
                <w:rStyle w:val="FormatvorlageInstructionsTabelleText"/>
                <w:rFonts w:ascii="Times New Roman" w:hAnsi="Times New Roman"/>
                <w:sz w:val="24"/>
              </w:rPr>
              <w:t xml:space="preserve"> </w:t>
            </w:r>
            <w:r w:rsidR="00855A44" w:rsidRPr="001562B3">
              <w:rPr>
                <w:rStyle w:val="FormatvorlageInstructionsTabelleText"/>
                <w:rFonts w:ascii="Times New Roman" w:hAnsi="Times New Roman"/>
                <w:sz w:val="24"/>
              </w:rPr>
              <w:t>of Directive 2014/59/EU</w:t>
            </w:r>
            <w:r w:rsidRPr="001562B3">
              <w:rPr>
                <w:rStyle w:val="FormatvorlageInstructionsTabelleText"/>
                <w:rFonts w:ascii="Times New Roman" w:hAnsi="Times New Roman"/>
                <w:sz w:val="24"/>
              </w:rPr>
              <w:t xml:space="preserve"> and </w:t>
            </w:r>
            <w:r w:rsidR="00982A9F" w:rsidRPr="001562B3">
              <w:rPr>
                <w:rStyle w:val="FormatvorlageInstructionsTabelleText"/>
                <w:rFonts w:ascii="Times New Roman" w:hAnsi="Times New Roman"/>
                <w:sz w:val="24"/>
              </w:rPr>
              <w:t xml:space="preserve">that </w:t>
            </w:r>
            <w:r w:rsidRPr="001562B3">
              <w:rPr>
                <w:rStyle w:val="FormatvorlageInstructionsTabelleText"/>
                <w:rFonts w:ascii="Times New Roman" w:hAnsi="Times New Roman"/>
                <w:sz w:val="24"/>
              </w:rPr>
              <w:t>are not wholly subordinated to claims arising from excluded liabilities referred to in Article 72</w:t>
            </w:r>
            <w:proofErr w:type="gramStart"/>
            <w:r w:rsidRPr="001562B3">
              <w:rPr>
                <w:rStyle w:val="FormatvorlageInstructionsTabelleText"/>
                <w:rFonts w:ascii="Times New Roman" w:hAnsi="Times New Roman"/>
                <w:sz w:val="24"/>
              </w:rPr>
              <w:t>a(</w:t>
            </w:r>
            <w:proofErr w:type="gramEnd"/>
            <w:r w:rsidRPr="001562B3">
              <w:rPr>
                <w:rStyle w:val="FormatvorlageInstructionsTabelleText"/>
                <w:rFonts w:ascii="Times New Roman" w:hAnsi="Times New Roman"/>
                <w:sz w:val="24"/>
              </w:rPr>
              <w:t xml:space="preserve">2) </w:t>
            </w:r>
            <w:r w:rsidR="00855A44" w:rsidRPr="001562B3">
              <w:rPr>
                <w:rStyle w:val="FormatvorlageInstructionsTabelleText"/>
                <w:rFonts w:ascii="Times New Roman" w:hAnsi="Times New Roman"/>
                <w:sz w:val="24"/>
              </w:rPr>
              <w:t>of Regulation (EU) No 575/2013</w:t>
            </w:r>
            <w:r w:rsidR="00B1149D" w:rsidRPr="001562B3">
              <w:rPr>
                <w:rStyle w:val="FormatvorlageInstructionsTabelleText"/>
                <w:rFonts w:ascii="Times New Roman" w:hAnsi="Times New Roman"/>
                <w:b/>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855A44" w:rsidRPr="001562B3">
              <w:rPr>
                <w:rStyle w:val="FormatvorlageInstructionsTabelleText"/>
                <w:rFonts w:ascii="Times New Roman" w:hAnsi="Times New Roman"/>
                <w:sz w:val="24"/>
              </w:rPr>
              <w:t>of Directive 2014/59/EU</w:t>
            </w:r>
            <w:r w:rsidR="00014A29" w:rsidRPr="001562B3">
              <w:rPr>
                <w:rStyle w:val="FormatvorlageInstructionsTabelleText"/>
                <w:rFonts w:ascii="Times New Roman" w:hAnsi="Times New Roman"/>
                <w:sz w:val="24"/>
              </w:rPr>
              <w:t>.</w:t>
            </w:r>
            <w:ins w:id="209" w:author="Author">
              <w:r w:rsidR="00A827D8">
                <w:rPr>
                  <w:rStyle w:val="FormatvorlageInstructionsTabelleText"/>
                  <w:rFonts w:ascii="Times New Roman" w:hAnsi="Times New Roman"/>
                  <w:sz w:val="24"/>
                </w:rPr>
                <w:t xml:space="preserve"> </w:t>
              </w:r>
              <w:r w:rsidR="00A827D8" w:rsidRPr="0051480C">
                <w:rPr>
                  <w:rStyle w:val="FormatvorlageInstructionsTabelleText"/>
                  <w:rFonts w:ascii="Times New Roman" w:hAnsi="Times New Roman"/>
                  <w:sz w:val="24"/>
                  <w:highlight w:val="yellow"/>
                </w:rPr>
                <w:t xml:space="preserve">The amounts reported shall be the amounts before deducting unused prior permission amounts, to </w:t>
              </w:r>
              <w:r w:rsidR="00A827D8" w:rsidRPr="0051480C">
                <w:rPr>
                  <w:rStyle w:val="FormatvorlageInstructionsTabelleText"/>
                  <w:rFonts w:ascii="Times New Roman" w:hAnsi="Times New Roman"/>
                  <w:sz w:val="24"/>
                  <w:highlight w:val="yellow"/>
                </w:rPr>
                <w:lastRenderedPageBreak/>
                <w:t>the extent that the permission covers eligible liabilities instruments that are not subordinated to excluded liabilities and are not grandfathered.</w:t>
              </w:r>
            </w:ins>
          </w:p>
          <w:p w14:paraId="032F7301" w14:textId="77777777" w:rsidR="00A827D8" w:rsidRPr="001562B3" w:rsidRDefault="00A827D8" w:rsidP="0083554B">
            <w:pPr>
              <w:pStyle w:val="InstructionsText"/>
              <w:rPr>
                <w:rStyle w:val="FormatvorlageInstructionsTabelleText"/>
                <w:rFonts w:ascii="Times New Roman" w:hAnsi="Times New Roman"/>
                <w:b/>
                <w:sz w:val="24"/>
              </w:rPr>
            </w:pPr>
          </w:p>
          <w:p w14:paraId="388C46BA" w14:textId="3360303E" w:rsidR="00982A9F" w:rsidRPr="001562B3" w:rsidRDefault="00604AF7"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TLAC</w:t>
            </w:r>
          </w:p>
          <w:p w14:paraId="0B4467BB" w14:textId="1BE1838D" w:rsidR="00D37718" w:rsidRPr="001562B3" w:rsidRDefault="00982A9F"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6B5DEC" w:rsidRPr="001562B3">
              <w:rPr>
                <w:rStyle w:val="FormatvorlageInstructionsTabelleText"/>
                <w:rFonts w:ascii="Times New Roman" w:hAnsi="Times New Roman"/>
                <w:sz w:val="24"/>
              </w:rPr>
              <w:t xml:space="preserve">ligible liabilities which comply with the requirements </w:t>
            </w:r>
            <w:r w:rsidR="00855A44" w:rsidRPr="001562B3">
              <w:rPr>
                <w:rStyle w:val="FormatvorlageInstructionsTabelleText"/>
                <w:rFonts w:ascii="Times New Roman" w:hAnsi="Times New Roman"/>
                <w:sz w:val="24"/>
              </w:rPr>
              <w:t xml:space="preserve">laid down </w:t>
            </w:r>
            <w:r w:rsidR="006B5DEC" w:rsidRPr="001562B3">
              <w:rPr>
                <w:rStyle w:val="FormatvorlageInstructionsTabelleText"/>
                <w:rFonts w:ascii="Times New Roman" w:hAnsi="Times New Roman"/>
                <w:sz w:val="24"/>
              </w:rPr>
              <w:t xml:space="preserve">in </w:t>
            </w:r>
            <w:r w:rsidRPr="001562B3">
              <w:rPr>
                <w:rStyle w:val="FormatvorlageInstructionsTabelleText"/>
                <w:rFonts w:ascii="Times New Roman" w:hAnsi="Times New Roman"/>
                <w:sz w:val="24"/>
              </w:rPr>
              <w:t>A</w:t>
            </w:r>
            <w:r w:rsidR="006B5DEC" w:rsidRPr="001562B3">
              <w:rPr>
                <w:rStyle w:val="FormatvorlageInstructionsTabelleText"/>
                <w:rFonts w:ascii="Times New Roman" w:hAnsi="Times New Roman"/>
                <w:sz w:val="24"/>
              </w:rPr>
              <w:t>rticles 72a to 72d</w:t>
            </w:r>
            <w:r w:rsidR="002370CD" w:rsidRPr="001562B3">
              <w:rPr>
                <w:rStyle w:val="FormatvorlageInstructionsTabelleText"/>
                <w:rFonts w:ascii="Times New Roman" w:hAnsi="Times New Roman"/>
                <w:sz w:val="24"/>
              </w:rPr>
              <w:t xml:space="preserve"> </w:t>
            </w:r>
            <w:r w:rsidR="00855A44" w:rsidRPr="001562B3">
              <w:rPr>
                <w:rStyle w:val="FormatvorlageInstructionsTabelleText"/>
                <w:rFonts w:ascii="Times New Roman" w:hAnsi="Times New Roman"/>
                <w:sz w:val="24"/>
              </w:rPr>
              <w:t>of Regulation (EU) No 575/2013</w:t>
            </w:r>
            <w:r w:rsidR="003B60E3" w:rsidRPr="001562B3">
              <w:rPr>
                <w:rStyle w:val="FormatvorlageInstructionsTabelleText"/>
                <w:rFonts w:ascii="Times New Roman" w:hAnsi="Times New Roman"/>
                <w:sz w:val="24"/>
              </w:rPr>
              <w:t xml:space="preserve">, </w:t>
            </w:r>
            <w:r w:rsidR="00A63011" w:rsidRPr="001562B3">
              <w:rPr>
                <w:rStyle w:val="FormatvorlageInstructionsTabelleText"/>
                <w:rFonts w:ascii="Times New Roman" w:hAnsi="Times New Roman"/>
                <w:sz w:val="24"/>
              </w:rPr>
              <w:t xml:space="preserve">except for </w:t>
            </w:r>
            <w:del w:id="210" w:author="Author">
              <w:r w:rsidR="00A63011" w:rsidRPr="001562B3" w:rsidDel="007460C8">
                <w:rPr>
                  <w:rStyle w:val="FormatvorlageInstructionsTabelleText"/>
                  <w:rFonts w:ascii="Times New Roman" w:hAnsi="Times New Roman"/>
                  <w:sz w:val="24"/>
                </w:rPr>
                <w:delText xml:space="preserve">point (d) of </w:delText>
              </w:r>
            </w:del>
            <w:r w:rsidR="00A63011" w:rsidRPr="001562B3">
              <w:rPr>
                <w:rStyle w:val="FormatvorlageInstructionsTabelleText"/>
                <w:rFonts w:ascii="Times New Roman" w:hAnsi="Times New Roman"/>
                <w:sz w:val="24"/>
              </w:rPr>
              <w:t>Article 72b(2)</w:t>
            </w:r>
            <w:ins w:id="211" w:author="Author">
              <w:r w:rsidR="005F39D1">
                <w:rPr>
                  <w:rStyle w:val="FormatvorlageInstructionsTabelleText"/>
                  <w:rFonts w:ascii="Times New Roman" w:hAnsi="Times New Roman"/>
                  <w:sz w:val="24"/>
                </w:rPr>
                <w:t>,</w:t>
              </w:r>
              <w:r w:rsidR="007460C8" w:rsidRPr="001562B3">
                <w:rPr>
                  <w:rStyle w:val="FormatvorlageInstructionsTabelleText"/>
                  <w:rFonts w:ascii="Times New Roman" w:hAnsi="Times New Roman"/>
                  <w:sz w:val="24"/>
                </w:rPr>
                <w:t xml:space="preserve"> point (d)</w:t>
              </w:r>
              <w:r w:rsidR="007460C8">
                <w:rPr>
                  <w:rStyle w:val="FormatvorlageInstructionsTabelleText"/>
                  <w:rFonts w:ascii="Times New Roman" w:hAnsi="Times New Roman"/>
                  <w:sz w:val="24"/>
                </w:rPr>
                <w:t>,</w:t>
              </w:r>
            </w:ins>
            <w:r w:rsidR="00A63011" w:rsidRPr="001562B3">
              <w:rPr>
                <w:rStyle w:val="FormatvorlageInstructionsTabelleText"/>
                <w:rFonts w:ascii="Times New Roman" w:hAnsi="Times New Roman"/>
                <w:sz w:val="24"/>
              </w:rPr>
              <w:t xml:space="preserve"> </w:t>
            </w:r>
            <w:r w:rsidR="00855A44" w:rsidRPr="001562B3">
              <w:rPr>
                <w:rStyle w:val="FormatvorlageInstructionsTabelleText"/>
                <w:rFonts w:ascii="Times New Roman" w:hAnsi="Times New Roman"/>
                <w:sz w:val="24"/>
              </w:rPr>
              <w:t>of that Regulation</w:t>
            </w:r>
            <w:r w:rsidR="0020559A" w:rsidRPr="001562B3">
              <w:rPr>
                <w:rStyle w:val="FormatvorlageInstructionsTabelleText"/>
                <w:rFonts w:ascii="Times New Roman" w:hAnsi="Times New Roman"/>
                <w:sz w:val="24"/>
              </w:rPr>
              <w:t>, and which could be</w:t>
            </w:r>
            <w:r w:rsidR="0020559A" w:rsidRPr="001562B3">
              <w:t xml:space="preserve"> </w:t>
            </w:r>
            <w:r w:rsidR="0020559A" w:rsidRPr="001562B3">
              <w:rPr>
                <w:rStyle w:val="FormatvorlageInstructionsTabelleText"/>
                <w:rFonts w:ascii="Times New Roman" w:hAnsi="Times New Roman"/>
                <w:sz w:val="24"/>
              </w:rPr>
              <w:t>permitted to qualify as eligible liabilit</w:t>
            </w:r>
            <w:r w:rsidR="00894CE9">
              <w:rPr>
                <w:rStyle w:val="FormatvorlageInstructionsTabelleText"/>
                <w:rFonts w:ascii="Times New Roman" w:hAnsi="Times New Roman"/>
                <w:sz w:val="24"/>
              </w:rPr>
              <w:t>ies</w:t>
            </w:r>
            <w:r w:rsidR="0020559A" w:rsidRPr="001562B3">
              <w:rPr>
                <w:rStyle w:val="FormatvorlageInstructionsTabelleText"/>
                <w:rFonts w:ascii="Times New Roman" w:hAnsi="Times New Roman"/>
                <w:sz w:val="24"/>
              </w:rPr>
              <w:t xml:space="preserve"> instruments </w:t>
            </w:r>
            <w:r w:rsidR="00855A44" w:rsidRPr="001562B3">
              <w:rPr>
                <w:rStyle w:val="FormatvorlageInstructionsTabelleText"/>
                <w:rFonts w:ascii="Times New Roman" w:hAnsi="Times New Roman"/>
                <w:sz w:val="24"/>
              </w:rPr>
              <w:t>in accordance with</w:t>
            </w:r>
            <w:r w:rsidR="0020559A" w:rsidRPr="001562B3">
              <w:rPr>
                <w:rStyle w:val="FormatvorlageInstructionsTabelleText"/>
                <w:rFonts w:ascii="Times New Roman" w:hAnsi="Times New Roman"/>
                <w:sz w:val="24"/>
              </w:rPr>
              <w:t xml:space="preserve"> Article 72b(3) </w:t>
            </w:r>
            <w:r w:rsidR="00855A44" w:rsidRPr="001562B3">
              <w:rPr>
                <w:rStyle w:val="FormatvorlageInstructionsTabelleText"/>
                <w:rFonts w:ascii="Times New Roman" w:hAnsi="Times New Roman"/>
                <w:sz w:val="24"/>
              </w:rPr>
              <w:t xml:space="preserve">of that Regulation </w:t>
            </w:r>
            <w:r w:rsidR="0020559A" w:rsidRPr="001562B3">
              <w:rPr>
                <w:rStyle w:val="FormatvorlageInstructionsTabelleText"/>
                <w:rFonts w:ascii="Times New Roman" w:hAnsi="Times New Roman"/>
                <w:sz w:val="24"/>
              </w:rPr>
              <w:t xml:space="preserve">or are permitted to qualify as eligible liabilities instruments </w:t>
            </w:r>
            <w:r w:rsidR="00855A44" w:rsidRPr="001562B3">
              <w:rPr>
                <w:rStyle w:val="FormatvorlageInstructionsTabelleText"/>
                <w:rFonts w:ascii="Times New Roman" w:hAnsi="Times New Roman"/>
                <w:sz w:val="24"/>
              </w:rPr>
              <w:t>in accordance with</w:t>
            </w:r>
            <w:r w:rsidR="0020559A" w:rsidRPr="001562B3">
              <w:rPr>
                <w:rStyle w:val="FormatvorlageInstructionsTabelleText"/>
                <w:rFonts w:ascii="Times New Roman" w:hAnsi="Times New Roman"/>
                <w:sz w:val="24"/>
              </w:rPr>
              <w:t xml:space="preserve"> Article 72b(4) </w:t>
            </w:r>
            <w:r w:rsidR="00855A44" w:rsidRPr="001562B3">
              <w:rPr>
                <w:rStyle w:val="FormatvorlageInstructionsTabelleText"/>
                <w:rFonts w:ascii="Times New Roman" w:hAnsi="Times New Roman"/>
                <w:sz w:val="24"/>
              </w:rPr>
              <w:t>of that Regulation</w:t>
            </w:r>
            <w:r w:rsidR="0020559A" w:rsidRPr="001562B3">
              <w:rPr>
                <w:rStyle w:val="FormatvorlageInstructionsTabelleText"/>
                <w:rFonts w:ascii="Times New Roman" w:hAnsi="Times New Roman"/>
                <w:sz w:val="24"/>
              </w:rPr>
              <w:t>.</w:t>
            </w:r>
            <w:ins w:id="212" w:author="Author">
              <w:r w:rsidR="00A827D8">
                <w:rPr>
                  <w:rStyle w:val="FormatvorlageInstructionsTabelleText"/>
                  <w:rFonts w:ascii="Times New Roman" w:hAnsi="Times New Roman"/>
                  <w:sz w:val="24"/>
                </w:rPr>
                <w:t xml:space="preserve"> </w:t>
              </w:r>
              <w:r w:rsidR="00A827D8" w:rsidRPr="0051480C">
                <w:rPr>
                  <w:rStyle w:val="FormatvorlageInstructionsTabelleText"/>
                  <w:rFonts w:ascii="Times New Roman" w:hAnsi="Times New Roman"/>
                  <w:sz w:val="24"/>
                  <w:highlight w:val="yellow"/>
                </w:rPr>
                <w:t>The amounts reported shall be the amounts before deducting unused prior permission amounts, to the extent that the permission covers eligible liabilities instruments that are not subordinated to excluded liabilities and are not grandfathered.</w:t>
              </w:r>
            </w:ins>
          </w:p>
          <w:p w14:paraId="0909459E" w14:textId="187AE3BC" w:rsidR="00EA28E5" w:rsidRPr="001562B3" w:rsidRDefault="00855A44"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Where</w:t>
            </w:r>
            <w:r w:rsidR="0020559A" w:rsidRPr="001562B3">
              <w:rPr>
                <w:rStyle w:val="FormatvorlageInstructionsTabelleText"/>
                <w:rFonts w:ascii="Times New Roman" w:hAnsi="Times New Roman"/>
                <w:sz w:val="24"/>
              </w:rPr>
              <w:t xml:space="preserve"> Article 72</w:t>
            </w:r>
            <w:proofErr w:type="gramStart"/>
            <w:r w:rsidR="0020559A" w:rsidRPr="001562B3">
              <w:rPr>
                <w:rStyle w:val="FormatvorlageInstructionsTabelleText"/>
                <w:rFonts w:ascii="Times New Roman" w:hAnsi="Times New Roman"/>
                <w:sz w:val="24"/>
              </w:rPr>
              <w:t>b(</w:t>
            </w:r>
            <w:proofErr w:type="gramEnd"/>
            <w:r w:rsidR="0020559A" w:rsidRPr="001562B3">
              <w:rPr>
                <w:rStyle w:val="FormatvorlageInstructionsTabelleText"/>
                <w:rFonts w:ascii="Times New Roman" w:hAnsi="Times New Roman"/>
                <w:sz w:val="24"/>
              </w:rPr>
              <w:t xml:space="preserve">3) </w:t>
            </w:r>
            <w:r w:rsidRPr="001562B3">
              <w:rPr>
                <w:rStyle w:val="FormatvorlageInstructionsTabelleText"/>
                <w:rFonts w:ascii="Times New Roman" w:hAnsi="Times New Roman"/>
                <w:sz w:val="24"/>
              </w:rPr>
              <w:t>or Article 494(2) of Regulation (EU) No 575/2013 applies</w:t>
            </w:r>
            <w:r w:rsidR="0020559A" w:rsidRPr="001562B3">
              <w:rPr>
                <w:rStyle w:val="FormatvorlageInstructionsTabelleText"/>
                <w:rFonts w:ascii="Times New Roman" w:hAnsi="Times New Roman"/>
                <w:sz w:val="24"/>
              </w:rPr>
              <w:t>, t</w:t>
            </w:r>
            <w:r w:rsidR="00D37718" w:rsidRPr="001562B3">
              <w:rPr>
                <w:rStyle w:val="FormatvorlageInstructionsTabelleText"/>
                <w:rFonts w:ascii="Times New Roman" w:hAnsi="Times New Roman"/>
                <w:sz w:val="24"/>
              </w:rPr>
              <w:t xml:space="preserve">he </w:t>
            </w:r>
            <w:r w:rsidR="003619EE" w:rsidRPr="001562B3">
              <w:rPr>
                <w:rStyle w:val="FormatvorlageInstructionsTabelleText"/>
                <w:rFonts w:ascii="Times New Roman" w:hAnsi="Times New Roman"/>
                <w:sz w:val="24"/>
              </w:rPr>
              <w:t>full</w:t>
            </w:r>
            <w:r w:rsidR="00D37718" w:rsidRPr="001562B3">
              <w:rPr>
                <w:rStyle w:val="FormatvorlageInstructionsTabelleText"/>
                <w:rFonts w:ascii="Times New Roman" w:hAnsi="Times New Roman"/>
                <w:sz w:val="24"/>
              </w:rPr>
              <w:t xml:space="preserve"> amount</w:t>
            </w:r>
            <w:r w:rsidR="00077DC8" w:rsidRPr="001562B3">
              <w:rPr>
                <w:rStyle w:val="FormatvorlageInstructionsTabelleText"/>
                <w:rFonts w:ascii="Times New Roman" w:hAnsi="Times New Roman"/>
                <w:sz w:val="24"/>
              </w:rPr>
              <w:t xml:space="preserve"> </w:t>
            </w:r>
            <w:r w:rsidR="00305E50" w:rsidRPr="001562B3">
              <w:rPr>
                <w:rStyle w:val="FormatvorlageInstructionsTabelleText"/>
                <w:rFonts w:ascii="Times New Roman" w:hAnsi="Times New Roman"/>
                <w:sz w:val="24"/>
              </w:rPr>
              <w:t xml:space="preserve">without </w:t>
            </w:r>
            <w:r w:rsidR="003619EE" w:rsidRPr="001562B3">
              <w:rPr>
                <w:rStyle w:val="FormatvorlageInstructionsTabelleText"/>
                <w:rFonts w:ascii="Times New Roman" w:hAnsi="Times New Roman"/>
                <w:sz w:val="24"/>
              </w:rPr>
              <w:t xml:space="preserve">the </w:t>
            </w:r>
            <w:r w:rsidR="00305E50" w:rsidRPr="001562B3">
              <w:rPr>
                <w:rStyle w:val="FormatvorlageInstructionsTabelleText"/>
                <w:rFonts w:ascii="Times New Roman" w:hAnsi="Times New Roman"/>
                <w:sz w:val="24"/>
              </w:rPr>
              <w:t>application of the</w:t>
            </w:r>
            <w:r w:rsidR="0018613E" w:rsidRPr="001562B3">
              <w:rPr>
                <w:rStyle w:val="FormatvorlageInstructionsTabelleText"/>
                <w:rFonts w:ascii="Times New Roman" w:hAnsi="Times New Roman"/>
                <w:sz w:val="24"/>
              </w:rPr>
              <w:t xml:space="preserve"> </w:t>
            </w:r>
            <w:r w:rsidR="003619EE" w:rsidRPr="001562B3">
              <w:rPr>
                <w:rStyle w:val="FormatvorlageInstructionsTabelleText"/>
                <w:rFonts w:ascii="Times New Roman" w:hAnsi="Times New Roman"/>
                <w:sz w:val="24"/>
              </w:rPr>
              <w:t>3</w:t>
            </w:r>
            <w:r w:rsidRPr="001562B3">
              <w:rPr>
                <w:rStyle w:val="FormatvorlageInstructionsTabelleText"/>
                <w:rFonts w:ascii="Times New Roman" w:hAnsi="Times New Roman"/>
                <w:sz w:val="24"/>
              </w:rPr>
              <w:t>,</w:t>
            </w:r>
            <w:r w:rsidR="0018613E" w:rsidRPr="001562B3">
              <w:rPr>
                <w:rStyle w:val="FormatvorlageInstructionsTabelleText"/>
                <w:rFonts w:ascii="Times New Roman" w:hAnsi="Times New Roman"/>
                <w:sz w:val="24"/>
              </w:rPr>
              <w:t xml:space="preserve">5% </w:t>
            </w:r>
            <w:r w:rsidR="00CB71A7">
              <w:rPr>
                <w:rStyle w:val="FormatvorlageInstructionsTabelleText"/>
                <w:rFonts w:ascii="Times New Roman" w:hAnsi="Times New Roman"/>
                <w:sz w:val="24"/>
              </w:rPr>
              <w:t xml:space="preserve">and </w:t>
            </w:r>
            <w:r w:rsidR="003619EE"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w:t>
            </w:r>
            <w:r w:rsidR="003619EE" w:rsidRPr="001562B3">
              <w:rPr>
                <w:rStyle w:val="FormatvorlageInstructionsTabelleText"/>
                <w:rFonts w:ascii="Times New Roman" w:hAnsi="Times New Roman"/>
                <w:sz w:val="24"/>
              </w:rPr>
              <w:t>5% cap</w:t>
            </w:r>
            <w:r w:rsidR="00CB71A7">
              <w:rPr>
                <w:rStyle w:val="FormatvorlageInstructionsTabelleText"/>
                <w:rFonts w:ascii="Times New Roman" w:hAnsi="Times New Roman"/>
                <w:sz w:val="24"/>
              </w:rPr>
              <w:t xml:space="preserve"> </w:t>
            </w:r>
            <w:r w:rsidR="00CB71A7" w:rsidRPr="001562B3">
              <w:rPr>
                <w:rStyle w:val="FormatvorlageInstructionsTabelleText"/>
                <w:rFonts w:ascii="Times New Roman" w:hAnsi="Times New Roman"/>
                <w:sz w:val="24"/>
              </w:rPr>
              <w:t>respectively</w:t>
            </w:r>
            <w:r w:rsidR="003619EE" w:rsidRPr="001562B3">
              <w:rPr>
                <w:rStyle w:val="FormatvorlageInstructionsTabelleText"/>
                <w:rFonts w:ascii="Times New Roman" w:hAnsi="Times New Roman"/>
                <w:sz w:val="24"/>
              </w:rPr>
              <w:t xml:space="preserve"> </w:t>
            </w:r>
            <w:r w:rsidR="00305E50" w:rsidRPr="001562B3">
              <w:rPr>
                <w:rStyle w:val="FormatvorlageInstructionsTabelleText"/>
                <w:rFonts w:ascii="Times New Roman" w:hAnsi="Times New Roman"/>
                <w:sz w:val="24"/>
              </w:rPr>
              <w:t xml:space="preserve">shall </w:t>
            </w:r>
            <w:r w:rsidR="00A63011" w:rsidRPr="001562B3">
              <w:rPr>
                <w:rStyle w:val="FormatvorlageInstructionsTabelleText"/>
                <w:rFonts w:ascii="Times New Roman" w:hAnsi="Times New Roman"/>
                <w:sz w:val="24"/>
              </w:rPr>
              <w:t>be reported in this row</w:t>
            </w:r>
            <w:r w:rsidR="00EA28E5" w:rsidRPr="001562B3">
              <w:rPr>
                <w:rStyle w:val="FormatvorlageInstructionsTabelleText"/>
                <w:rFonts w:ascii="Times New Roman" w:hAnsi="Times New Roman"/>
                <w:sz w:val="24"/>
              </w:rPr>
              <w:t>.</w:t>
            </w:r>
          </w:p>
          <w:p w14:paraId="10DEA222" w14:textId="0F79DC02" w:rsidR="00A63011" w:rsidRPr="001562B3" w:rsidRDefault="00EA28E5"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This row shall not include any amount recognisable on a transitional basis in accordance with</w:t>
            </w:r>
            <w:r w:rsidR="003B60E3" w:rsidRPr="001562B3">
              <w:rPr>
                <w:rStyle w:val="FormatvorlageInstructionsTabelleText"/>
                <w:rFonts w:ascii="Times New Roman" w:hAnsi="Times New Roman"/>
                <w:sz w:val="24"/>
              </w:rPr>
              <w:t xml:space="preserve"> Article 494</w:t>
            </w:r>
            <w:proofErr w:type="gramStart"/>
            <w:r w:rsidR="003B60E3" w:rsidRPr="001562B3">
              <w:rPr>
                <w:rStyle w:val="FormatvorlageInstructionsTabelleText"/>
                <w:rFonts w:ascii="Times New Roman" w:hAnsi="Times New Roman"/>
                <w:sz w:val="24"/>
              </w:rPr>
              <w:t>b(</w:t>
            </w:r>
            <w:proofErr w:type="gramEnd"/>
            <w:r w:rsidR="003B60E3" w:rsidRPr="001562B3">
              <w:rPr>
                <w:rStyle w:val="FormatvorlageInstructionsTabelleText"/>
                <w:rFonts w:ascii="Times New Roman" w:hAnsi="Times New Roman"/>
                <w:sz w:val="24"/>
              </w:rPr>
              <w:t>3)</w:t>
            </w:r>
            <w:r w:rsidR="00982A9F" w:rsidRPr="001562B3">
              <w:rPr>
                <w:rStyle w:val="FormatvorlageInstructionsTabelleText"/>
                <w:rFonts w:ascii="Times New Roman" w:hAnsi="Times New Roman"/>
                <w:sz w:val="24"/>
              </w:rPr>
              <w:t xml:space="preserve"> </w:t>
            </w:r>
            <w:r w:rsidR="00855A44" w:rsidRPr="001562B3">
              <w:rPr>
                <w:rStyle w:val="FormatvorlageInstructionsTabelleText"/>
                <w:rFonts w:ascii="Times New Roman" w:hAnsi="Times New Roman"/>
                <w:sz w:val="24"/>
              </w:rPr>
              <w:t>of Regulation (EU) No 575/2013</w:t>
            </w:r>
            <w:r w:rsidR="00982A9F" w:rsidRPr="001562B3">
              <w:rPr>
                <w:rStyle w:val="FormatvorlageInstructionsTabelleText"/>
                <w:rFonts w:ascii="Times New Roman" w:hAnsi="Times New Roman"/>
                <w:sz w:val="24"/>
              </w:rPr>
              <w:t>.</w:t>
            </w:r>
          </w:p>
        </w:tc>
      </w:tr>
      <w:tr w:rsidR="00A63011" w:rsidRPr="001562B3" w14:paraId="10AF45A5" w14:textId="77777777" w:rsidTr="007674DE">
        <w:tc>
          <w:tcPr>
            <w:tcW w:w="1129" w:type="dxa"/>
            <w:vAlign w:val="center"/>
          </w:tcPr>
          <w:p w14:paraId="7372F449" w14:textId="2D516431" w:rsidR="00A63011" w:rsidRPr="001562B3" w:rsidRDefault="00A63011" w:rsidP="0083554B">
            <w:pPr>
              <w:pStyle w:val="InstructionsText"/>
            </w:pPr>
            <w:r w:rsidRPr="001562B3">
              <w:rPr>
                <w:rStyle w:val="FormatvorlageInstructionsTabelleText"/>
                <w:rFonts w:ascii="Times New Roman" w:hAnsi="Times New Roman"/>
                <w:sz w:val="24"/>
              </w:rPr>
              <w:lastRenderedPageBreak/>
              <w:t>01</w:t>
            </w:r>
            <w:r w:rsidR="004B26E4" w:rsidRPr="001562B3">
              <w:rPr>
                <w:rStyle w:val="FormatvorlageInstructionsTabelleText"/>
                <w:rFonts w:ascii="Times New Roman" w:hAnsi="Times New Roman"/>
                <w:sz w:val="24"/>
              </w:rPr>
              <w:t>6</w:t>
            </w:r>
            <w:r w:rsidRPr="001562B3">
              <w:rPr>
                <w:rStyle w:val="FormatvorlageInstructionsTabelleText"/>
                <w:rFonts w:ascii="Times New Roman" w:hAnsi="Times New Roman"/>
                <w:sz w:val="24"/>
              </w:rPr>
              <w:t>0</w:t>
            </w:r>
          </w:p>
        </w:tc>
        <w:tc>
          <w:tcPr>
            <w:tcW w:w="7620" w:type="dxa"/>
            <w:vAlign w:val="center"/>
          </w:tcPr>
          <w:p w14:paraId="5F838AA0" w14:textId="3D7F71E6" w:rsidR="00EA28E5" w:rsidRPr="001562B3" w:rsidRDefault="00EA28E5"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Eligible liabilities that are not subordinated to excluded liabilities issued prior to </w:t>
            </w:r>
            <w:r w:rsidR="00A11445" w:rsidRPr="001562B3">
              <w:rPr>
                <w:rStyle w:val="InstructionsTabelleberschrift"/>
                <w:rFonts w:ascii="Times New Roman" w:hAnsi="Times New Roman"/>
                <w:sz w:val="24"/>
              </w:rPr>
              <w:t>27 June 2019</w:t>
            </w:r>
            <w:r w:rsidR="00982A9F" w:rsidRPr="001562B3">
              <w:rPr>
                <w:rStyle w:val="InstructionsTabelleberschrift"/>
                <w:rFonts w:ascii="Times New Roman" w:hAnsi="Times New Roman"/>
                <w:sz w:val="24"/>
              </w:rPr>
              <w:t xml:space="preserve"> (pre</w:t>
            </w:r>
            <w:r w:rsidR="009B0942">
              <w:rPr>
                <w:rStyle w:val="InstructionsTabelleberschrift"/>
                <w:rFonts w:ascii="Times New Roman" w:hAnsi="Times New Roman"/>
                <w:sz w:val="24"/>
              </w:rPr>
              <w:t>-</w:t>
            </w:r>
            <w:r w:rsidR="00982A9F" w:rsidRPr="001562B3">
              <w:rPr>
                <w:rStyle w:val="InstructionsTabelleberschrift"/>
                <w:rFonts w:ascii="Times New Roman" w:hAnsi="Times New Roman"/>
                <w:sz w:val="24"/>
              </w:rPr>
              <w:t>cap)</w:t>
            </w:r>
          </w:p>
          <w:p w14:paraId="2510BB3A" w14:textId="1AF410B0" w:rsidR="00982A9F" w:rsidRPr="001562B3" w:rsidRDefault="00C11CA5" w:rsidP="0083554B">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i/>
                <w:sz w:val="24"/>
              </w:rPr>
              <w:t>MREL</w:t>
            </w:r>
          </w:p>
          <w:p w14:paraId="18163CEC" w14:textId="2030FFF7" w:rsidR="001C6D0D" w:rsidRPr="001562B3" w:rsidRDefault="00982A9F"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Eligible l</w:t>
            </w:r>
            <w:r w:rsidR="00C11CA5" w:rsidRPr="001562B3">
              <w:rPr>
                <w:rStyle w:val="FormatvorlageInstructionsTabelleText"/>
                <w:rFonts w:ascii="Times New Roman" w:hAnsi="Times New Roman"/>
                <w:sz w:val="24"/>
              </w:rPr>
              <w:t xml:space="preserve">iabilities that </w:t>
            </w:r>
            <w:r w:rsidR="001C6D0D" w:rsidRPr="001562B3">
              <w:rPr>
                <w:rStyle w:val="FormatvorlageInstructionsTabelleText"/>
                <w:rFonts w:ascii="Times New Roman" w:hAnsi="Times New Roman"/>
                <w:sz w:val="24"/>
              </w:rPr>
              <w:t>meet the following conditions:</w:t>
            </w:r>
          </w:p>
          <w:p w14:paraId="5FFD2677" w14:textId="50F9F4F8" w:rsidR="001C6D0D" w:rsidRPr="001562B3" w:rsidRDefault="00D1648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 </w:t>
            </w:r>
            <w:r w:rsidR="001C6D0D" w:rsidRPr="001562B3">
              <w:rPr>
                <w:rStyle w:val="FormatvorlageInstructionsTabelleText"/>
                <w:rFonts w:ascii="Times New Roman" w:hAnsi="Times New Roman"/>
                <w:sz w:val="24"/>
              </w:rPr>
              <w:t xml:space="preserve">they </w:t>
            </w:r>
            <w:r w:rsidR="0020559A" w:rsidRPr="001562B3">
              <w:rPr>
                <w:rStyle w:val="FormatvorlageInstructionsTabelleText"/>
                <w:rFonts w:ascii="Times New Roman" w:hAnsi="Times New Roman"/>
                <w:sz w:val="24"/>
              </w:rPr>
              <w:t>were</w:t>
            </w:r>
            <w:r w:rsidR="001C6D0D" w:rsidRPr="001562B3">
              <w:rPr>
                <w:rStyle w:val="FormatvorlageInstructionsTabelleText"/>
                <w:rFonts w:ascii="Times New Roman" w:hAnsi="Times New Roman"/>
                <w:sz w:val="24"/>
              </w:rPr>
              <w:t xml:space="preserve"> issued prior to 27 June </w:t>
            </w:r>
            <w:proofErr w:type="gramStart"/>
            <w:r w:rsidR="00AD3F9D" w:rsidRPr="001562B3">
              <w:rPr>
                <w:rStyle w:val="FormatvorlageInstructionsTabelleText"/>
                <w:rFonts w:ascii="Times New Roman" w:hAnsi="Times New Roman"/>
                <w:sz w:val="24"/>
              </w:rPr>
              <w:t>2019</w:t>
            </w:r>
            <w:r w:rsidRPr="001562B3">
              <w:rPr>
                <w:rStyle w:val="FormatvorlageInstructionsTabelleText"/>
                <w:rFonts w:ascii="Times New Roman" w:hAnsi="Times New Roman"/>
                <w:sz w:val="24"/>
              </w:rPr>
              <w:t>;</w:t>
            </w:r>
            <w:proofErr w:type="gramEnd"/>
          </w:p>
          <w:p w14:paraId="07403C05" w14:textId="77777777" w:rsidR="009B0942" w:rsidRDefault="00D1648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(b) </w:t>
            </w:r>
            <w:r w:rsidR="001C6D0D" w:rsidRPr="001562B3">
              <w:rPr>
                <w:rStyle w:val="FormatvorlageInstructionsTabelleText"/>
                <w:rFonts w:ascii="Times New Roman" w:hAnsi="Times New Roman"/>
                <w:sz w:val="24"/>
              </w:rPr>
              <w:t xml:space="preserve">they </w:t>
            </w:r>
            <w:r w:rsidR="00C11CA5" w:rsidRPr="001562B3">
              <w:rPr>
                <w:rStyle w:val="FormatvorlageInstructionsTabelleText"/>
                <w:rFonts w:ascii="Times New Roman" w:hAnsi="Times New Roman"/>
                <w:sz w:val="24"/>
              </w:rPr>
              <w:t xml:space="preserve">comply with the conditions </w:t>
            </w:r>
            <w:r w:rsidRPr="001562B3">
              <w:rPr>
                <w:rStyle w:val="FormatvorlageInstructionsTabelleText"/>
                <w:rFonts w:ascii="Times New Roman" w:hAnsi="Times New Roman"/>
                <w:sz w:val="24"/>
              </w:rPr>
              <w:t>laid down</w:t>
            </w:r>
            <w:r w:rsidR="00C11CA5" w:rsidRPr="001562B3">
              <w:rPr>
                <w:rStyle w:val="FormatvorlageInstructionsTabelleText"/>
                <w:rFonts w:ascii="Times New Roman" w:hAnsi="Times New Roman"/>
                <w:sz w:val="24"/>
              </w:rPr>
              <w:t xml:space="preserve"> in </w:t>
            </w:r>
            <w:r w:rsidRPr="001562B3">
              <w:rPr>
                <w:rStyle w:val="FormatvorlageInstructionsTabelleText"/>
                <w:rFonts w:ascii="Times New Roman" w:hAnsi="Times New Roman"/>
                <w:sz w:val="24"/>
              </w:rPr>
              <w:t>A</w:t>
            </w:r>
            <w:r w:rsidR="00C11CA5" w:rsidRPr="001562B3">
              <w:rPr>
                <w:rStyle w:val="FormatvorlageInstructionsTabelleText"/>
                <w:rFonts w:ascii="Times New Roman" w:hAnsi="Times New Roman"/>
                <w:sz w:val="24"/>
              </w:rPr>
              <w:t xml:space="preserve">rticle 45b </w:t>
            </w:r>
            <w:r w:rsidR="002370CD" w:rsidRPr="001562B3">
              <w:rPr>
                <w:rStyle w:val="FormatvorlageInstructionsTabelleText"/>
                <w:rFonts w:ascii="Times New Roman" w:hAnsi="Times New Roman"/>
                <w:sz w:val="24"/>
              </w:rPr>
              <w:t xml:space="preserve">(1) to (3) </w:t>
            </w:r>
            <w:r w:rsidRPr="001562B3">
              <w:rPr>
                <w:rStyle w:val="FormatvorlageInstructionsTabelleText"/>
                <w:rFonts w:ascii="Times New Roman" w:hAnsi="Times New Roman"/>
                <w:sz w:val="24"/>
              </w:rPr>
              <w:t>of Directive 2014/59/EU</w:t>
            </w:r>
            <w:r w:rsidR="00C11CA5" w:rsidRPr="001562B3">
              <w:rPr>
                <w:rStyle w:val="FormatvorlageInstructionsTabelleText"/>
                <w:rFonts w:ascii="Times New Roman" w:hAnsi="Times New Roman"/>
                <w:sz w:val="24"/>
              </w:rPr>
              <w:t xml:space="preserve"> and are not wholly subordinated to claims arising from excluded liabilities referred to in Article 72</w:t>
            </w:r>
            <w:proofErr w:type="gramStart"/>
            <w:r w:rsidR="00C11CA5" w:rsidRPr="001562B3">
              <w:rPr>
                <w:rStyle w:val="FormatvorlageInstructionsTabelleText"/>
                <w:rFonts w:ascii="Times New Roman" w:hAnsi="Times New Roman"/>
                <w:sz w:val="24"/>
              </w:rPr>
              <w:t>a(</w:t>
            </w:r>
            <w:proofErr w:type="gramEnd"/>
            <w:r w:rsidR="00C11CA5" w:rsidRPr="001562B3">
              <w:rPr>
                <w:rStyle w:val="FormatvorlageInstructionsTabelleText"/>
                <w:rFonts w:ascii="Times New Roman" w:hAnsi="Times New Roman"/>
                <w:sz w:val="24"/>
              </w:rPr>
              <w:t xml:space="preserve">2) </w:t>
            </w:r>
            <w:r w:rsidRPr="001562B3">
              <w:rPr>
                <w:rStyle w:val="FormatvorlageInstructionsTabelleText"/>
                <w:rFonts w:ascii="Times New Roman" w:hAnsi="Times New Roman"/>
                <w:sz w:val="24"/>
              </w:rPr>
              <w:t>of Regulation (EU) No 575/2013;</w:t>
            </w:r>
          </w:p>
          <w:p w14:paraId="71564EA2" w14:textId="74C6BCA7" w:rsidR="001C6D0D" w:rsidRPr="001562B3" w:rsidRDefault="00D16489"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(c) </w:t>
            </w:r>
            <w:r w:rsidR="001C6D0D" w:rsidRPr="001562B3">
              <w:rPr>
                <w:rStyle w:val="FormatvorlageInstructionsTabelleText"/>
                <w:rFonts w:ascii="Times New Roman" w:hAnsi="Times New Roman"/>
                <w:sz w:val="24"/>
              </w:rPr>
              <w:t xml:space="preserve">they qualify as eligible liabilities as a result of the grandfathering </w:t>
            </w:r>
            <w:r w:rsidRPr="001562B3">
              <w:rPr>
                <w:rStyle w:val="FormatvorlageInstructionsTabelleText"/>
                <w:rFonts w:ascii="Times New Roman" w:hAnsi="Times New Roman"/>
                <w:sz w:val="24"/>
              </w:rPr>
              <w:t>in accordance with</w:t>
            </w:r>
            <w:r w:rsidR="001C6D0D" w:rsidRPr="001562B3">
              <w:rPr>
                <w:rStyle w:val="FormatvorlageInstructionsTabelleText"/>
                <w:rFonts w:ascii="Times New Roman" w:hAnsi="Times New Roman"/>
                <w:sz w:val="24"/>
              </w:rPr>
              <w:t xml:space="preserve"> Article 494</w:t>
            </w:r>
            <w:proofErr w:type="gramStart"/>
            <w:r w:rsidR="001C6D0D" w:rsidRPr="001562B3">
              <w:rPr>
                <w:rStyle w:val="FormatvorlageInstructionsTabelleText"/>
                <w:rFonts w:ascii="Times New Roman" w:hAnsi="Times New Roman"/>
                <w:sz w:val="24"/>
              </w:rPr>
              <w:t>b(</w:t>
            </w:r>
            <w:proofErr w:type="gramEnd"/>
            <w:r w:rsidR="001C6D0D" w:rsidRPr="001562B3">
              <w:rPr>
                <w:rStyle w:val="FormatvorlageInstructionsTabelleText"/>
                <w:rFonts w:ascii="Times New Roman" w:hAnsi="Times New Roman"/>
                <w:sz w:val="24"/>
              </w:rPr>
              <w:t xml:space="preserve">3) </w:t>
            </w:r>
            <w:r w:rsidRPr="001562B3">
              <w:rPr>
                <w:rStyle w:val="FormatvorlageInstructionsTabelleText"/>
                <w:rFonts w:ascii="Times New Roman" w:hAnsi="Times New Roman"/>
                <w:sz w:val="24"/>
              </w:rPr>
              <w:t>of Regulation (EU) No 575/2013</w:t>
            </w:r>
            <w:r w:rsidR="001C6D0D" w:rsidRPr="001562B3">
              <w:rPr>
                <w:rStyle w:val="FormatvorlageInstructionsTabelleText"/>
                <w:rFonts w:ascii="Times New Roman" w:hAnsi="Times New Roman"/>
                <w:sz w:val="24"/>
              </w:rPr>
              <w:t>.</w:t>
            </w:r>
          </w:p>
          <w:p w14:paraId="7503510D" w14:textId="23B235E3" w:rsidR="00B1149D" w:rsidRDefault="00014A29" w:rsidP="0083554B">
            <w:pPr>
              <w:pStyle w:val="InstructionsText"/>
              <w:rPr>
                <w:ins w:id="213"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D16489" w:rsidRPr="001562B3">
              <w:rPr>
                <w:rStyle w:val="FormatvorlageInstructionsTabelleText"/>
                <w:rFonts w:ascii="Times New Roman" w:hAnsi="Times New Roman"/>
                <w:sz w:val="24"/>
              </w:rPr>
              <w:t>of Directive 2014/59/EU</w:t>
            </w:r>
            <w:r w:rsidRPr="001562B3">
              <w:rPr>
                <w:rStyle w:val="FormatvorlageInstructionsTabelleText"/>
                <w:rFonts w:ascii="Times New Roman" w:hAnsi="Times New Roman"/>
                <w:sz w:val="24"/>
              </w:rPr>
              <w:t>.</w:t>
            </w:r>
          </w:p>
          <w:p w14:paraId="32F37C9F" w14:textId="14155D73" w:rsidR="00A827D8" w:rsidRPr="001562B3" w:rsidRDefault="00A827D8" w:rsidP="0083554B">
            <w:pPr>
              <w:pStyle w:val="InstructionsText"/>
              <w:rPr>
                <w:rStyle w:val="FormatvorlageInstructionsTabelleText"/>
                <w:rFonts w:ascii="Times New Roman" w:hAnsi="Times New Roman"/>
                <w:sz w:val="24"/>
              </w:rPr>
            </w:pPr>
            <w:ins w:id="214" w:author="Author">
              <w:r w:rsidRPr="0051480C">
                <w:rPr>
                  <w:rStyle w:val="FormatvorlageInstructionsTabelleText"/>
                  <w:rFonts w:ascii="Times New Roman" w:hAnsi="Times New Roman"/>
                  <w:sz w:val="24"/>
                  <w:highlight w:val="yellow"/>
                </w:rPr>
                <w:t>The amounts reported shall be the amounts before deducting unused prior permission amounts, to the extent that the permission covers eligible liabilities instruments that are not subordinated to excluded liabilities and were issued prior to 27 June 2019.</w:t>
              </w:r>
            </w:ins>
          </w:p>
          <w:p w14:paraId="7EAB8752" w14:textId="12D859E9" w:rsidR="00982A9F" w:rsidRPr="001562B3" w:rsidRDefault="00C11CA5"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4F8A7696" w14:textId="38C1B326" w:rsidR="000A5224" w:rsidRPr="001562B3" w:rsidRDefault="0020559A"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C11CA5" w:rsidRPr="001562B3">
              <w:rPr>
                <w:rStyle w:val="FormatvorlageInstructionsTabelleText"/>
                <w:rFonts w:ascii="Times New Roman" w:hAnsi="Times New Roman"/>
                <w:sz w:val="24"/>
              </w:rPr>
              <w:t xml:space="preserve">ligible liabilities which </w:t>
            </w:r>
            <w:r w:rsidR="000A5224" w:rsidRPr="001562B3">
              <w:rPr>
                <w:rStyle w:val="FormatvorlageInstructionsTabelleText"/>
                <w:rFonts w:ascii="Times New Roman" w:hAnsi="Times New Roman"/>
                <w:sz w:val="24"/>
              </w:rPr>
              <w:t>meet the following conditions:</w:t>
            </w:r>
          </w:p>
          <w:p w14:paraId="2927D076" w14:textId="4B7CFD54" w:rsidR="000A5224" w:rsidRPr="001562B3" w:rsidRDefault="00D1648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 </w:t>
            </w:r>
            <w:r w:rsidR="000A5224" w:rsidRPr="001562B3">
              <w:rPr>
                <w:rStyle w:val="FormatvorlageInstructionsTabelleText"/>
                <w:rFonts w:ascii="Times New Roman" w:hAnsi="Times New Roman"/>
                <w:sz w:val="24"/>
              </w:rPr>
              <w:t xml:space="preserve">they </w:t>
            </w:r>
            <w:r w:rsidR="0020559A" w:rsidRPr="001562B3">
              <w:rPr>
                <w:rStyle w:val="FormatvorlageInstructionsTabelleText"/>
                <w:rFonts w:ascii="Times New Roman" w:hAnsi="Times New Roman"/>
                <w:sz w:val="24"/>
              </w:rPr>
              <w:t>were</w:t>
            </w:r>
            <w:r w:rsidR="000A5224" w:rsidRPr="001562B3">
              <w:rPr>
                <w:rStyle w:val="FormatvorlageInstructionsTabelleText"/>
                <w:rFonts w:ascii="Times New Roman" w:hAnsi="Times New Roman"/>
                <w:sz w:val="24"/>
              </w:rPr>
              <w:t xml:space="preserve"> issued prior to 27 June </w:t>
            </w:r>
            <w:proofErr w:type="gramStart"/>
            <w:r w:rsidR="000A5224" w:rsidRPr="001562B3">
              <w:rPr>
                <w:rStyle w:val="FormatvorlageInstructionsTabelleText"/>
                <w:rFonts w:ascii="Times New Roman" w:hAnsi="Times New Roman"/>
                <w:sz w:val="24"/>
              </w:rPr>
              <w:t>2</w:t>
            </w:r>
            <w:r w:rsidR="008751EA" w:rsidRPr="001562B3">
              <w:rPr>
                <w:rStyle w:val="FormatvorlageInstructionsTabelleText"/>
                <w:rFonts w:ascii="Times New Roman" w:hAnsi="Times New Roman"/>
                <w:sz w:val="24"/>
              </w:rPr>
              <w:t>0</w:t>
            </w:r>
            <w:r w:rsidR="000A5224" w:rsidRPr="001562B3">
              <w:rPr>
                <w:rStyle w:val="FormatvorlageInstructionsTabelleText"/>
                <w:rFonts w:ascii="Times New Roman" w:hAnsi="Times New Roman"/>
                <w:sz w:val="24"/>
              </w:rPr>
              <w:t>19</w:t>
            </w:r>
            <w:r w:rsidRPr="001562B3">
              <w:rPr>
                <w:rStyle w:val="FormatvorlageInstructionsTabelleText"/>
                <w:rFonts w:ascii="Times New Roman" w:hAnsi="Times New Roman"/>
                <w:sz w:val="24"/>
              </w:rPr>
              <w:t>;</w:t>
            </w:r>
            <w:proofErr w:type="gramEnd"/>
          </w:p>
          <w:p w14:paraId="25193AE0" w14:textId="2846E5F8" w:rsidR="000A5224" w:rsidRPr="001562B3" w:rsidRDefault="00D1648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(b) </w:t>
            </w:r>
            <w:r w:rsidR="000A5224" w:rsidRPr="001562B3">
              <w:rPr>
                <w:rStyle w:val="FormatvorlageInstructionsTabelleText"/>
                <w:rFonts w:ascii="Times New Roman" w:hAnsi="Times New Roman"/>
                <w:sz w:val="24"/>
              </w:rPr>
              <w:t xml:space="preserve">they </w:t>
            </w:r>
            <w:r w:rsidR="00C11CA5" w:rsidRPr="001562B3">
              <w:rPr>
                <w:rStyle w:val="FormatvorlageInstructionsTabelleText"/>
                <w:rFonts w:ascii="Times New Roman" w:hAnsi="Times New Roman"/>
                <w:sz w:val="24"/>
              </w:rPr>
              <w:t xml:space="preserve">comply with the requirements </w:t>
            </w:r>
            <w:r w:rsidRPr="001562B3">
              <w:rPr>
                <w:rStyle w:val="FormatvorlageInstructionsTabelleText"/>
                <w:rFonts w:ascii="Times New Roman" w:hAnsi="Times New Roman"/>
                <w:sz w:val="24"/>
              </w:rPr>
              <w:t>laid down</w:t>
            </w:r>
            <w:r w:rsidR="00C11CA5" w:rsidRPr="001562B3">
              <w:rPr>
                <w:rStyle w:val="FormatvorlageInstructionsTabelleText"/>
                <w:rFonts w:ascii="Times New Roman" w:hAnsi="Times New Roman"/>
                <w:sz w:val="24"/>
              </w:rPr>
              <w:t xml:space="preserve"> in </w:t>
            </w:r>
            <w:r w:rsidRPr="001562B3">
              <w:rPr>
                <w:rStyle w:val="FormatvorlageInstructionsTabelleText"/>
                <w:rFonts w:ascii="Times New Roman" w:hAnsi="Times New Roman"/>
                <w:sz w:val="24"/>
              </w:rPr>
              <w:t>A</w:t>
            </w:r>
            <w:r w:rsidR="00C11CA5" w:rsidRPr="001562B3">
              <w:rPr>
                <w:rStyle w:val="FormatvorlageInstructionsTabelleText"/>
                <w:rFonts w:ascii="Times New Roman" w:hAnsi="Times New Roman"/>
                <w:sz w:val="24"/>
              </w:rPr>
              <w:t>rticles 72a to 72d</w:t>
            </w:r>
            <w:r w:rsidRPr="001562B3">
              <w:rPr>
                <w:rStyle w:val="FormatvorlageInstructionsTabelleText"/>
                <w:rFonts w:ascii="Times New Roman" w:hAnsi="Times New Roman"/>
                <w:sz w:val="24"/>
              </w:rPr>
              <w:t xml:space="preserve"> of Regulation (EU) No 575/2013</w:t>
            </w:r>
            <w:r w:rsidR="00C11CA5" w:rsidRPr="001562B3">
              <w:rPr>
                <w:rStyle w:val="FormatvorlageInstructionsTabelleText"/>
                <w:rFonts w:ascii="Times New Roman" w:hAnsi="Times New Roman"/>
                <w:sz w:val="24"/>
              </w:rPr>
              <w:t xml:space="preserve">, except for </w:t>
            </w:r>
            <w:del w:id="215" w:author="Author">
              <w:r w:rsidR="00C11CA5" w:rsidRPr="001562B3" w:rsidDel="007460C8">
                <w:rPr>
                  <w:rStyle w:val="FormatvorlageInstructionsTabelleText"/>
                  <w:rFonts w:ascii="Times New Roman" w:hAnsi="Times New Roman"/>
                  <w:sz w:val="24"/>
                </w:rPr>
                <w:delText xml:space="preserve">point (d) of </w:delText>
              </w:r>
            </w:del>
            <w:r w:rsidR="00C11CA5" w:rsidRPr="001562B3">
              <w:rPr>
                <w:rStyle w:val="FormatvorlageInstructionsTabelleText"/>
                <w:rFonts w:ascii="Times New Roman" w:hAnsi="Times New Roman"/>
                <w:sz w:val="24"/>
              </w:rPr>
              <w:t>Article 72b(2)</w:t>
            </w:r>
            <w:ins w:id="216"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(d)</w:t>
              </w:r>
              <w:r w:rsidR="007460C8">
                <w:rPr>
                  <w:rStyle w:val="FormatvorlageInstructionsTabelleText"/>
                  <w:rFonts w:ascii="Times New Roman" w:hAnsi="Times New Roman"/>
                  <w:sz w:val="24"/>
                </w:rPr>
                <w:t>,</w:t>
              </w:r>
            </w:ins>
            <w:r w:rsidR="00C11CA5"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of that Regulation</w:t>
            </w:r>
            <w:r w:rsidR="0020559A" w:rsidRPr="001562B3">
              <w:rPr>
                <w:rStyle w:val="FormatvorlageInstructionsTabelleText"/>
                <w:rFonts w:ascii="Times New Roman" w:hAnsi="Times New Roman"/>
                <w:sz w:val="24"/>
              </w:rPr>
              <w:t>, and could be permitted to qualify as eligible liabilit</w:t>
            </w:r>
            <w:r w:rsidR="00894CE9">
              <w:rPr>
                <w:rStyle w:val="FormatvorlageInstructionsTabelleText"/>
                <w:rFonts w:ascii="Times New Roman" w:hAnsi="Times New Roman"/>
                <w:sz w:val="24"/>
              </w:rPr>
              <w:t>ies</w:t>
            </w:r>
            <w:r w:rsidR="0020559A" w:rsidRPr="001562B3">
              <w:rPr>
                <w:rStyle w:val="FormatvorlageInstructionsTabelleText"/>
                <w:rFonts w:ascii="Times New Roman" w:hAnsi="Times New Roman"/>
                <w:sz w:val="24"/>
              </w:rPr>
              <w:t xml:space="preserve"> instruments </w:t>
            </w:r>
            <w:r w:rsidRPr="001562B3">
              <w:rPr>
                <w:rStyle w:val="FormatvorlageInstructionsTabelleText"/>
                <w:rFonts w:ascii="Times New Roman" w:hAnsi="Times New Roman"/>
                <w:sz w:val="24"/>
              </w:rPr>
              <w:t>in accordance with</w:t>
            </w:r>
            <w:r w:rsidR="0020559A" w:rsidRPr="001562B3">
              <w:rPr>
                <w:rStyle w:val="FormatvorlageInstructionsTabelleText"/>
                <w:rFonts w:ascii="Times New Roman" w:hAnsi="Times New Roman"/>
                <w:sz w:val="24"/>
              </w:rPr>
              <w:t xml:space="preserve"> Article 72b(3)</w:t>
            </w:r>
            <w:r w:rsidRPr="001562B3">
              <w:rPr>
                <w:rStyle w:val="FormatvorlageInstructionsTabelleText"/>
                <w:rFonts w:ascii="Times New Roman" w:hAnsi="Times New Roman"/>
                <w:sz w:val="24"/>
              </w:rPr>
              <w:t xml:space="preserve"> of that Regulation</w:t>
            </w:r>
            <w:r w:rsidR="0020559A" w:rsidRPr="001562B3">
              <w:rPr>
                <w:rStyle w:val="FormatvorlageInstructionsTabelleText"/>
                <w:rFonts w:ascii="Times New Roman" w:hAnsi="Times New Roman"/>
                <w:sz w:val="24"/>
              </w:rPr>
              <w:t xml:space="preserve"> or are </w:t>
            </w:r>
            <w:r w:rsidR="0020559A" w:rsidRPr="001562B3">
              <w:rPr>
                <w:rStyle w:val="FormatvorlageInstructionsTabelleText"/>
                <w:rFonts w:ascii="Times New Roman" w:hAnsi="Times New Roman"/>
                <w:sz w:val="24"/>
              </w:rPr>
              <w:lastRenderedPageBreak/>
              <w:t xml:space="preserve">permitted to qualify as eligible liabilities instruments </w:t>
            </w:r>
            <w:r w:rsidRPr="001562B3">
              <w:rPr>
                <w:rStyle w:val="FormatvorlageInstructionsTabelleText"/>
                <w:rFonts w:ascii="Times New Roman" w:hAnsi="Times New Roman"/>
                <w:sz w:val="24"/>
              </w:rPr>
              <w:t>in accordance with</w:t>
            </w:r>
            <w:r w:rsidR="0020559A" w:rsidRPr="001562B3">
              <w:rPr>
                <w:rStyle w:val="FormatvorlageInstructionsTabelleText"/>
                <w:rFonts w:ascii="Times New Roman" w:hAnsi="Times New Roman"/>
                <w:sz w:val="24"/>
              </w:rPr>
              <w:t xml:space="preserve"> Article 72b(4) </w:t>
            </w:r>
            <w:r w:rsidRPr="001562B3">
              <w:rPr>
                <w:rStyle w:val="FormatvorlageInstructionsTabelleText"/>
                <w:rFonts w:ascii="Times New Roman" w:hAnsi="Times New Roman"/>
                <w:sz w:val="24"/>
              </w:rPr>
              <w:t>of that Regulation</w:t>
            </w:r>
            <w:r w:rsidR="0020559A" w:rsidRPr="001562B3">
              <w:rPr>
                <w:rStyle w:val="FormatvorlageInstructionsTabelleText"/>
                <w:rFonts w:ascii="Times New Roman" w:hAnsi="Times New Roman"/>
                <w:sz w:val="24"/>
              </w:rPr>
              <w:t>;</w:t>
            </w:r>
          </w:p>
          <w:p w14:paraId="406887A9" w14:textId="60E275A3" w:rsidR="00C11CA5" w:rsidRDefault="00D16489" w:rsidP="0083554B">
            <w:pPr>
              <w:pStyle w:val="InstructionsText"/>
              <w:rPr>
                <w:ins w:id="217"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(c) </w:t>
            </w:r>
            <w:r w:rsidR="000A5224" w:rsidRPr="001562B3">
              <w:rPr>
                <w:rStyle w:val="FormatvorlageInstructionsTabelleText"/>
                <w:rFonts w:ascii="Times New Roman" w:hAnsi="Times New Roman"/>
                <w:sz w:val="24"/>
              </w:rPr>
              <w:t xml:space="preserve">they qualify as eligible liabilities as a result of the grandfathering </w:t>
            </w:r>
            <w:r w:rsidRPr="001562B3">
              <w:rPr>
                <w:rStyle w:val="FormatvorlageInstructionsTabelleText"/>
                <w:rFonts w:ascii="Times New Roman" w:hAnsi="Times New Roman"/>
                <w:sz w:val="24"/>
              </w:rPr>
              <w:t>in accordance with</w:t>
            </w:r>
            <w:r w:rsidR="000A5224" w:rsidRPr="001562B3">
              <w:rPr>
                <w:rStyle w:val="FormatvorlageInstructionsTabelleText"/>
                <w:rFonts w:ascii="Times New Roman" w:hAnsi="Times New Roman"/>
                <w:sz w:val="24"/>
              </w:rPr>
              <w:t xml:space="preserve"> Article 494</w:t>
            </w:r>
            <w:proofErr w:type="gramStart"/>
            <w:r w:rsidR="000A5224" w:rsidRPr="001562B3">
              <w:rPr>
                <w:rStyle w:val="FormatvorlageInstructionsTabelleText"/>
                <w:rFonts w:ascii="Times New Roman" w:hAnsi="Times New Roman"/>
                <w:sz w:val="24"/>
              </w:rPr>
              <w:t>b(</w:t>
            </w:r>
            <w:proofErr w:type="gramEnd"/>
            <w:r w:rsidR="000A5224" w:rsidRPr="001562B3">
              <w:rPr>
                <w:rStyle w:val="FormatvorlageInstructionsTabelleText"/>
                <w:rFonts w:ascii="Times New Roman" w:hAnsi="Times New Roman"/>
                <w:sz w:val="24"/>
              </w:rPr>
              <w:t xml:space="preserve">3) </w:t>
            </w:r>
            <w:r w:rsidRPr="001562B3">
              <w:rPr>
                <w:rStyle w:val="FormatvorlageInstructionsTabelleText"/>
                <w:rFonts w:ascii="Times New Roman" w:hAnsi="Times New Roman"/>
                <w:sz w:val="24"/>
              </w:rPr>
              <w:t>of Regulation (EU) No 575/2013</w:t>
            </w:r>
            <w:r w:rsidR="001C6D0D" w:rsidRPr="001562B3">
              <w:rPr>
                <w:rStyle w:val="FormatvorlageInstructionsTabelleText"/>
                <w:rFonts w:ascii="Times New Roman" w:hAnsi="Times New Roman"/>
                <w:sz w:val="24"/>
              </w:rPr>
              <w:t>.</w:t>
            </w:r>
          </w:p>
          <w:p w14:paraId="2C9F1F99" w14:textId="121EF312" w:rsidR="00A827D8" w:rsidRPr="001562B3" w:rsidDel="00A827D8" w:rsidRDefault="00A827D8" w:rsidP="0083554B">
            <w:pPr>
              <w:pStyle w:val="InstructionsText"/>
              <w:rPr>
                <w:del w:id="218" w:author="Author"/>
                <w:rStyle w:val="FormatvorlageInstructionsTabelleText"/>
                <w:rFonts w:ascii="Times New Roman" w:hAnsi="Times New Roman"/>
                <w:sz w:val="24"/>
              </w:rPr>
            </w:pPr>
            <w:ins w:id="219" w:author="Author">
              <w:r w:rsidRPr="0051480C">
                <w:rPr>
                  <w:rStyle w:val="FormatvorlageInstructionsTabelleText"/>
                  <w:rFonts w:ascii="Times New Roman" w:hAnsi="Times New Roman"/>
                  <w:sz w:val="24"/>
                  <w:highlight w:val="yellow"/>
                </w:rPr>
                <w:t>The amounts reported shall be the amounts before deducting unused prior permission amounts, to the extent that the permission covers eligible liabilities instruments that are not subordinated to excluded liabilities and were issued prior to 27 June 2019.</w:t>
              </w:r>
            </w:ins>
          </w:p>
          <w:p w14:paraId="1C129A1F" w14:textId="71274E83" w:rsidR="00A63011" w:rsidRPr="001562B3" w:rsidRDefault="00D16489" w:rsidP="0083554B">
            <w:pPr>
              <w:pStyle w:val="InstructionsText"/>
              <w:rPr>
                <w:rStyle w:val="InstructionsTabelleberschrift"/>
                <w:rFonts w:ascii="Times New Roman" w:hAnsi="Times New Roman"/>
                <w:b w:val="0"/>
                <w:sz w:val="24"/>
                <w:u w:val="none"/>
                <w:lang w:eastAsia="en-US"/>
              </w:rPr>
            </w:pPr>
            <w:r w:rsidRPr="001562B3">
              <w:rPr>
                <w:rStyle w:val="FormatvorlageInstructionsTabelleText"/>
                <w:rFonts w:ascii="Times New Roman" w:hAnsi="Times New Roman"/>
                <w:sz w:val="24"/>
              </w:rPr>
              <w:t>Where</w:t>
            </w:r>
            <w:r w:rsidR="0020559A" w:rsidRPr="001562B3">
              <w:rPr>
                <w:rStyle w:val="FormatvorlageInstructionsTabelleText"/>
                <w:rFonts w:ascii="Times New Roman" w:hAnsi="Times New Roman"/>
                <w:sz w:val="24"/>
              </w:rPr>
              <w:t xml:space="preserve"> Article 72</w:t>
            </w:r>
            <w:proofErr w:type="gramStart"/>
            <w:r w:rsidR="0020559A" w:rsidRPr="001562B3">
              <w:rPr>
                <w:rStyle w:val="FormatvorlageInstructionsTabelleText"/>
                <w:rFonts w:ascii="Times New Roman" w:hAnsi="Times New Roman"/>
                <w:sz w:val="24"/>
              </w:rPr>
              <w:t>b(</w:t>
            </w:r>
            <w:proofErr w:type="gramEnd"/>
            <w:r w:rsidR="0020559A" w:rsidRPr="001562B3">
              <w:rPr>
                <w:rStyle w:val="FormatvorlageInstructionsTabelleText"/>
                <w:rFonts w:ascii="Times New Roman" w:hAnsi="Times New Roman"/>
                <w:sz w:val="24"/>
              </w:rPr>
              <w:t xml:space="preserve">3) </w:t>
            </w:r>
            <w:r w:rsidRPr="001562B3">
              <w:rPr>
                <w:rStyle w:val="FormatvorlageInstructionsTabelleText"/>
                <w:rFonts w:ascii="Times New Roman" w:hAnsi="Times New Roman"/>
                <w:sz w:val="24"/>
              </w:rPr>
              <w:t>or Article 494(2) of Regulation (EU) No 575/2013 applies,</w:t>
            </w:r>
            <w:r w:rsidR="0020559A" w:rsidRPr="001562B3">
              <w:rPr>
                <w:rStyle w:val="FormatvorlageInstructionsTabelleText"/>
                <w:rFonts w:ascii="Times New Roman" w:hAnsi="Times New Roman"/>
                <w:sz w:val="24"/>
              </w:rPr>
              <w:t xml:space="preserve"> t</w:t>
            </w:r>
            <w:r w:rsidR="002C6076" w:rsidRPr="001562B3">
              <w:rPr>
                <w:rStyle w:val="FormatvorlageInstructionsTabelleText"/>
                <w:rFonts w:ascii="Times New Roman" w:hAnsi="Times New Roman"/>
                <w:sz w:val="24"/>
              </w:rPr>
              <w:t>he full amount without application of the</w:t>
            </w:r>
            <w:r w:rsidR="0018613E" w:rsidRPr="001562B3">
              <w:rPr>
                <w:rStyle w:val="FormatvorlageInstructionsTabelleText"/>
                <w:rFonts w:ascii="Times New Roman" w:hAnsi="Times New Roman"/>
                <w:sz w:val="24"/>
              </w:rPr>
              <w:t xml:space="preserve"> </w:t>
            </w:r>
            <w:r w:rsidR="0020559A" w:rsidRPr="001562B3">
              <w:rPr>
                <w:rStyle w:val="FormatvorlageInstructionsTabelleText"/>
                <w:rFonts w:ascii="Times New Roman" w:hAnsi="Times New Roman"/>
                <w:sz w:val="24"/>
              </w:rPr>
              <w:t>3</w:t>
            </w:r>
            <w:r w:rsidR="00A45607" w:rsidRPr="001562B3">
              <w:rPr>
                <w:rStyle w:val="FormatvorlageInstructionsTabelleText"/>
                <w:rFonts w:ascii="Times New Roman" w:hAnsi="Times New Roman"/>
                <w:sz w:val="24"/>
              </w:rPr>
              <w:t>,</w:t>
            </w:r>
            <w:r w:rsidR="0018613E" w:rsidRPr="001562B3">
              <w:rPr>
                <w:rStyle w:val="FormatvorlageInstructionsTabelleText"/>
                <w:rFonts w:ascii="Times New Roman" w:hAnsi="Times New Roman"/>
                <w:sz w:val="24"/>
              </w:rPr>
              <w:t xml:space="preserve">5% </w:t>
            </w:r>
            <w:r w:rsidR="005C5625">
              <w:rPr>
                <w:rStyle w:val="FormatvorlageInstructionsTabelleText"/>
                <w:rFonts w:ascii="Times New Roman" w:hAnsi="Times New Roman"/>
                <w:sz w:val="24"/>
              </w:rPr>
              <w:t xml:space="preserve">and 2,5% </w:t>
            </w:r>
            <w:r w:rsidR="0018613E" w:rsidRPr="001562B3">
              <w:rPr>
                <w:rStyle w:val="FormatvorlageInstructionsTabelleText"/>
                <w:rFonts w:ascii="Times New Roman" w:hAnsi="Times New Roman"/>
                <w:sz w:val="24"/>
              </w:rPr>
              <w:t xml:space="preserve">cap </w:t>
            </w:r>
            <w:r w:rsidR="0020559A" w:rsidRPr="001562B3">
              <w:rPr>
                <w:rStyle w:val="FormatvorlageInstructionsTabelleText"/>
                <w:rFonts w:ascii="Times New Roman" w:hAnsi="Times New Roman"/>
                <w:sz w:val="24"/>
              </w:rPr>
              <w:t>r</w:t>
            </w:r>
            <w:r w:rsidR="0018613E" w:rsidRPr="001562B3">
              <w:rPr>
                <w:rStyle w:val="FormatvorlageInstructionsTabelleText"/>
                <w:rFonts w:ascii="Times New Roman" w:hAnsi="Times New Roman"/>
                <w:sz w:val="24"/>
              </w:rPr>
              <w:t>espectively</w:t>
            </w:r>
            <w:r w:rsidR="002C6076" w:rsidRPr="001562B3">
              <w:rPr>
                <w:rStyle w:val="FormatvorlageInstructionsTabelleText"/>
                <w:rFonts w:ascii="Times New Roman" w:hAnsi="Times New Roman"/>
                <w:sz w:val="24"/>
              </w:rPr>
              <w:t xml:space="preserve"> shall be reported in this row.</w:t>
            </w:r>
          </w:p>
        </w:tc>
      </w:tr>
      <w:tr w:rsidR="00766C0D" w:rsidRPr="001562B3" w14:paraId="63A9F93C" w14:textId="77777777" w:rsidTr="00BA678B">
        <w:trPr>
          <w:ins w:id="220" w:author="Author"/>
        </w:trPr>
        <w:tc>
          <w:tcPr>
            <w:tcW w:w="1129" w:type="dxa"/>
            <w:vAlign w:val="center"/>
          </w:tcPr>
          <w:p w14:paraId="128930AB" w14:textId="7D151456" w:rsidR="00766C0D" w:rsidRPr="00766C0D" w:rsidRDefault="00766C0D" w:rsidP="0083554B">
            <w:pPr>
              <w:pStyle w:val="InstructionsText"/>
              <w:rPr>
                <w:ins w:id="221" w:author="Author"/>
                <w:rStyle w:val="FormatvorlageInstructionsTabelleText"/>
                <w:rFonts w:ascii="Times New Roman" w:hAnsi="Times New Roman"/>
                <w:sz w:val="24"/>
                <w:highlight w:val="yellow"/>
              </w:rPr>
            </w:pPr>
            <w:ins w:id="222" w:author="Author">
              <w:r w:rsidRPr="00766C0D">
                <w:rPr>
                  <w:rStyle w:val="FormatvorlageInstructionsTabelleText"/>
                  <w:rFonts w:ascii="Times New Roman" w:hAnsi="Times New Roman"/>
                  <w:sz w:val="24"/>
                  <w:highlight w:val="yellow"/>
                </w:rPr>
                <w:lastRenderedPageBreak/>
                <w:t>01</w:t>
              </w:r>
              <w:r>
                <w:rPr>
                  <w:rStyle w:val="FormatvorlageInstructionsTabelleText"/>
                  <w:rFonts w:ascii="Times New Roman" w:hAnsi="Times New Roman"/>
                  <w:sz w:val="24"/>
                  <w:highlight w:val="yellow"/>
                </w:rPr>
                <w:t>6</w:t>
              </w:r>
              <w:r w:rsidRPr="00766C0D">
                <w:rPr>
                  <w:rStyle w:val="FormatvorlageInstructionsTabelleText"/>
                  <w:rFonts w:ascii="Times New Roman" w:hAnsi="Times New Roman"/>
                  <w:sz w:val="24"/>
                  <w:highlight w:val="yellow"/>
                </w:rPr>
                <w:t>2</w:t>
              </w:r>
            </w:ins>
          </w:p>
        </w:tc>
        <w:tc>
          <w:tcPr>
            <w:tcW w:w="7620" w:type="dxa"/>
            <w:vAlign w:val="center"/>
          </w:tcPr>
          <w:p w14:paraId="341CD98D" w14:textId="7BF644C3" w:rsidR="00766C0D" w:rsidRPr="00766C0D" w:rsidRDefault="00766C0D" w:rsidP="0083554B">
            <w:pPr>
              <w:pStyle w:val="InstructionsText"/>
              <w:rPr>
                <w:ins w:id="223" w:author="Author"/>
                <w:rStyle w:val="InstructionsTabelleberschrift"/>
                <w:rFonts w:ascii="Times New Roman" w:hAnsi="Times New Roman"/>
                <w:sz w:val="24"/>
                <w:highlight w:val="yellow"/>
              </w:rPr>
            </w:pPr>
            <w:ins w:id="224" w:author="Author">
              <w:r w:rsidRPr="00766C0D">
                <w:rPr>
                  <w:rStyle w:val="InstructionsTabelleberschrift"/>
                  <w:rFonts w:ascii="Times New Roman" w:hAnsi="Times New Roman"/>
                  <w:sz w:val="24"/>
                  <w:highlight w:val="yellow"/>
                </w:rPr>
                <w:t xml:space="preserve">(-) Own eligible liabilities instruments </w:t>
              </w:r>
              <w:r>
                <w:rPr>
                  <w:rStyle w:val="InstructionsTabelleberschrift"/>
                  <w:rFonts w:ascii="Times New Roman" w:hAnsi="Times New Roman"/>
                  <w:sz w:val="24"/>
                  <w:highlight w:val="yellow"/>
                </w:rPr>
                <w:t xml:space="preserve">not </w:t>
              </w:r>
              <w:r w:rsidRPr="00766C0D">
                <w:rPr>
                  <w:rStyle w:val="InstructionsTabelleberschrift"/>
                  <w:rFonts w:ascii="Times New Roman" w:hAnsi="Times New Roman"/>
                  <w:sz w:val="24"/>
                  <w:highlight w:val="yellow"/>
                </w:rPr>
                <w:t xml:space="preserve">subordinated to excluded </w:t>
              </w:r>
              <w:proofErr w:type="gramStart"/>
              <w:r w:rsidRPr="00766C0D">
                <w:rPr>
                  <w:rStyle w:val="InstructionsTabelleberschrift"/>
                  <w:rFonts w:ascii="Times New Roman" w:hAnsi="Times New Roman"/>
                  <w:sz w:val="24"/>
                  <w:highlight w:val="yellow"/>
                </w:rPr>
                <w:t>liabilities</w:t>
              </w:r>
              <w:proofErr w:type="gramEnd"/>
            </w:ins>
          </w:p>
          <w:p w14:paraId="7CFF60FF" w14:textId="77777777" w:rsidR="00766C0D" w:rsidRPr="00766C0D" w:rsidRDefault="00766C0D" w:rsidP="0083554B">
            <w:pPr>
              <w:pStyle w:val="InstructionsText"/>
              <w:rPr>
                <w:ins w:id="225" w:author="Author"/>
                <w:rStyle w:val="InstructionsTabelleberschrift"/>
                <w:rFonts w:ascii="Times New Roman" w:hAnsi="Times New Roman"/>
                <w:b w:val="0"/>
                <w:bCs w:val="0"/>
                <w:i/>
                <w:sz w:val="24"/>
                <w:highlight w:val="yellow"/>
                <w:u w:val="none"/>
              </w:rPr>
            </w:pPr>
            <w:ins w:id="226" w:author="Author">
              <w:r w:rsidRPr="00766C0D">
                <w:rPr>
                  <w:rStyle w:val="InstructionsTabelleberschrift"/>
                  <w:rFonts w:ascii="Times New Roman" w:hAnsi="Times New Roman"/>
                  <w:b w:val="0"/>
                  <w:bCs w:val="0"/>
                  <w:i/>
                  <w:sz w:val="24"/>
                  <w:highlight w:val="yellow"/>
                  <w:u w:val="none"/>
                </w:rPr>
                <w:t>MREL</w:t>
              </w:r>
            </w:ins>
          </w:p>
          <w:p w14:paraId="5FDB3A76" w14:textId="77777777" w:rsidR="00766C0D" w:rsidRDefault="00766C0D" w:rsidP="0083554B">
            <w:pPr>
              <w:pStyle w:val="InstructionsText"/>
              <w:rPr>
                <w:ins w:id="227" w:author="Author"/>
                <w:rStyle w:val="FormatvorlageInstructionsTabelleText"/>
                <w:rFonts w:ascii="Times New Roman" w:hAnsi="Times New Roman"/>
                <w:bCs w:val="0"/>
                <w:sz w:val="24"/>
                <w:highlight w:val="yellow"/>
              </w:rPr>
            </w:pPr>
            <w:ins w:id="228" w:author="Author">
              <w:r w:rsidRPr="00766C0D">
                <w:rPr>
                  <w:rStyle w:val="FormatvorlageInstructionsTabelleText"/>
                  <w:rFonts w:ascii="Times New Roman" w:hAnsi="Times New Roman"/>
                  <w:bCs w:val="0"/>
                  <w:sz w:val="24"/>
                  <w:highlight w:val="yellow"/>
                </w:rPr>
                <w:t>Article 78a of Regulation (EU) No 575/2013, Article 32</w:t>
              </w:r>
              <w:proofErr w:type="gramStart"/>
              <w:r w:rsidRPr="00766C0D">
                <w:rPr>
                  <w:rStyle w:val="FormatvorlageInstructionsTabelleText"/>
                  <w:rFonts w:ascii="Times New Roman" w:hAnsi="Times New Roman"/>
                  <w:bCs w:val="0"/>
                  <w:sz w:val="24"/>
                  <w:highlight w:val="yellow"/>
                </w:rPr>
                <w:t>b(</w:t>
              </w:r>
              <w:proofErr w:type="gramEnd"/>
              <w:r w:rsidRPr="00766C0D">
                <w:rPr>
                  <w:rStyle w:val="FormatvorlageInstructionsTabelleText"/>
                  <w:rFonts w:ascii="Times New Roman" w:hAnsi="Times New Roman"/>
                  <w:bCs w:val="0"/>
                  <w:sz w:val="24"/>
                  <w:highlight w:val="yellow"/>
                </w:rPr>
                <w:t xml:space="preserve">2), </w:t>
              </w:r>
              <w:r w:rsidRPr="001D1E29">
                <w:rPr>
                  <w:rStyle w:val="FormatvorlageInstructionsTabelleText"/>
                  <w:rFonts w:ascii="Times New Roman" w:hAnsi="Times New Roman"/>
                  <w:bCs w:val="0"/>
                  <w:sz w:val="24"/>
                  <w:highlight w:val="yellow"/>
                </w:rPr>
                <w:t>(3) and (5) of Regulation (EU) No 241/2014</w:t>
              </w:r>
            </w:ins>
          </w:p>
          <w:p w14:paraId="07A5D05B" w14:textId="3A37D53E" w:rsidR="008B0571" w:rsidRDefault="008B0571" w:rsidP="0083554B">
            <w:pPr>
              <w:pStyle w:val="InstructionsText"/>
              <w:rPr>
                <w:ins w:id="229" w:author="Author"/>
                <w:rStyle w:val="InstructionsTabelleberschrift"/>
                <w:rFonts w:ascii="Times New Roman" w:hAnsi="Times New Roman"/>
                <w:b w:val="0"/>
                <w:bCs w:val="0"/>
                <w:i/>
                <w:sz w:val="24"/>
                <w:highlight w:val="yellow"/>
                <w:u w:val="none"/>
              </w:rPr>
            </w:pPr>
            <w:ins w:id="230" w:author="Author">
              <w:r>
                <w:rPr>
                  <w:rStyle w:val="FormatvorlageInstructionsTabelleText"/>
                  <w:rFonts w:ascii="Times New Roman" w:hAnsi="Times New Roman"/>
                  <w:bCs w:val="0"/>
                  <w:sz w:val="24"/>
                  <w:highlight w:val="yellow"/>
                </w:rPr>
                <w:t>This row shall include u</w:t>
              </w:r>
              <w:r w:rsidRPr="00882B01">
                <w:rPr>
                  <w:rStyle w:val="FormatvorlageInstructionsTabelleText"/>
                  <w:rFonts w:ascii="Times New Roman" w:hAnsi="Times New Roman"/>
                  <w:bCs w:val="0"/>
                  <w:sz w:val="24"/>
                  <w:highlight w:val="yellow"/>
                </w:rPr>
                <w:t xml:space="preserve">nused </w:t>
              </w:r>
              <w:r w:rsidR="00D63399">
                <w:rPr>
                  <w:rStyle w:val="FormatvorlageInstructionsTabelleText"/>
                  <w:rFonts w:ascii="Times New Roman" w:hAnsi="Times New Roman"/>
                  <w:sz w:val="24"/>
                  <w:highlight w:val="yellow"/>
                </w:rPr>
                <w:t>prior</w:t>
              </w:r>
              <w:r w:rsidRPr="00017D7A">
                <w:rPr>
                  <w:rStyle w:val="FormatvorlageInstructionsTabelleText"/>
                  <w:rFonts w:ascii="Times New Roman" w:hAnsi="Times New Roman"/>
                  <w:sz w:val="24"/>
                  <w:highlight w:val="yellow"/>
                </w:rPr>
                <w:t xml:space="preserve"> permission amounts</w:t>
              </w:r>
              <w:r w:rsidR="001C3C19">
                <w:rPr>
                  <w:rStyle w:val="FormatvorlageInstructionsTabelleText"/>
                  <w:rFonts w:ascii="Times New Roman" w:hAnsi="Times New Roman"/>
                  <w:sz w:val="24"/>
                  <w:highlight w:val="yellow"/>
                </w:rPr>
                <w:t xml:space="preserve">, to the extent that the permission covers </w:t>
              </w:r>
              <w:r w:rsidR="00D63399">
                <w:rPr>
                  <w:rStyle w:val="FormatvorlageInstructionsTabelleText"/>
                  <w:rFonts w:ascii="Times New Roman" w:hAnsi="Times New Roman"/>
                  <w:sz w:val="24"/>
                  <w:highlight w:val="yellow"/>
                </w:rPr>
                <w:t>eligible liabilities instruments</w:t>
              </w:r>
              <w:r w:rsidR="001C3C19">
                <w:rPr>
                  <w:rStyle w:val="FormatvorlageInstructionsTabelleText"/>
                  <w:rFonts w:ascii="Times New Roman" w:hAnsi="Times New Roman"/>
                  <w:sz w:val="24"/>
                  <w:highlight w:val="yellow"/>
                </w:rPr>
                <w:t xml:space="preserve"> that are not subordinated to excluded liabilities</w:t>
              </w:r>
              <w:r w:rsidRPr="00017D7A">
                <w:rPr>
                  <w:rStyle w:val="FormatvorlageInstructionsTabelleText"/>
                  <w:rFonts w:ascii="Times New Roman" w:hAnsi="Times New Roman"/>
                  <w:sz w:val="24"/>
                  <w:highlight w:val="yellow"/>
                </w:rPr>
                <w:t>.</w:t>
              </w:r>
            </w:ins>
          </w:p>
          <w:p w14:paraId="267D0224" w14:textId="77777777" w:rsidR="008B0571" w:rsidRPr="00766C0D" w:rsidRDefault="008B0571" w:rsidP="0083554B">
            <w:pPr>
              <w:pStyle w:val="InstructionsText"/>
              <w:rPr>
                <w:ins w:id="231" w:author="Author"/>
                <w:rStyle w:val="InstructionsTabelleberschrift"/>
                <w:rFonts w:ascii="Times New Roman" w:hAnsi="Times New Roman"/>
                <w:b w:val="0"/>
                <w:bCs w:val="0"/>
                <w:i/>
                <w:sz w:val="24"/>
                <w:highlight w:val="yellow"/>
                <w:u w:val="none"/>
              </w:rPr>
            </w:pPr>
            <w:ins w:id="232" w:author="Author">
              <w:r w:rsidRPr="00766C0D">
                <w:rPr>
                  <w:rStyle w:val="InstructionsTabelleberschrift"/>
                  <w:rFonts w:ascii="Times New Roman" w:hAnsi="Times New Roman"/>
                  <w:b w:val="0"/>
                  <w:bCs w:val="0"/>
                  <w:i/>
                  <w:sz w:val="24"/>
                  <w:highlight w:val="yellow"/>
                  <w:u w:val="none"/>
                </w:rPr>
                <w:t>TLAC</w:t>
              </w:r>
            </w:ins>
          </w:p>
          <w:p w14:paraId="24C7F64C" w14:textId="77777777" w:rsidR="008B0571" w:rsidRPr="00766C0D" w:rsidRDefault="008B0571" w:rsidP="0083554B">
            <w:pPr>
              <w:pStyle w:val="InstructionsText"/>
              <w:rPr>
                <w:ins w:id="233" w:author="Author"/>
                <w:rStyle w:val="FormatvorlageInstructionsTabelleText"/>
                <w:rFonts w:ascii="Times New Roman" w:hAnsi="Times New Roman"/>
                <w:bCs w:val="0"/>
                <w:sz w:val="24"/>
                <w:highlight w:val="yellow"/>
              </w:rPr>
            </w:pPr>
            <w:ins w:id="234" w:author="Author">
              <w:r w:rsidRPr="00766C0D">
                <w:rPr>
                  <w:rStyle w:val="FormatvorlageInstructionsTabelleText"/>
                  <w:rFonts w:ascii="Times New Roman" w:hAnsi="Times New Roman"/>
                  <w:sz w:val="24"/>
                  <w:highlight w:val="yellow"/>
                </w:rPr>
                <w:t>Articles 72</w:t>
              </w:r>
              <w:proofErr w:type="gramStart"/>
              <w:r w:rsidRPr="00766C0D">
                <w:rPr>
                  <w:rStyle w:val="FormatvorlageInstructionsTabelleText"/>
                  <w:rFonts w:ascii="Times New Roman" w:hAnsi="Times New Roman"/>
                  <w:sz w:val="24"/>
                  <w:highlight w:val="yellow"/>
                </w:rPr>
                <w:t>e(</w:t>
              </w:r>
              <w:proofErr w:type="gramEnd"/>
              <w:r w:rsidRPr="00766C0D">
                <w:rPr>
                  <w:rStyle w:val="FormatvorlageInstructionsTabelleText"/>
                  <w:rFonts w:ascii="Times New Roman" w:hAnsi="Times New Roman"/>
                  <w:sz w:val="24"/>
                  <w:highlight w:val="yellow"/>
                </w:rPr>
                <w:t>1), point (a), and 78a of Regulation (EU) No 575/2013</w:t>
              </w:r>
              <w:r w:rsidRPr="00766C0D">
                <w:rPr>
                  <w:rStyle w:val="FormatvorlageInstructionsTabelleText"/>
                  <w:rFonts w:ascii="Times New Roman" w:hAnsi="Times New Roman"/>
                  <w:bCs w:val="0"/>
                  <w:sz w:val="24"/>
                  <w:highlight w:val="yellow"/>
                </w:rPr>
                <w:t>, Article 32b(2), (3) and (5) of Regulation (EU) No 241/2014</w:t>
              </w:r>
            </w:ins>
          </w:p>
          <w:p w14:paraId="5453E8FB" w14:textId="77777777" w:rsidR="008B0571" w:rsidRDefault="008B0571" w:rsidP="0083554B">
            <w:pPr>
              <w:pStyle w:val="InstructionsText"/>
              <w:rPr>
                <w:ins w:id="235" w:author="Author"/>
                <w:rStyle w:val="FormatvorlageInstructionsTabelleText"/>
                <w:rFonts w:ascii="Times New Roman" w:hAnsi="Times New Roman"/>
                <w:bCs w:val="0"/>
                <w:sz w:val="24"/>
                <w:highlight w:val="yellow"/>
              </w:rPr>
            </w:pPr>
            <w:ins w:id="236" w:author="Author">
              <w:r>
                <w:rPr>
                  <w:rStyle w:val="FormatvorlageInstructionsTabelleText"/>
                  <w:rFonts w:ascii="Times New Roman" w:hAnsi="Times New Roman"/>
                  <w:bCs w:val="0"/>
                  <w:sz w:val="24"/>
                  <w:highlight w:val="yellow"/>
                </w:rPr>
                <w:t xml:space="preserve">This row shall </w:t>
              </w:r>
              <w:proofErr w:type="gramStart"/>
              <w:r>
                <w:rPr>
                  <w:rStyle w:val="FormatvorlageInstructionsTabelleText"/>
                  <w:rFonts w:ascii="Times New Roman" w:hAnsi="Times New Roman"/>
                  <w:bCs w:val="0"/>
                  <w:sz w:val="24"/>
                  <w:highlight w:val="yellow"/>
                </w:rPr>
                <w:t>include</w:t>
              </w:r>
              <w:proofErr w:type="gramEnd"/>
            </w:ins>
          </w:p>
          <w:p w14:paraId="321DC970" w14:textId="79DAFB4A" w:rsidR="008B0571" w:rsidRPr="00882B01" w:rsidRDefault="008C19BD" w:rsidP="008B0571">
            <w:pPr>
              <w:pStyle w:val="ListParagraph"/>
              <w:numPr>
                <w:ilvl w:val="0"/>
                <w:numId w:val="70"/>
              </w:numPr>
              <w:rPr>
                <w:ins w:id="237" w:author="Author"/>
                <w:rStyle w:val="FormatvorlageInstructionsTabelleText"/>
                <w:rFonts w:ascii="Times New Roman" w:hAnsi="Times New Roman"/>
                <w:bCs w:val="0"/>
                <w:sz w:val="24"/>
                <w:highlight w:val="yellow"/>
              </w:rPr>
            </w:pPr>
            <w:ins w:id="238" w:author="Author">
              <w:r>
                <w:rPr>
                  <w:rStyle w:val="FormatvorlageInstructionsTabelleText"/>
                  <w:rFonts w:ascii="Times New Roman" w:hAnsi="Times New Roman"/>
                  <w:bCs w:val="0"/>
                  <w:sz w:val="24"/>
                  <w:highlight w:val="yellow"/>
                </w:rPr>
                <w:t>holdings of own</w:t>
              </w:r>
              <w:r w:rsidR="008B0571">
                <w:rPr>
                  <w:rStyle w:val="FormatvorlageInstructionsTabelleText"/>
                  <w:rFonts w:ascii="Times New Roman" w:hAnsi="Times New Roman"/>
                  <w:bCs w:val="0"/>
                  <w:sz w:val="24"/>
                  <w:highlight w:val="yellow"/>
                </w:rPr>
                <w:t xml:space="preserve"> </w:t>
              </w:r>
              <w:r w:rsidR="00D63399">
                <w:rPr>
                  <w:rStyle w:val="FormatvorlageInstructionsTabelleText"/>
                  <w:rFonts w:ascii="Times New Roman" w:hAnsi="Times New Roman"/>
                  <w:bCs w:val="0"/>
                  <w:sz w:val="24"/>
                  <w:highlight w:val="yellow"/>
                </w:rPr>
                <w:t xml:space="preserve">non-subordinated </w:t>
              </w:r>
              <w:r w:rsidR="008B0571">
                <w:rPr>
                  <w:rStyle w:val="FormatvorlageInstructionsTabelleText"/>
                  <w:rFonts w:ascii="Times New Roman" w:hAnsi="Times New Roman"/>
                  <w:bCs w:val="0"/>
                  <w:sz w:val="24"/>
                  <w:highlight w:val="yellow"/>
                </w:rPr>
                <w:t xml:space="preserve">eligible </w:t>
              </w:r>
              <w:r w:rsidR="008B0571" w:rsidRPr="00017D7A">
                <w:rPr>
                  <w:rStyle w:val="FormatvorlageInstructionsTabelleText"/>
                  <w:rFonts w:ascii="Times New Roman" w:hAnsi="Times New Roman"/>
                  <w:bCs w:val="0"/>
                  <w:sz w:val="24"/>
                  <w:highlight w:val="yellow"/>
                </w:rPr>
                <w:t xml:space="preserve">liabilities instruments that are to be deducted in accordance with </w:t>
              </w:r>
              <w:r w:rsidR="008B0571" w:rsidRPr="00882B01">
                <w:rPr>
                  <w:rStyle w:val="FormatvorlageInstructionsTabelleText"/>
                  <w:rFonts w:ascii="Times New Roman" w:hAnsi="Times New Roman"/>
                  <w:bCs w:val="0"/>
                  <w:sz w:val="24"/>
                  <w:highlight w:val="yellow"/>
                </w:rPr>
                <w:t>Article 72</w:t>
              </w:r>
              <w:proofErr w:type="gramStart"/>
              <w:r w:rsidR="008B0571" w:rsidRPr="00882B01">
                <w:rPr>
                  <w:rStyle w:val="FormatvorlageInstructionsTabelleText"/>
                  <w:rFonts w:ascii="Times New Roman" w:hAnsi="Times New Roman"/>
                  <w:bCs w:val="0"/>
                  <w:sz w:val="24"/>
                  <w:highlight w:val="yellow"/>
                </w:rPr>
                <w:t>e(</w:t>
              </w:r>
              <w:proofErr w:type="gramEnd"/>
              <w:r w:rsidR="008B0571" w:rsidRPr="00882B01">
                <w:rPr>
                  <w:rStyle w:val="FormatvorlageInstructionsTabelleText"/>
                  <w:rFonts w:ascii="Times New Roman" w:hAnsi="Times New Roman"/>
                  <w:bCs w:val="0"/>
                  <w:sz w:val="24"/>
                  <w:highlight w:val="yellow"/>
                </w:rPr>
                <w:t>1), point (a), of Regulation (EU) No 575/2013</w:t>
              </w:r>
              <w:r w:rsidR="00D63399">
                <w:rPr>
                  <w:rStyle w:val="FormatvorlageInstructionsTabelleText"/>
                  <w:rFonts w:ascii="Times New Roman" w:hAnsi="Times New Roman"/>
                  <w:bCs w:val="0"/>
                  <w:sz w:val="24"/>
                  <w:highlight w:val="yellow"/>
                </w:rPr>
                <w:t xml:space="preserve"> and</w:t>
              </w:r>
            </w:ins>
          </w:p>
          <w:p w14:paraId="6C390CB9" w14:textId="287DF828" w:rsidR="008B0571" w:rsidRPr="00766C0D" w:rsidRDefault="008B0571" w:rsidP="009E5168">
            <w:pPr>
              <w:pStyle w:val="ListParagraph"/>
              <w:numPr>
                <w:ilvl w:val="0"/>
                <w:numId w:val="70"/>
              </w:numPr>
              <w:rPr>
                <w:ins w:id="239" w:author="Author"/>
                <w:rStyle w:val="InstructionsTabelleberschrift"/>
                <w:rFonts w:ascii="Times New Roman" w:hAnsi="Times New Roman"/>
                <w:b w:val="0"/>
                <w:bCs w:val="0"/>
                <w:sz w:val="24"/>
                <w:highlight w:val="yellow"/>
              </w:rPr>
            </w:pPr>
            <w:ins w:id="240" w:author="Author">
              <w:r w:rsidRPr="00882B01">
                <w:rPr>
                  <w:rStyle w:val="FormatvorlageInstructionsTabelleText"/>
                  <w:rFonts w:ascii="Times New Roman" w:hAnsi="Times New Roman"/>
                  <w:bCs w:val="0"/>
                  <w:sz w:val="24"/>
                  <w:highlight w:val="yellow"/>
                </w:rPr>
                <w:t xml:space="preserve">Unused </w:t>
              </w:r>
              <w:r w:rsidRPr="008B0571">
                <w:rPr>
                  <w:rStyle w:val="FormatvorlageInstructionsTabelleText"/>
                  <w:rFonts w:ascii="Times New Roman" w:hAnsi="Times New Roman"/>
                  <w:bCs w:val="0"/>
                  <w:sz w:val="24"/>
                  <w:highlight w:val="yellow"/>
                </w:rPr>
                <w:t>prior</w:t>
              </w:r>
              <w:r>
                <w:rPr>
                  <w:rStyle w:val="FormatvorlageInstructionsTabelleText"/>
                  <w:rFonts w:ascii="Times New Roman" w:hAnsi="Times New Roman"/>
                  <w:sz w:val="24"/>
                  <w:highlight w:val="yellow"/>
                </w:rPr>
                <w:t xml:space="preserve"> permission</w:t>
              </w:r>
              <w:r w:rsidRPr="00017D7A">
                <w:rPr>
                  <w:rStyle w:val="FormatvorlageInstructionsTabelleText"/>
                  <w:rFonts w:ascii="Times New Roman" w:hAnsi="Times New Roman"/>
                  <w:sz w:val="24"/>
                  <w:highlight w:val="yellow"/>
                </w:rPr>
                <w:t xml:space="preserve"> amounts</w:t>
              </w:r>
              <w:r w:rsidR="001C3C19">
                <w:rPr>
                  <w:rStyle w:val="FormatvorlageInstructionsTabelleText"/>
                  <w:rFonts w:ascii="Times New Roman" w:hAnsi="Times New Roman"/>
                  <w:sz w:val="24"/>
                  <w:highlight w:val="yellow"/>
                </w:rPr>
                <w:t xml:space="preserve">, to the extent that the permission covers </w:t>
              </w:r>
              <w:r>
                <w:rPr>
                  <w:rStyle w:val="FormatvorlageInstructionsTabelleText"/>
                  <w:rFonts w:ascii="Times New Roman" w:hAnsi="Times New Roman"/>
                  <w:sz w:val="24"/>
                  <w:highlight w:val="yellow"/>
                </w:rPr>
                <w:t>eligible liabilities instruments</w:t>
              </w:r>
              <w:r w:rsidR="001C3C19">
                <w:rPr>
                  <w:rStyle w:val="FormatvorlageInstructionsTabelleText"/>
                  <w:rFonts w:ascii="Times New Roman" w:hAnsi="Times New Roman"/>
                  <w:sz w:val="24"/>
                  <w:highlight w:val="yellow"/>
                </w:rPr>
                <w:t xml:space="preserve"> that are </w:t>
              </w:r>
              <w:r w:rsidR="00F81089">
                <w:rPr>
                  <w:rStyle w:val="FormatvorlageInstructionsTabelleText"/>
                  <w:rFonts w:ascii="Times New Roman" w:hAnsi="Times New Roman"/>
                  <w:sz w:val="24"/>
                  <w:highlight w:val="yellow"/>
                </w:rPr>
                <w:t xml:space="preserve">not </w:t>
              </w:r>
              <w:r w:rsidR="001C3C19">
                <w:rPr>
                  <w:rStyle w:val="FormatvorlageInstructionsTabelleText"/>
                  <w:rFonts w:ascii="Times New Roman" w:hAnsi="Times New Roman"/>
                  <w:sz w:val="24"/>
                  <w:highlight w:val="yellow"/>
                </w:rPr>
                <w:t>subordinated to excluded liabilities</w:t>
              </w:r>
              <w:r w:rsidRPr="00017D7A">
                <w:rPr>
                  <w:rStyle w:val="FormatvorlageInstructionsTabelleText"/>
                  <w:rFonts w:ascii="Times New Roman" w:hAnsi="Times New Roman"/>
                  <w:sz w:val="24"/>
                  <w:highlight w:val="yellow"/>
                </w:rPr>
                <w:t>.</w:t>
              </w:r>
            </w:ins>
          </w:p>
        </w:tc>
      </w:tr>
      <w:tr w:rsidR="00766C0D" w:rsidRPr="001562B3" w14:paraId="377B4629" w14:textId="77777777" w:rsidTr="00BA678B">
        <w:trPr>
          <w:ins w:id="241" w:author="Author"/>
        </w:trPr>
        <w:tc>
          <w:tcPr>
            <w:tcW w:w="1129" w:type="dxa"/>
            <w:vAlign w:val="center"/>
          </w:tcPr>
          <w:p w14:paraId="0ACB5F85" w14:textId="0CEF3E7C" w:rsidR="00766C0D" w:rsidRPr="00766C0D" w:rsidRDefault="00766C0D" w:rsidP="0083554B">
            <w:pPr>
              <w:pStyle w:val="InstructionsText"/>
              <w:rPr>
                <w:ins w:id="242" w:author="Author"/>
                <w:rStyle w:val="FormatvorlageInstructionsTabelleText"/>
                <w:rFonts w:ascii="Times New Roman" w:hAnsi="Times New Roman"/>
                <w:sz w:val="24"/>
                <w:highlight w:val="yellow"/>
              </w:rPr>
            </w:pPr>
            <w:ins w:id="243" w:author="Author">
              <w:r w:rsidRPr="00766C0D">
                <w:rPr>
                  <w:rStyle w:val="FormatvorlageInstructionsTabelleText"/>
                  <w:rFonts w:ascii="Times New Roman" w:hAnsi="Times New Roman"/>
                  <w:sz w:val="24"/>
                  <w:highlight w:val="yellow"/>
                </w:rPr>
                <w:t>01</w:t>
              </w:r>
              <w:r>
                <w:rPr>
                  <w:rStyle w:val="FormatvorlageInstructionsTabelleText"/>
                  <w:rFonts w:ascii="Times New Roman" w:hAnsi="Times New Roman"/>
                  <w:sz w:val="24"/>
                  <w:highlight w:val="yellow"/>
                </w:rPr>
                <w:t>6</w:t>
              </w:r>
              <w:r w:rsidRPr="00766C0D">
                <w:rPr>
                  <w:rStyle w:val="FormatvorlageInstructionsTabelleText"/>
                  <w:rFonts w:ascii="Times New Roman" w:hAnsi="Times New Roman"/>
                  <w:sz w:val="24"/>
                  <w:highlight w:val="yellow"/>
                </w:rPr>
                <w:t>5</w:t>
              </w:r>
            </w:ins>
          </w:p>
        </w:tc>
        <w:tc>
          <w:tcPr>
            <w:tcW w:w="7620" w:type="dxa"/>
            <w:vAlign w:val="center"/>
          </w:tcPr>
          <w:p w14:paraId="371C3A4C" w14:textId="4AECE364" w:rsidR="00766C0D" w:rsidRPr="00766C0D" w:rsidRDefault="00766C0D" w:rsidP="0083554B">
            <w:pPr>
              <w:pStyle w:val="InstructionsText"/>
              <w:rPr>
                <w:ins w:id="244" w:author="Author"/>
                <w:rStyle w:val="InstructionsTabelleberschrift"/>
                <w:rFonts w:ascii="Times New Roman" w:hAnsi="Times New Roman"/>
                <w:sz w:val="24"/>
                <w:highlight w:val="yellow"/>
              </w:rPr>
            </w:pPr>
            <w:ins w:id="245" w:author="Author">
              <w:r w:rsidRPr="00766C0D">
                <w:rPr>
                  <w:rStyle w:val="InstructionsTabelleberschrift"/>
                  <w:rFonts w:ascii="Times New Roman" w:hAnsi="Times New Roman"/>
                  <w:sz w:val="24"/>
                  <w:highlight w:val="yellow"/>
                </w:rPr>
                <w:t xml:space="preserve">(-) Own eligible liabilities instruments </w:t>
              </w:r>
              <w:r>
                <w:rPr>
                  <w:rStyle w:val="InstructionsTabelleberschrift"/>
                  <w:rFonts w:ascii="Times New Roman" w:hAnsi="Times New Roman"/>
                  <w:sz w:val="24"/>
                  <w:highlight w:val="yellow"/>
                </w:rPr>
                <w:t xml:space="preserve">not </w:t>
              </w:r>
              <w:r w:rsidRPr="00766C0D">
                <w:rPr>
                  <w:rStyle w:val="InstructionsTabelleberschrift"/>
                  <w:rFonts w:ascii="Times New Roman" w:hAnsi="Times New Roman"/>
                  <w:sz w:val="24"/>
                  <w:highlight w:val="yellow"/>
                </w:rPr>
                <w:t xml:space="preserve">subordinated to excluded liabilities: (-) of which: unused prior permission </w:t>
              </w:r>
              <w:proofErr w:type="gramStart"/>
              <w:r w:rsidRPr="00766C0D">
                <w:rPr>
                  <w:rStyle w:val="InstructionsTabelleberschrift"/>
                  <w:rFonts w:ascii="Times New Roman" w:hAnsi="Times New Roman"/>
                  <w:sz w:val="24"/>
                  <w:highlight w:val="yellow"/>
                </w:rPr>
                <w:t>amounts</w:t>
              </w:r>
              <w:proofErr w:type="gramEnd"/>
            </w:ins>
          </w:p>
          <w:p w14:paraId="50F54C4D" w14:textId="77777777" w:rsidR="00766C0D" w:rsidRPr="00766C0D" w:rsidRDefault="00766C0D" w:rsidP="0083554B">
            <w:pPr>
              <w:pStyle w:val="InstructionsText"/>
              <w:rPr>
                <w:ins w:id="246" w:author="Author"/>
                <w:rStyle w:val="FormatvorlageInstructionsTabelleText"/>
                <w:rFonts w:ascii="Times New Roman" w:hAnsi="Times New Roman"/>
                <w:i/>
                <w:sz w:val="24"/>
                <w:highlight w:val="yellow"/>
              </w:rPr>
            </w:pPr>
            <w:ins w:id="247" w:author="Author">
              <w:r w:rsidRPr="00766C0D">
                <w:rPr>
                  <w:rStyle w:val="FormatvorlageInstructionsTabelleText"/>
                  <w:rFonts w:ascii="Times New Roman" w:hAnsi="Times New Roman"/>
                  <w:i/>
                  <w:sz w:val="24"/>
                  <w:highlight w:val="yellow"/>
                </w:rPr>
                <w:t>MREL and TLAC</w:t>
              </w:r>
            </w:ins>
          </w:p>
          <w:p w14:paraId="0DC13AF4" w14:textId="77777777" w:rsidR="00F81089" w:rsidRDefault="00F81089" w:rsidP="0083554B">
            <w:pPr>
              <w:pStyle w:val="InstructionsText"/>
              <w:rPr>
                <w:ins w:id="248" w:author="Author"/>
                <w:rStyle w:val="FormatvorlageInstructionsTabelleText"/>
                <w:rFonts w:ascii="Times New Roman" w:hAnsi="Times New Roman"/>
                <w:sz w:val="24"/>
                <w:highlight w:val="yellow"/>
              </w:rPr>
            </w:pPr>
            <w:ins w:id="249" w:author="Author">
              <w:r>
                <w:rPr>
                  <w:rStyle w:val="FormatvorlageInstructionsTabelleText"/>
                  <w:rFonts w:ascii="Times New Roman" w:hAnsi="Times New Roman"/>
                  <w:sz w:val="24"/>
                  <w:highlight w:val="yellow"/>
                </w:rPr>
                <w:t xml:space="preserve">The following </w:t>
              </w:r>
              <w:r w:rsidRPr="001D1E29">
                <w:rPr>
                  <w:rStyle w:val="FormatvorlageInstructionsTabelleText"/>
                  <w:rFonts w:ascii="Times New Roman" w:hAnsi="Times New Roman"/>
                  <w:sz w:val="24"/>
                  <w:highlight w:val="yellow"/>
                </w:rPr>
                <w:t>amounts shall be reported in this row</w:t>
              </w:r>
              <w:r>
                <w:rPr>
                  <w:rStyle w:val="FormatvorlageInstructionsTabelleText"/>
                  <w:rFonts w:ascii="Times New Roman" w:hAnsi="Times New Roman"/>
                  <w:sz w:val="24"/>
                  <w:highlight w:val="yellow"/>
                </w:rPr>
                <w:t xml:space="preserve">: </w:t>
              </w:r>
            </w:ins>
          </w:p>
          <w:p w14:paraId="705775C2" w14:textId="0BA91860" w:rsidR="00766C0D" w:rsidRPr="00766C0D" w:rsidRDefault="00F81089" w:rsidP="00766C0D">
            <w:pPr>
              <w:pStyle w:val="ListParagraph"/>
              <w:numPr>
                <w:ilvl w:val="0"/>
                <w:numId w:val="52"/>
              </w:numPr>
              <w:rPr>
                <w:ins w:id="250" w:author="Author"/>
                <w:rStyle w:val="FormatvorlageInstructionsTabelleText"/>
                <w:rFonts w:ascii="Times New Roman" w:hAnsi="Times New Roman"/>
                <w:sz w:val="24"/>
                <w:highlight w:val="yellow"/>
              </w:rPr>
            </w:pPr>
            <w:ins w:id="251" w:author="Author">
              <w:r>
                <w:rPr>
                  <w:rStyle w:val="FormatvorlageInstructionsTabelleText"/>
                  <w:rFonts w:ascii="Times New Roman" w:hAnsi="Times New Roman"/>
                  <w:sz w:val="24"/>
                  <w:highlight w:val="yellow"/>
                </w:rPr>
                <w:t xml:space="preserve">Unused </w:t>
              </w:r>
              <w:r w:rsidR="00766C0D" w:rsidRPr="001D1E29">
                <w:rPr>
                  <w:rStyle w:val="FormatvorlageInstructionsTabelleText"/>
                  <w:rFonts w:ascii="Times New Roman" w:hAnsi="Times New Roman"/>
                  <w:sz w:val="24"/>
                  <w:highlight w:val="yellow"/>
                </w:rPr>
                <w:t xml:space="preserve">ad hoc permission </w:t>
              </w:r>
              <w:r>
                <w:rPr>
                  <w:rStyle w:val="FormatvorlageInstructionsTabelleText"/>
                  <w:rFonts w:ascii="Times New Roman" w:hAnsi="Times New Roman"/>
                  <w:sz w:val="24"/>
                  <w:highlight w:val="yellow"/>
                </w:rPr>
                <w:t xml:space="preserve">amounts, to the extent that the permission covers an </w:t>
              </w:r>
              <w:r w:rsidR="00766C0D" w:rsidRPr="001D1E29">
                <w:rPr>
                  <w:rStyle w:val="FormatvorlageInstructionsTabelleText"/>
                  <w:rFonts w:ascii="Times New Roman" w:hAnsi="Times New Roman"/>
                  <w:sz w:val="24"/>
                  <w:highlight w:val="yellow"/>
                </w:rPr>
                <w:t>eligible liabilities instrument</w:t>
              </w:r>
              <w:r>
                <w:rPr>
                  <w:rStyle w:val="FormatvorlageInstructionsTabelleText"/>
                  <w:rFonts w:ascii="Times New Roman" w:hAnsi="Times New Roman"/>
                  <w:sz w:val="24"/>
                  <w:highlight w:val="yellow"/>
                </w:rPr>
                <w:t xml:space="preserve"> that is not subordinated to excluded </w:t>
              </w:r>
              <w:proofErr w:type="gramStart"/>
              <w:r>
                <w:rPr>
                  <w:rStyle w:val="FormatvorlageInstructionsTabelleText"/>
                  <w:rFonts w:ascii="Times New Roman" w:hAnsi="Times New Roman"/>
                  <w:sz w:val="24"/>
                  <w:highlight w:val="yellow"/>
                </w:rPr>
                <w:t>liabilities</w:t>
              </w:r>
              <w:r w:rsidR="00766C0D">
                <w:rPr>
                  <w:rStyle w:val="FormatvorlageInstructionsTabelleText"/>
                  <w:rFonts w:ascii="Times New Roman" w:hAnsi="Times New Roman"/>
                  <w:sz w:val="24"/>
                  <w:highlight w:val="yellow"/>
                </w:rPr>
                <w:t>;</w:t>
              </w:r>
              <w:proofErr w:type="gramEnd"/>
            </w:ins>
          </w:p>
          <w:p w14:paraId="664D7867" w14:textId="0582ADEC" w:rsidR="00766C0D" w:rsidRPr="00766C0D" w:rsidRDefault="00F81089" w:rsidP="00766C0D">
            <w:pPr>
              <w:pStyle w:val="ListParagraph"/>
              <w:numPr>
                <w:ilvl w:val="0"/>
                <w:numId w:val="52"/>
              </w:numPr>
              <w:rPr>
                <w:ins w:id="252" w:author="Author"/>
                <w:rStyle w:val="FormatvorlageInstructionsTabelleText"/>
                <w:rFonts w:ascii="Times New Roman" w:hAnsi="Times New Roman"/>
                <w:sz w:val="24"/>
                <w:highlight w:val="yellow"/>
                <w:u w:val="single"/>
              </w:rPr>
            </w:pPr>
            <w:ins w:id="253" w:author="Author">
              <w:r>
                <w:rPr>
                  <w:rStyle w:val="FormatvorlageInstructionsTabelleText"/>
                  <w:rFonts w:ascii="Times New Roman" w:hAnsi="Times New Roman"/>
                  <w:sz w:val="24"/>
                  <w:highlight w:val="yellow"/>
                </w:rPr>
                <w:t xml:space="preserve">Unused general permission amounts, to the extent that the permission covers </w:t>
              </w:r>
              <w:r w:rsidR="00766C0D" w:rsidRPr="001D1E29">
                <w:rPr>
                  <w:rStyle w:val="FormatvorlageInstructionsTabelleText"/>
                  <w:rFonts w:ascii="Times New Roman" w:hAnsi="Times New Roman"/>
                  <w:sz w:val="24"/>
                  <w:highlight w:val="yellow"/>
                  <w:u w:val="single"/>
                </w:rPr>
                <w:t>eligible</w:t>
              </w:r>
              <w:r w:rsidR="00766C0D" w:rsidRPr="001D1E29">
                <w:rPr>
                  <w:rStyle w:val="FormatvorlageInstructionsTabelleText"/>
                  <w:rFonts w:ascii="Times New Roman" w:hAnsi="Times New Roman"/>
                  <w:sz w:val="24"/>
                  <w:highlight w:val="yellow"/>
                </w:rPr>
                <w:t xml:space="preserve"> liabilities instruments </w:t>
              </w:r>
              <w:r>
                <w:rPr>
                  <w:rStyle w:val="FormatvorlageInstructionsTabelleText"/>
                  <w:rFonts w:ascii="Times New Roman" w:hAnsi="Times New Roman"/>
                  <w:sz w:val="24"/>
                  <w:highlight w:val="yellow"/>
                </w:rPr>
                <w:t>that are not subordinated to excluded liabilities.</w:t>
              </w:r>
            </w:ins>
          </w:p>
          <w:p w14:paraId="4510FB08" w14:textId="37D2C8DD" w:rsidR="00766C0D" w:rsidRPr="00766C0D" w:rsidRDefault="00766C0D" w:rsidP="00BA678B">
            <w:pPr>
              <w:rPr>
                <w:ins w:id="254" w:author="Author"/>
                <w:rStyle w:val="InstructionsTabelleberschrift"/>
                <w:rFonts w:ascii="Times New Roman" w:hAnsi="Times New Roman"/>
                <w:b w:val="0"/>
                <w:sz w:val="24"/>
                <w:highlight w:val="yellow"/>
              </w:rPr>
            </w:pPr>
            <w:ins w:id="255" w:author="Author">
              <w:r w:rsidRPr="00766C0D">
                <w:rPr>
                  <w:rStyle w:val="InstructionsTabelleberschrift"/>
                  <w:rFonts w:ascii="Times New Roman" w:hAnsi="Times New Roman"/>
                  <w:b w:val="0"/>
                  <w:sz w:val="24"/>
                  <w:highlight w:val="yellow"/>
                </w:rPr>
                <w:t>Where a general prior permission as referred to in point (ii) above does not specify the ranking of the instruments that may be</w:t>
              </w:r>
              <w:r>
                <w:rPr>
                  <w:rStyle w:val="InstructionsTabelleberschrift"/>
                  <w:rFonts w:ascii="Times New Roman" w:hAnsi="Times New Roman"/>
                  <w:b w:val="0"/>
                  <w:sz w:val="24"/>
                  <w:highlight w:val="yellow"/>
                </w:rPr>
                <w:t xml:space="preserve"> called, redeemed, </w:t>
              </w:r>
              <w:proofErr w:type="gramStart"/>
              <w:r>
                <w:rPr>
                  <w:rStyle w:val="InstructionsTabelleberschrift"/>
                  <w:rFonts w:ascii="Times New Roman" w:hAnsi="Times New Roman"/>
                  <w:b w:val="0"/>
                  <w:sz w:val="24"/>
                  <w:highlight w:val="yellow"/>
                </w:rPr>
                <w:t>repaid</w:t>
              </w:r>
              <w:proofErr w:type="gramEnd"/>
              <w:r>
                <w:rPr>
                  <w:rStyle w:val="InstructionsTabelleberschrift"/>
                  <w:rFonts w:ascii="Times New Roman" w:hAnsi="Times New Roman"/>
                  <w:b w:val="0"/>
                  <w:sz w:val="24"/>
                  <w:highlight w:val="yellow"/>
                </w:rPr>
                <w:t xml:space="preserve"> or</w:t>
              </w:r>
              <w:r w:rsidRPr="00766C0D">
                <w:rPr>
                  <w:rStyle w:val="InstructionsTabelleberschrift"/>
                  <w:rFonts w:ascii="Times New Roman" w:hAnsi="Times New Roman"/>
                  <w:b w:val="0"/>
                  <w:sz w:val="24"/>
                  <w:highlight w:val="yellow"/>
                </w:rPr>
                <w:t xml:space="preserve"> </w:t>
              </w:r>
              <w:r w:rsidRPr="00766C0D">
                <w:rPr>
                  <w:rStyle w:val="InstructionsTabelleberschrift"/>
                  <w:rFonts w:ascii="Times New Roman" w:hAnsi="Times New Roman"/>
                  <w:b w:val="0"/>
                  <w:sz w:val="24"/>
                  <w:highlight w:val="yellow"/>
                </w:rPr>
                <w:lastRenderedPageBreak/>
                <w:t xml:space="preserve">repurchased, the full unused GPP amount shall be reported </w:t>
              </w:r>
              <w:r>
                <w:rPr>
                  <w:rStyle w:val="InstructionsTabelleberschrift"/>
                  <w:rFonts w:ascii="Times New Roman" w:hAnsi="Times New Roman"/>
                  <w:b w:val="0"/>
                  <w:sz w:val="24"/>
                  <w:highlight w:val="yellow"/>
                </w:rPr>
                <w:t>in row 0135, not in this row</w:t>
              </w:r>
              <w:r w:rsidRPr="00766C0D">
                <w:rPr>
                  <w:rStyle w:val="InstructionsTabelleberschrift"/>
                  <w:rFonts w:ascii="Times New Roman" w:hAnsi="Times New Roman"/>
                  <w:b w:val="0"/>
                  <w:sz w:val="24"/>
                  <w:highlight w:val="yellow"/>
                </w:rPr>
                <w:t>.</w:t>
              </w:r>
            </w:ins>
          </w:p>
        </w:tc>
      </w:tr>
      <w:tr w:rsidR="00EA28E5" w:rsidRPr="001562B3" w14:paraId="11F3B154" w14:textId="77777777" w:rsidTr="007674DE">
        <w:tc>
          <w:tcPr>
            <w:tcW w:w="1129" w:type="dxa"/>
            <w:vAlign w:val="center"/>
          </w:tcPr>
          <w:p w14:paraId="0A3863D3" w14:textId="12D058F9" w:rsidR="00EA28E5" w:rsidRPr="001562B3" w:rsidRDefault="00EA28E5" w:rsidP="0083554B">
            <w:pPr>
              <w:pStyle w:val="InstructionsText"/>
            </w:pPr>
            <w:r w:rsidRPr="001562B3">
              <w:rPr>
                <w:rStyle w:val="FormatvorlageInstructionsTabelleText"/>
                <w:rFonts w:ascii="Times New Roman" w:hAnsi="Times New Roman"/>
                <w:sz w:val="24"/>
              </w:rPr>
              <w:lastRenderedPageBreak/>
              <w:t>01</w:t>
            </w:r>
            <w:r w:rsidR="004B26E4" w:rsidRPr="001562B3">
              <w:rPr>
                <w:rStyle w:val="FormatvorlageInstructionsTabelleText"/>
                <w:rFonts w:ascii="Times New Roman" w:hAnsi="Times New Roman"/>
                <w:sz w:val="24"/>
              </w:rPr>
              <w:t>7</w:t>
            </w:r>
            <w:r w:rsidRPr="001562B3">
              <w:rPr>
                <w:rStyle w:val="FormatvorlageInstructionsTabelleText"/>
                <w:rFonts w:ascii="Times New Roman" w:hAnsi="Times New Roman"/>
                <w:sz w:val="24"/>
              </w:rPr>
              <w:t>0</w:t>
            </w:r>
          </w:p>
        </w:tc>
        <w:tc>
          <w:tcPr>
            <w:tcW w:w="7620" w:type="dxa"/>
            <w:vAlign w:val="center"/>
          </w:tcPr>
          <w:p w14:paraId="616148D5" w14:textId="5B73B67F" w:rsidR="00EA28E5" w:rsidRPr="001562B3" w:rsidRDefault="00EA28E5"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Amounts eligible</w:t>
            </w:r>
            <w:r w:rsidR="00F36F98" w:rsidRPr="001562B3">
              <w:rPr>
                <w:rStyle w:val="InstructionsTabelleberschrift"/>
                <w:rFonts w:ascii="Times New Roman" w:hAnsi="Times New Roman"/>
                <w:sz w:val="24"/>
              </w:rPr>
              <w:t xml:space="preserve"> after application of </w:t>
            </w:r>
            <w:r w:rsidR="00BD191F" w:rsidRPr="001562B3">
              <w:rPr>
                <w:rStyle w:val="InstructionsTabelleberschrift"/>
                <w:rFonts w:ascii="Times New Roman" w:hAnsi="Times New Roman"/>
                <w:sz w:val="24"/>
              </w:rPr>
              <w:t xml:space="preserve">the cap of </w:t>
            </w:r>
            <w:r w:rsidRPr="001562B3">
              <w:rPr>
                <w:rStyle w:val="InstructionsTabelleberschrift"/>
                <w:rFonts w:ascii="Times New Roman" w:hAnsi="Times New Roman"/>
                <w:sz w:val="24"/>
              </w:rPr>
              <w:t>Article 72</w:t>
            </w:r>
            <w:proofErr w:type="gramStart"/>
            <w:r w:rsidRPr="001562B3">
              <w:rPr>
                <w:rStyle w:val="InstructionsTabelleberschrift"/>
                <w:rFonts w:ascii="Times New Roman" w:hAnsi="Times New Roman"/>
                <w:sz w:val="24"/>
              </w:rPr>
              <w:t>b(</w:t>
            </w:r>
            <w:proofErr w:type="gramEnd"/>
            <w:r w:rsidRPr="001562B3">
              <w:rPr>
                <w:rStyle w:val="InstructionsTabelleberschrift"/>
                <w:rFonts w:ascii="Times New Roman" w:hAnsi="Times New Roman"/>
                <w:sz w:val="24"/>
              </w:rPr>
              <w:t xml:space="preserve">3) </w:t>
            </w:r>
            <w:r w:rsidR="00D16489" w:rsidRPr="001562B3">
              <w:rPr>
                <w:rStyle w:val="InstructionsTabelleberschrift"/>
                <w:rFonts w:ascii="Times New Roman" w:hAnsi="Times New Roman"/>
                <w:sz w:val="24"/>
              </w:rPr>
              <w:t>of Regulation (EU) No 575/2013</w:t>
            </w:r>
            <w:r w:rsidR="00972CE2" w:rsidRPr="001562B3">
              <w:rPr>
                <w:rStyle w:val="InstructionsTabelleberschrift"/>
                <w:rFonts w:ascii="Times New Roman" w:hAnsi="Times New Roman"/>
                <w:sz w:val="24"/>
              </w:rPr>
              <w:t xml:space="preserve"> (not grandfathered)</w:t>
            </w:r>
          </w:p>
          <w:p w14:paraId="13F2D135" w14:textId="77777777" w:rsidR="00FC063F" w:rsidRPr="001562B3" w:rsidRDefault="00F36F98"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TLAC</w:t>
            </w:r>
          </w:p>
          <w:p w14:paraId="6B93C9D6" w14:textId="30DB5B0C" w:rsidR="00EA28E5" w:rsidRPr="001562B3" w:rsidRDefault="00FC063F"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1404DC" w:rsidRPr="001562B3">
              <w:rPr>
                <w:rStyle w:val="FormatvorlageInstructionsTabelleText"/>
                <w:rFonts w:ascii="Times New Roman" w:hAnsi="Times New Roman"/>
                <w:sz w:val="24"/>
              </w:rPr>
              <w:t xml:space="preserve">ligible liabilities </w:t>
            </w:r>
            <w:r w:rsidR="00D16489" w:rsidRPr="001562B3">
              <w:rPr>
                <w:rStyle w:val="FormatvorlageInstructionsTabelleText"/>
                <w:rFonts w:ascii="Times New Roman" w:hAnsi="Times New Roman"/>
                <w:sz w:val="24"/>
              </w:rPr>
              <w:t>that</w:t>
            </w:r>
            <w:r w:rsidR="001404DC" w:rsidRPr="001562B3">
              <w:rPr>
                <w:rStyle w:val="FormatvorlageInstructionsTabelleText"/>
                <w:rFonts w:ascii="Times New Roman" w:hAnsi="Times New Roman"/>
                <w:sz w:val="24"/>
              </w:rPr>
              <w:t xml:space="preserve"> comply with the requirements </w:t>
            </w:r>
            <w:r w:rsidR="00D16489" w:rsidRPr="001562B3">
              <w:rPr>
                <w:rStyle w:val="FormatvorlageInstructionsTabelleText"/>
                <w:rFonts w:ascii="Times New Roman" w:hAnsi="Times New Roman"/>
                <w:sz w:val="24"/>
              </w:rPr>
              <w:t>laid down</w:t>
            </w:r>
            <w:r w:rsidR="001404DC" w:rsidRPr="001562B3">
              <w:rPr>
                <w:rStyle w:val="FormatvorlageInstructionsTabelleText"/>
                <w:rFonts w:ascii="Times New Roman" w:hAnsi="Times New Roman"/>
                <w:sz w:val="24"/>
              </w:rPr>
              <w:t xml:space="preserve"> in </w:t>
            </w:r>
            <w:r w:rsidR="00D16489" w:rsidRPr="001562B3">
              <w:rPr>
                <w:rStyle w:val="FormatvorlageInstructionsTabelleText"/>
                <w:rFonts w:ascii="Times New Roman" w:hAnsi="Times New Roman"/>
                <w:sz w:val="24"/>
              </w:rPr>
              <w:t>A</w:t>
            </w:r>
            <w:r w:rsidR="001404DC" w:rsidRPr="001562B3">
              <w:rPr>
                <w:rStyle w:val="FormatvorlageInstructionsTabelleText"/>
                <w:rFonts w:ascii="Times New Roman" w:hAnsi="Times New Roman"/>
                <w:sz w:val="24"/>
              </w:rPr>
              <w:t>rticles 72a to 72d</w:t>
            </w:r>
            <w:r w:rsidRPr="001562B3">
              <w:rPr>
                <w:rStyle w:val="FormatvorlageInstructionsTabelleText"/>
                <w:rFonts w:ascii="Times New Roman" w:hAnsi="Times New Roman"/>
                <w:sz w:val="24"/>
              </w:rPr>
              <w:t xml:space="preserve"> </w:t>
            </w:r>
            <w:r w:rsidR="00D16489" w:rsidRPr="001562B3">
              <w:rPr>
                <w:rStyle w:val="FormatvorlageInstructionsTabelleText"/>
                <w:rFonts w:ascii="Times New Roman" w:hAnsi="Times New Roman"/>
                <w:sz w:val="24"/>
              </w:rPr>
              <w:t>of Regulation (EU) No 575/2013</w:t>
            </w:r>
            <w:r w:rsidR="001404DC" w:rsidRPr="001562B3">
              <w:rPr>
                <w:rStyle w:val="FormatvorlageInstructionsTabelleText"/>
                <w:rFonts w:ascii="Times New Roman" w:hAnsi="Times New Roman"/>
                <w:sz w:val="24"/>
              </w:rPr>
              <w:t xml:space="preserve">, except for </w:t>
            </w:r>
            <w:del w:id="256" w:author="Author">
              <w:r w:rsidR="001404DC" w:rsidRPr="001562B3" w:rsidDel="007460C8">
                <w:rPr>
                  <w:rStyle w:val="FormatvorlageInstructionsTabelleText"/>
                  <w:rFonts w:ascii="Times New Roman" w:hAnsi="Times New Roman"/>
                  <w:sz w:val="24"/>
                </w:rPr>
                <w:delText xml:space="preserve">point (d) of </w:delText>
              </w:r>
            </w:del>
            <w:r w:rsidR="001404DC" w:rsidRPr="001562B3">
              <w:rPr>
                <w:rStyle w:val="FormatvorlageInstructionsTabelleText"/>
                <w:rFonts w:ascii="Times New Roman" w:hAnsi="Times New Roman"/>
                <w:sz w:val="24"/>
              </w:rPr>
              <w:t>Article 72b(2)</w:t>
            </w:r>
            <w:ins w:id="257"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(d)</w:t>
              </w:r>
              <w:r w:rsidR="007460C8">
                <w:rPr>
                  <w:rStyle w:val="FormatvorlageInstructionsTabelleText"/>
                  <w:rFonts w:ascii="Times New Roman" w:hAnsi="Times New Roman"/>
                  <w:sz w:val="24"/>
                </w:rPr>
                <w:t>,</w:t>
              </w:r>
            </w:ins>
            <w:r w:rsidR="001404DC" w:rsidRPr="001562B3">
              <w:rPr>
                <w:rStyle w:val="FormatvorlageInstructionsTabelleText"/>
                <w:rFonts w:ascii="Times New Roman" w:hAnsi="Times New Roman"/>
                <w:sz w:val="24"/>
              </w:rPr>
              <w:t xml:space="preserve"> </w:t>
            </w:r>
            <w:r w:rsidR="00D16489" w:rsidRPr="001562B3">
              <w:rPr>
                <w:rStyle w:val="FormatvorlageInstructionsTabelleText"/>
                <w:rFonts w:ascii="Times New Roman" w:hAnsi="Times New Roman"/>
                <w:sz w:val="24"/>
              </w:rPr>
              <w:t>of that Regulation</w:t>
            </w:r>
            <w:r w:rsidR="0030442B" w:rsidRPr="001562B3">
              <w:rPr>
                <w:rStyle w:val="FormatvorlageInstructionsTabelleText"/>
                <w:rFonts w:ascii="Times New Roman" w:hAnsi="Times New Roman"/>
                <w:sz w:val="24"/>
              </w:rPr>
              <w:t>, after</w:t>
            </w:r>
            <w:r w:rsidR="001404DC" w:rsidRPr="001562B3">
              <w:rPr>
                <w:rStyle w:val="FormatvorlageInstructionsTabelleText"/>
                <w:rFonts w:ascii="Times New Roman" w:hAnsi="Times New Roman"/>
                <w:sz w:val="24"/>
              </w:rPr>
              <w:t xml:space="preserve"> applying paragraph</w:t>
            </w:r>
            <w:r w:rsidR="005C5625">
              <w:rPr>
                <w:rStyle w:val="FormatvorlageInstructionsTabelleText"/>
                <w:rFonts w:ascii="Times New Roman" w:hAnsi="Times New Roman"/>
                <w:sz w:val="24"/>
              </w:rPr>
              <w:t>s</w:t>
            </w:r>
            <w:r w:rsidR="001404DC" w:rsidRPr="001562B3">
              <w:rPr>
                <w:rStyle w:val="FormatvorlageInstructionsTabelleText"/>
                <w:rFonts w:ascii="Times New Roman" w:hAnsi="Times New Roman"/>
                <w:sz w:val="24"/>
              </w:rPr>
              <w:t xml:space="preserve"> (3) to (5) of Article 72b </w:t>
            </w:r>
            <w:r w:rsidR="00D16489" w:rsidRPr="001562B3">
              <w:rPr>
                <w:rStyle w:val="FormatvorlageInstructionsTabelleText"/>
                <w:rFonts w:ascii="Times New Roman" w:hAnsi="Times New Roman"/>
                <w:sz w:val="24"/>
              </w:rPr>
              <w:t>of that Regulation</w:t>
            </w:r>
            <w:r w:rsidR="00972CE2" w:rsidRPr="001562B3">
              <w:rPr>
                <w:rStyle w:val="FormatvorlageInstructionsTabelleText"/>
                <w:rFonts w:ascii="Times New Roman" w:hAnsi="Times New Roman"/>
                <w:sz w:val="24"/>
              </w:rPr>
              <w:t xml:space="preserve">, at the exclusion of liabilities recognised pursuant to the grandfathering set out in Article 494b(3) </w:t>
            </w:r>
            <w:r w:rsidR="00D301E1" w:rsidRPr="001562B3">
              <w:rPr>
                <w:rStyle w:val="FormatvorlageInstructionsTabelleText"/>
                <w:rFonts w:ascii="Times New Roman" w:hAnsi="Times New Roman"/>
                <w:sz w:val="24"/>
              </w:rPr>
              <w:t>of that Regulation</w:t>
            </w:r>
            <w:r w:rsidR="00972CE2" w:rsidRPr="001562B3">
              <w:rPr>
                <w:rStyle w:val="FormatvorlageInstructionsTabelleText"/>
                <w:rFonts w:ascii="Times New Roman" w:hAnsi="Times New Roman"/>
                <w:sz w:val="24"/>
              </w:rPr>
              <w:t>.</w:t>
            </w:r>
          </w:p>
          <w:p w14:paraId="305A441C" w14:textId="01F58D68" w:rsidR="00E45961" w:rsidRPr="001562B3" w:rsidRDefault="00D301E1" w:rsidP="0083554B">
            <w:pPr>
              <w:pStyle w:val="InstructionsText"/>
              <w:rPr>
                <w:rStyle w:val="InstructionsTabelleberschrift"/>
                <w:rFonts w:ascii="Times New Roman" w:hAnsi="Times New Roman"/>
                <w:b w:val="0"/>
                <w:sz w:val="24"/>
              </w:rPr>
            </w:pPr>
            <w:r w:rsidRPr="001562B3">
              <w:rPr>
                <w:rStyle w:val="FormatvorlageInstructionsTabelleText"/>
                <w:rFonts w:ascii="Times New Roman" w:hAnsi="Times New Roman"/>
                <w:sz w:val="24"/>
              </w:rPr>
              <w:t>Where</w:t>
            </w:r>
            <w:r w:rsidR="0020559A" w:rsidRPr="001562B3">
              <w:rPr>
                <w:rStyle w:val="FormatvorlageInstructionsTabelleText"/>
                <w:rFonts w:ascii="Times New Roman" w:hAnsi="Times New Roman"/>
                <w:sz w:val="24"/>
              </w:rPr>
              <w:t xml:space="preserve"> Article 72</w:t>
            </w:r>
            <w:proofErr w:type="gramStart"/>
            <w:r w:rsidR="0020559A" w:rsidRPr="001562B3">
              <w:rPr>
                <w:rStyle w:val="FormatvorlageInstructionsTabelleText"/>
                <w:rFonts w:ascii="Times New Roman" w:hAnsi="Times New Roman"/>
                <w:sz w:val="24"/>
              </w:rPr>
              <w:t>b(</w:t>
            </w:r>
            <w:proofErr w:type="gramEnd"/>
            <w:r w:rsidR="0020559A" w:rsidRPr="001562B3">
              <w:rPr>
                <w:rStyle w:val="FormatvorlageInstructionsTabelleText"/>
                <w:rFonts w:ascii="Times New Roman" w:hAnsi="Times New Roman"/>
                <w:sz w:val="24"/>
              </w:rPr>
              <w:t xml:space="preserve">3) </w:t>
            </w:r>
            <w:r w:rsidRPr="001562B3">
              <w:t xml:space="preserve">of </w:t>
            </w:r>
            <w:r w:rsidR="00C47ED5" w:rsidRPr="001562B3">
              <w:t>Regulation (EU) No 575/2013</w:t>
            </w:r>
            <w:r w:rsidRPr="001562B3">
              <w:rPr>
                <w:rStyle w:val="FormatvorlageInstructionsTabelleText"/>
                <w:rFonts w:ascii="Times New Roman" w:hAnsi="Times New Roman"/>
                <w:sz w:val="24"/>
              </w:rPr>
              <w:t xml:space="preserve"> applies</w:t>
            </w:r>
            <w:r w:rsidR="0020559A" w:rsidRPr="001562B3">
              <w:rPr>
                <w:rStyle w:val="FormatvorlageInstructionsTabelleText"/>
                <w:rFonts w:ascii="Times New Roman" w:hAnsi="Times New Roman"/>
                <w:sz w:val="24"/>
              </w:rPr>
              <w:t xml:space="preserve"> and until 31 December 2021, </w:t>
            </w:r>
            <w:r w:rsidR="00E45961" w:rsidRPr="001562B3">
              <w:rPr>
                <w:rStyle w:val="FormatvorlageInstructionsTabelleText"/>
                <w:rFonts w:ascii="Times New Roman" w:hAnsi="Times New Roman"/>
                <w:sz w:val="24"/>
              </w:rPr>
              <w:t xml:space="preserve">the amount reported in this row shall be the amount after application of Article 494(2) </w:t>
            </w:r>
            <w:r w:rsidRPr="001562B3">
              <w:rPr>
                <w:rStyle w:val="FormatvorlageInstructionsTabelleText"/>
                <w:rFonts w:ascii="Times New Roman" w:hAnsi="Times New Roman"/>
                <w:sz w:val="24"/>
              </w:rPr>
              <w:t>of that Regulation</w:t>
            </w:r>
            <w:r w:rsidR="00E45961" w:rsidRPr="001562B3">
              <w:rPr>
                <w:rStyle w:val="FormatvorlageInstructionsTabelleText"/>
                <w:rFonts w:ascii="Times New Roman" w:hAnsi="Times New Roman"/>
                <w:sz w:val="24"/>
              </w:rPr>
              <w:t xml:space="preserve"> (2</w:t>
            </w:r>
            <w:r w:rsidR="00A45607" w:rsidRPr="001562B3">
              <w:rPr>
                <w:rStyle w:val="FormatvorlageInstructionsTabelleText"/>
                <w:rFonts w:ascii="Times New Roman" w:hAnsi="Times New Roman"/>
                <w:sz w:val="24"/>
              </w:rPr>
              <w:t>,</w:t>
            </w:r>
            <w:r w:rsidR="00E45961" w:rsidRPr="001562B3">
              <w:rPr>
                <w:rStyle w:val="FormatvorlageInstructionsTabelleText"/>
                <w:rFonts w:ascii="Times New Roman" w:hAnsi="Times New Roman"/>
                <w:sz w:val="24"/>
              </w:rPr>
              <w:t>5% cap)</w:t>
            </w:r>
            <w:r w:rsidR="0020559A" w:rsidRPr="001562B3">
              <w:rPr>
                <w:rStyle w:val="FormatvorlageInstructionsTabelleText"/>
                <w:rFonts w:ascii="Times New Roman" w:hAnsi="Times New Roman"/>
                <w:sz w:val="24"/>
              </w:rPr>
              <w:t>.</w:t>
            </w:r>
          </w:p>
        </w:tc>
      </w:tr>
      <w:tr w:rsidR="00EA28E5" w:rsidRPr="001562B3" w14:paraId="4BB935B5" w14:textId="77777777" w:rsidTr="007674DE">
        <w:tc>
          <w:tcPr>
            <w:tcW w:w="1129" w:type="dxa"/>
            <w:vAlign w:val="center"/>
          </w:tcPr>
          <w:p w14:paraId="61DA2F84" w14:textId="4BFF468A" w:rsidR="00EA28E5" w:rsidRPr="001562B3" w:rsidRDefault="00EA28E5" w:rsidP="0083554B">
            <w:pPr>
              <w:pStyle w:val="InstructionsText"/>
            </w:pPr>
            <w:r w:rsidRPr="001562B3">
              <w:rPr>
                <w:rStyle w:val="FormatvorlageInstructionsTabelleText"/>
                <w:rFonts w:ascii="Times New Roman" w:hAnsi="Times New Roman"/>
                <w:sz w:val="24"/>
              </w:rPr>
              <w:t>01</w:t>
            </w:r>
            <w:r w:rsidR="004B26E4" w:rsidRPr="001562B3">
              <w:rPr>
                <w:rStyle w:val="FormatvorlageInstructionsTabelleText"/>
                <w:rFonts w:ascii="Times New Roman" w:hAnsi="Times New Roman"/>
                <w:sz w:val="24"/>
              </w:rPr>
              <w:t>8</w:t>
            </w:r>
            <w:r w:rsidRPr="001562B3">
              <w:rPr>
                <w:rStyle w:val="FormatvorlageInstructionsTabelleText"/>
                <w:rFonts w:ascii="Times New Roman" w:hAnsi="Times New Roman"/>
                <w:sz w:val="24"/>
              </w:rPr>
              <w:t>0</w:t>
            </w:r>
          </w:p>
        </w:tc>
        <w:tc>
          <w:tcPr>
            <w:tcW w:w="7620" w:type="dxa"/>
            <w:vAlign w:val="center"/>
          </w:tcPr>
          <w:p w14:paraId="17E7C796" w14:textId="1A628FF6" w:rsidR="00EA28E5" w:rsidRPr="001562B3" w:rsidRDefault="00EA28E5"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Amounts eligible </w:t>
            </w:r>
            <w:r w:rsidR="0018613E" w:rsidRPr="001562B3">
              <w:rPr>
                <w:rStyle w:val="InstructionsTabelleberschrift"/>
                <w:rFonts w:ascii="Times New Roman" w:hAnsi="Times New Roman"/>
                <w:sz w:val="24"/>
              </w:rPr>
              <w:t>after application of</w:t>
            </w:r>
            <w:r w:rsidRPr="001562B3">
              <w:rPr>
                <w:rStyle w:val="InstructionsTabelleberschrift"/>
                <w:rFonts w:ascii="Times New Roman" w:hAnsi="Times New Roman"/>
                <w:sz w:val="24"/>
              </w:rPr>
              <w:t xml:space="preserve"> </w:t>
            </w:r>
            <w:r w:rsidR="00BD191F" w:rsidRPr="001562B3">
              <w:rPr>
                <w:rStyle w:val="InstructionsTabelleberschrift"/>
                <w:rFonts w:ascii="Times New Roman" w:hAnsi="Times New Roman"/>
                <w:sz w:val="24"/>
              </w:rPr>
              <w:t xml:space="preserve">the cap of </w:t>
            </w:r>
            <w:r w:rsidRPr="001562B3">
              <w:rPr>
                <w:rStyle w:val="InstructionsTabelleberschrift"/>
                <w:rFonts w:ascii="Times New Roman" w:hAnsi="Times New Roman"/>
                <w:sz w:val="24"/>
              </w:rPr>
              <w:t>Article 72</w:t>
            </w:r>
            <w:proofErr w:type="gramStart"/>
            <w:r w:rsidRPr="001562B3">
              <w:rPr>
                <w:rStyle w:val="InstructionsTabelleberschrift"/>
                <w:rFonts w:ascii="Times New Roman" w:hAnsi="Times New Roman"/>
                <w:sz w:val="24"/>
              </w:rPr>
              <w:t>b(</w:t>
            </w:r>
            <w:proofErr w:type="gramEnd"/>
            <w:r w:rsidRPr="001562B3">
              <w:rPr>
                <w:rStyle w:val="InstructionsTabelleberschrift"/>
                <w:rFonts w:ascii="Times New Roman" w:hAnsi="Times New Roman"/>
                <w:sz w:val="24"/>
              </w:rPr>
              <w:t xml:space="preserve">3) </w:t>
            </w:r>
            <w:r w:rsidR="00D301E1" w:rsidRPr="001562B3">
              <w:rPr>
                <w:rStyle w:val="InstructionsTabelleberschrift"/>
                <w:rFonts w:ascii="Times New Roman" w:hAnsi="Times New Roman"/>
                <w:sz w:val="24"/>
              </w:rPr>
              <w:t xml:space="preserve">of </w:t>
            </w:r>
            <w:r w:rsidR="00C47ED5" w:rsidRPr="001562B3">
              <w:rPr>
                <w:rStyle w:val="InstructionsTabelleberschrift"/>
                <w:rFonts w:ascii="Times New Roman" w:hAnsi="Times New Roman"/>
                <w:sz w:val="24"/>
              </w:rPr>
              <w:t>Regulation (EU) No 575/2013</w:t>
            </w:r>
            <w:r w:rsidRPr="001562B3">
              <w:rPr>
                <w:rStyle w:val="InstructionsTabelleberschrift"/>
                <w:rFonts w:ascii="Times New Roman" w:hAnsi="Times New Roman"/>
                <w:sz w:val="24"/>
              </w:rPr>
              <w:t xml:space="preserve"> consisting of items issued prior to </w:t>
            </w:r>
            <w:r w:rsidR="000B1772" w:rsidRPr="001562B3">
              <w:rPr>
                <w:rStyle w:val="InstructionsTabelleberschrift"/>
                <w:rFonts w:ascii="Times New Roman" w:hAnsi="Times New Roman"/>
                <w:sz w:val="24"/>
              </w:rPr>
              <w:t xml:space="preserve">27 June 2019 </w:t>
            </w:r>
          </w:p>
          <w:p w14:paraId="53A05F4F" w14:textId="77777777" w:rsidR="00FC063F" w:rsidRPr="001562B3" w:rsidRDefault="000B1772"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406D6DBE" w14:textId="7F7CC175" w:rsidR="000B1772" w:rsidRPr="001562B3" w:rsidRDefault="00FC063F"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0B1772" w:rsidRPr="001562B3">
              <w:rPr>
                <w:rStyle w:val="FormatvorlageInstructionsTabelleText"/>
                <w:rFonts w:ascii="Times New Roman" w:hAnsi="Times New Roman"/>
                <w:sz w:val="24"/>
              </w:rPr>
              <w:t>ligible liabilities that meet the following conditions:</w:t>
            </w:r>
          </w:p>
          <w:p w14:paraId="3AE4F260" w14:textId="31F4952D" w:rsidR="000B1772" w:rsidRPr="001562B3" w:rsidRDefault="00D301E1"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 </w:t>
            </w:r>
            <w:r w:rsidR="000B1772" w:rsidRPr="001562B3">
              <w:rPr>
                <w:rStyle w:val="FormatvorlageInstructionsTabelleText"/>
                <w:rFonts w:ascii="Times New Roman" w:hAnsi="Times New Roman"/>
                <w:sz w:val="24"/>
              </w:rPr>
              <w:t xml:space="preserve">they </w:t>
            </w:r>
            <w:r w:rsidR="0020559A" w:rsidRPr="001562B3">
              <w:rPr>
                <w:rStyle w:val="FormatvorlageInstructionsTabelleText"/>
                <w:rFonts w:ascii="Times New Roman" w:hAnsi="Times New Roman"/>
                <w:sz w:val="24"/>
              </w:rPr>
              <w:t>were</w:t>
            </w:r>
            <w:r w:rsidR="000B1772" w:rsidRPr="001562B3">
              <w:rPr>
                <w:rStyle w:val="FormatvorlageInstructionsTabelleText"/>
                <w:rFonts w:ascii="Times New Roman" w:hAnsi="Times New Roman"/>
                <w:sz w:val="24"/>
              </w:rPr>
              <w:t xml:space="preserve"> issued prior to 27 June </w:t>
            </w:r>
            <w:proofErr w:type="gramStart"/>
            <w:r w:rsidR="000B1772" w:rsidRPr="001562B3">
              <w:rPr>
                <w:rStyle w:val="FormatvorlageInstructionsTabelleText"/>
                <w:rFonts w:ascii="Times New Roman" w:hAnsi="Times New Roman"/>
                <w:sz w:val="24"/>
              </w:rPr>
              <w:t>2019;</w:t>
            </w:r>
            <w:proofErr w:type="gramEnd"/>
          </w:p>
          <w:p w14:paraId="59FE9F26" w14:textId="6CCB0B37" w:rsidR="000B1772" w:rsidRPr="001562B3" w:rsidRDefault="00D301E1"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(b) </w:t>
            </w:r>
            <w:r w:rsidR="000B1772" w:rsidRPr="001562B3">
              <w:rPr>
                <w:rStyle w:val="FormatvorlageInstructionsTabelleText"/>
                <w:rFonts w:ascii="Times New Roman" w:hAnsi="Times New Roman"/>
                <w:sz w:val="24"/>
              </w:rPr>
              <w:t xml:space="preserve">they comply with the requirements </w:t>
            </w:r>
            <w:r w:rsidR="00A45607" w:rsidRPr="001562B3">
              <w:rPr>
                <w:rStyle w:val="FormatvorlageInstructionsTabelleText"/>
                <w:rFonts w:ascii="Times New Roman" w:hAnsi="Times New Roman"/>
                <w:sz w:val="24"/>
              </w:rPr>
              <w:t>laid down</w:t>
            </w:r>
            <w:r w:rsidR="000B1772" w:rsidRPr="001562B3">
              <w:rPr>
                <w:rStyle w:val="FormatvorlageInstructionsTabelleText"/>
                <w:rFonts w:ascii="Times New Roman" w:hAnsi="Times New Roman"/>
                <w:sz w:val="24"/>
              </w:rPr>
              <w:t xml:space="preserve"> in </w:t>
            </w:r>
            <w:r w:rsidRPr="001562B3">
              <w:rPr>
                <w:rStyle w:val="FormatvorlageInstructionsTabelleText"/>
                <w:rFonts w:ascii="Times New Roman" w:hAnsi="Times New Roman"/>
                <w:sz w:val="24"/>
              </w:rPr>
              <w:t>A</w:t>
            </w:r>
            <w:r w:rsidR="000B1772" w:rsidRPr="001562B3">
              <w:rPr>
                <w:rStyle w:val="FormatvorlageInstructionsTabelleText"/>
                <w:rFonts w:ascii="Times New Roman" w:hAnsi="Times New Roman"/>
                <w:sz w:val="24"/>
              </w:rPr>
              <w:t>rticles 72a to 72d</w:t>
            </w:r>
            <w:r w:rsidR="00FC063F"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0B1772" w:rsidRPr="001562B3">
              <w:rPr>
                <w:rStyle w:val="FormatvorlageInstructionsTabelleText"/>
                <w:rFonts w:ascii="Times New Roman" w:hAnsi="Times New Roman"/>
                <w:sz w:val="24"/>
              </w:rPr>
              <w:t xml:space="preserve">, except for </w:t>
            </w:r>
            <w:del w:id="258" w:author="Author">
              <w:r w:rsidR="000B1772" w:rsidRPr="001562B3" w:rsidDel="007460C8">
                <w:rPr>
                  <w:rStyle w:val="FormatvorlageInstructionsTabelleText"/>
                  <w:rFonts w:ascii="Times New Roman" w:hAnsi="Times New Roman"/>
                  <w:sz w:val="24"/>
                </w:rPr>
                <w:delText xml:space="preserve">point (d) of </w:delText>
              </w:r>
            </w:del>
            <w:r w:rsidR="000B1772" w:rsidRPr="001562B3">
              <w:rPr>
                <w:rStyle w:val="FormatvorlageInstructionsTabelleText"/>
                <w:rFonts w:ascii="Times New Roman" w:hAnsi="Times New Roman"/>
                <w:sz w:val="24"/>
              </w:rPr>
              <w:t>Article 72</w:t>
            </w:r>
            <w:proofErr w:type="gramStart"/>
            <w:r w:rsidR="000B1772" w:rsidRPr="001562B3">
              <w:rPr>
                <w:rStyle w:val="FormatvorlageInstructionsTabelleText"/>
                <w:rFonts w:ascii="Times New Roman" w:hAnsi="Times New Roman"/>
                <w:sz w:val="24"/>
              </w:rPr>
              <w:t>b(</w:t>
            </w:r>
            <w:proofErr w:type="gramEnd"/>
            <w:r w:rsidR="000B1772" w:rsidRPr="001562B3">
              <w:rPr>
                <w:rStyle w:val="FormatvorlageInstructionsTabelleText"/>
                <w:rFonts w:ascii="Times New Roman" w:hAnsi="Times New Roman"/>
                <w:sz w:val="24"/>
              </w:rPr>
              <w:t>2)</w:t>
            </w:r>
            <w:ins w:id="259"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(d)</w:t>
              </w:r>
              <w:r w:rsidR="007460C8">
                <w:rPr>
                  <w:rStyle w:val="FormatvorlageInstructionsTabelleText"/>
                  <w:rFonts w:ascii="Times New Roman" w:hAnsi="Times New Roman"/>
                  <w:sz w:val="24"/>
                </w:rPr>
                <w:t>,</w:t>
              </w:r>
            </w:ins>
            <w:r w:rsidR="000B1772"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of that Regulation</w:t>
            </w:r>
            <w:r w:rsidR="003F221D" w:rsidRPr="001562B3">
              <w:rPr>
                <w:rStyle w:val="FormatvorlageInstructionsTabelleText"/>
                <w:rFonts w:ascii="Times New Roman" w:hAnsi="Times New Roman"/>
                <w:sz w:val="24"/>
              </w:rPr>
              <w:t>, after applying paragraph</w:t>
            </w:r>
            <w:r w:rsidR="005C5625">
              <w:rPr>
                <w:rStyle w:val="FormatvorlageInstructionsTabelleText"/>
                <w:rFonts w:ascii="Times New Roman" w:hAnsi="Times New Roman"/>
                <w:sz w:val="24"/>
              </w:rPr>
              <w:t>s</w:t>
            </w:r>
            <w:r w:rsidR="003F221D" w:rsidRPr="001562B3">
              <w:rPr>
                <w:rStyle w:val="FormatvorlageInstructionsTabelleText"/>
                <w:rFonts w:ascii="Times New Roman" w:hAnsi="Times New Roman"/>
                <w:sz w:val="24"/>
              </w:rPr>
              <w:t xml:space="preserve"> (3) to (5) of Article 72b </w:t>
            </w:r>
            <w:r w:rsidRPr="001562B3">
              <w:rPr>
                <w:rStyle w:val="FormatvorlageInstructionsTabelleText"/>
                <w:rFonts w:ascii="Times New Roman" w:hAnsi="Times New Roman"/>
                <w:sz w:val="24"/>
              </w:rPr>
              <w:t>of that Regulation</w:t>
            </w:r>
            <w:r w:rsidR="003F221D" w:rsidRPr="001562B3">
              <w:rPr>
                <w:rStyle w:val="FormatvorlageInstructionsTabelleText"/>
                <w:rFonts w:ascii="Times New Roman" w:hAnsi="Times New Roman"/>
                <w:sz w:val="24"/>
              </w:rPr>
              <w:t>;</w:t>
            </w:r>
          </w:p>
          <w:p w14:paraId="114EE1F8" w14:textId="260F9651" w:rsidR="000B1772" w:rsidRPr="001562B3" w:rsidRDefault="00D301E1"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(c) </w:t>
            </w:r>
            <w:r w:rsidR="000B1772" w:rsidRPr="001562B3">
              <w:rPr>
                <w:rStyle w:val="FormatvorlageInstructionsTabelleText"/>
                <w:rFonts w:ascii="Times New Roman" w:hAnsi="Times New Roman"/>
                <w:sz w:val="24"/>
              </w:rPr>
              <w:t xml:space="preserve">they qualify as eligible liabilities as a result of the grandfathering </w:t>
            </w:r>
            <w:r w:rsidR="00CA04FD" w:rsidRPr="001562B3">
              <w:rPr>
                <w:rStyle w:val="FormatvorlageInstructionsTabelleText"/>
                <w:rFonts w:ascii="Times New Roman" w:hAnsi="Times New Roman"/>
                <w:sz w:val="24"/>
              </w:rPr>
              <w:t>in accordance with</w:t>
            </w:r>
            <w:r w:rsidR="000B1772" w:rsidRPr="001562B3">
              <w:rPr>
                <w:rStyle w:val="FormatvorlageInstructionsTabelleText"/>
                <w:rFonts w:ascii="Times New Roman" w:hAnsi="Times New Roman"/>
                <w:sz w:val="24"/>
              </w:rPr>
              <w:t xml:space="preserve"> Article 494</w:t>
            </w:r>
            <w:proofErr w:type="gramStart"/>
            <w:r w:rsidR="000B1772" w:rsidRPr="001562B3">
              <w:rPr>
                <w:rStyle w:val="FormatvorlageInstructionsTabelleText"/>
                <w:rFonts w:ascii="Times New Roman" w:hAnsi="Times New Roman"/>
                <w:sz w:val="24"/>
              </w:rPr>
              <w:t>b(</w:t>
            </w:r>
            <w:proofErr w:type="gramEnd"/>
            <w:r w:rsidR="000B1772" w:rsidRPr="001562B3">
              <w:rPr>
                <w:rStyle w:val="FormatvorlageInstructionsTabelleText"/>
                <w:rFonts w:ascii="Times New Roman" w:hAnsi="Times New Roman"/>
                <w:sz w:val="24"/>
              </w:rPr>
              <w:t xml:space="preserve">3) </w:t>
            </w:r>
            <w:r w:rsidRPr="001562B3">
              <w:t xml:space="preserve">of </w:t>
            </w:r>
            <w:r w:rsidR="00C47ED5" w:rsidRPr="001562B3">
              <w:t>Regulation (EU) No 575/2013</w:t>
            </w:r>
            <w:r w:rsidR="000B1772" w:rsidRPr="001562B3">
              <w:rPr>
                <w:rStyle w:val="FormatvorlageInstructionsTabelleText"/>
                <w:rFonts w:ascii="Times New Roman" w:hAnsi="Times New Roman"/>
                <w:sz w:val="24"/>
              </w:rPr>
              <w:t>.</w:t>
            </w:r>
          </w:p>
          <w:p w14:paraId="0A5DCE1F" w14:textId="34EB8733" w:rsidR="00E45961" w:rsidRPr="001562B3" w:rsidRDefault="00D301E1" w:rsidP="0083554B">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Where</w:t>
            </w:r>
            <w:r w:rsidR="003F221D" w:rsidRPr="001562B3">
              <w:rPr>
                <w:rStyle w:val="FormatvorlageInstructionsTabelleText"/>
                <w:rFonts w:ascii="Times New Roman" w:hAnsi="Times New Roman"/>
                <w:sz w:val="24"/>
              </w:rPr>
              <w:t xml:space="preserve"> Article 72</w:t>
            </w:r>
            <w:proofErr w:type="gramStart"/>
            <w:r w:rsidR="003F221D" w:rsidRPr="001562B3">
              <w:rPr>
                <w:rStyle w:val="FormatvorlageInstructionsTabelleText"/>
                <w:rFonts w:ascii="Times New Roman" w:hAnsi="Times New Roman"/>
                <w:sz w:val="24"/>
              </w:rPr>
              <w:t>b(</w:t>
            </w:r>
            <w:proofErr w:type="gramEnd"/>
            <w:r w:rsidR="003F221D" w:rsidRPr="001562B3">
              <w:rPr>
                <w:rStyle w:val="FormatvorlageInstructionsTabelleText"/>
                <w:rFonts w:ascii="Times New Roman" w:hAnsi="Times New Roman"/>
                <w:sz w:val="24"/>
              </w:rPr>
              <w:t xml:space="preserve">3) </w:t>
            </w:r>
            <w:r w:rsidRPr="001562B3">
              <w:t xml:space="preserve">of </w:t>
            </w:r>
            <w:r w:rsidR="00C47ED5" w:rsidRPr="001562B3">
              <w:t>Regulation (EU) No 575/2013</w:t>
            </w:r>
            <w:r w:rsidRPr="001562B3">
              <w:rPr>
                <w:rStyle w:val="FormatvorlageInstructionsTabelleText"/>
                <w:rFonts w:ascii="Times New Roman" w:hAnsi="Times New Roman"/>
                <w:sz w:val="24"/>
              </w:rPr>
              <w:t xml:space="preserve"> applies</w:t>
            </w:r>
            <w:r w:rsidR="003F221D" w:rsidRPr="001562B3">
              <w:rPr>
                <w:rStyle w:val="FormatvorlageInstructionsTabelleText"/>
                <w:rFonts w:ascii="Times New Roman" w:hAnsi="Times New Roman"/>
                <w:sz w:val="24"/>
              </w:rPr>
              <w:t xml:space="preserve"> and until 31 December 2021, the amount reported in this row shall be the amount after application of Article 494(2) </w:t>
            </w:r>
            <w:r w:rsidRPr="001562B3">
              <w:rPr>
                <w:rStyle w:val="FormatvorlageInstructionsTabelleText"/>
                <w:rFonts w:ascii="Times New Roman" w:hAnsi="Times New Roman"/>
                <w:sz w:val="24"/>
              </w:rPr>
              <w:t>of that Regulation</w:t>
            </w:r>
            <w:r w:rsidR="003F221D" w:rsidRPr="001562B3">
              <w:rPr>
                <w:rStyle w:val="FormatvorlageInstructionsTabelleText"/>
                <w:rFonts w:ascii="Times New Roman" w:hAnsi="Times New Roman"/>
                <w:sz w:val="24"/>
              </w:rPr>
              <w:t xml:space="preserve"> (2</w:t>
            </w:r>
            <w:r w:rsidR="00A45607" w:rsidRPr="001562B3">
              <w:rPr>
                <w:rStyle w:val="FormatvorlageInstructionsTabelleText"/>
                <w:rFonts w:ascii="Times New Roman" w:hAnsi="Times New Roman"/>
                <w:sz w:val="24"/>
              </w:rPr>
              <w:t>,</w:t>
            </w:r>
            <w:r w:rsidR="003F221D" w:rsidRPr="001562B3">
              <w:rPr>
                <w:rStyle w:val="FormatvorlageInstructionsTabelleText"/>
                <w:rFonts w:ascii="Times New Roman" w:hAnsi="Times New Roman"/>
                <w:sz w:val="24"/>
              </w:rPr>
              <w:t>5% cap).</w:t>
            </w:r>
          </w:p>
        </w:tc>
      </w:tr>
      <w:tr w:rsidR="00A63011" w:rsidRPr="001562B3" w14:paraId="692AEFC6" w14:textId="77777777" w:rsidTr="007674DE">
        <w:tc>
          <w:tcPr>
            <w:tcW w:w="1129" w:type="dxa"/>
            <w:vAlign w:val="center"/>
          </w:tcPr>
          <w:p w14:paraId="3D783C0C" w14:textId="6DDA4312" w:rsidR="00A63011" w:rsidRPr="001562B3" w:rsidRDefault="00A63011" w:rsidP="0083554B">
            <w:pPr>
              <w:pStyle w:val="InstructionsText"/>
            </w:pPr>
            <w:r w:rsidRPr="001562B3">
              <w:rPr>
                <w:rStyle w:val="FormatvorlageInstructionsTabelleText"/>
                <w:rFonts w:ascii="Times New Roman" w:hAnsi="Times New Roman"/>
                <w:sz w:val="24"/>
              </w:rPr>
              <w:t>01</w:t>
            </w:r>
            <w:r w:rsidR="004B26E4" w:rsidRPr="001562B3">
              <w:rPr>
                <w:rStyle w:val="FormatvorlageInstructionsTabelleText"/>
                <w:rFonts w:ascii="Times New Roman" w:hAnsi="Times New Roman"/>
                <w:sz w:val="24"/>
              </w:rPr>
              <w:t>9</w:t>
            </w:r>
            <w:r w:rsidRPr="001562B3">
              <w:rPr>
                <w:rStyle w:val="FormatvorlageInstructionsTabelleText"/>
                <w:rFonts w:ascii="Times New Roman" w:hAnsi="Times New Roman"/>
                <w:sz w:val="24"/>
              </w:rPr>
              <w:t>0</w:t>
            </w:r>
          </w:p>
        </w:tc>
        <w:tc>
          <w:tcPr>
            <w:tcW w:w="7620" w:type="dxa"/>
            <w:vAlign w:val="center"/>
          </w:tcPr>
          <w:p w14:paraId="48A47BB7" w14:textId="58C2F8F9" w:rsidR="00A63011" w:rsidRPr="001562B3" w:rsidRDefault="00EA28E5"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xml:space="preserve">(-) </w:t>
            </w:r>
            <w:r w:rsidR="00A63011" w:rsidRPr="001562B3">
              <w:rPr>
                <w:rStyle w:val="InstructionsTabelleberschrift"/>
                <w:rFonts w:ascii="Times New Roman" w:hAnsi="Times New Roman"/>
                <w:sz w:val="24"/>
              </w:rPr>
              <w:t>Deductions</w:t>
            </w:r>
          </w:p>
        </w:tc>
      </w:tr>
      <w:tr w:rsidR="00A63011" w:rsidRPr="001562B3" w14:paraId="5F32D0E3" w14:textId="77777777" w:rsidTr="007674DE">
        <w:tc>
          <w:tcPr>
            <w:tcW w:w="1129" w:type="dxa"/>
            <w:vAlign w:val="center"/>
          </w:tcPr>
          <w:p w14:paraId="3E47080A" w14:textId="2297CCF2" w:rsidR="00A63011" w:rsidRPr="001562B3" w:rsidRDefault="00A63011" w:rsidP="0083554B">
            <w:pPr>
              <w:pStyle w:val="InstructionsText"/>
            </w:pPr>
            <w:r w:rsidRPr="001562B3">
              <w:rPr>
                <w:rStyle w:val="FormatvorlageInstructionsTabelleText"/>
                <w:rFonts w:ascii="Times New Roman" w:hAnsi="Times New Roman"/>
                <w:sz w:val="24"/>
              </w:rPr>
              <w:t>0</w:t>
            </w:r>
            <w:r w:rsidR="004B26E4" w:rsidRPr="001562B3">
              <w:rPr>
                <w:rStyle w:val="FormatvorlageInstructionsTabelleText"/>
                <w:rFonts w:ascii="Times New Roman" w:hAnsi="Times New Roman"/>
                <w:sz w:val="24"/>
              </w:rPr>
              <w:t>20</w:t>
            </w:r>
            <w:r w:rsidRPr="001562B3">
              <w:rPr>
                <w:rStyle w:val="FormatvorlageInstructionsTabelleText"/>
                <w:rFonts w:ascii="Times New Roman" w:hAnsi="Times New Roman"/>
                <w:sz w:val="24"/>
              </w:rPr>
              <w:t>0</w:t>
            </w:r>
          </w:p>
        </w:tc>
        <w:tc>
          <w:tcPr>
            <w:tcW w:w="7620" w:type="dxa"/>
            <w:vAlign w:val="center"/>
          </w:tcPr>
          <w:p w14:paraId="5A2E902B" w14:textId="2920CF5C" w:rsidR="00A63011" w:rsidRPr="001562B3" w:rsidRDefault="00EA28E5"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 </w:t>
            </w:r>
            <w:r w:rsidR="00A63011" w:rsidRPr="001562B3">
              <w:rPr>
                <w:rStyle w:val="InstructionsTabelleberschrift"/>
                <w:rFonts w:ascii="Times New Roman" w:hAnsi="Times New Roman"/>
                <w:sz w:val="24"/>
              </w:rPr>
              <w:t xml:space="preserve">Exposures between </w:t>
            </w:r>
            <w:r w:rsidR="008661DA">
              <w:rPr>
                <w:rStyle w:val="InstructionsTabelleberschrift"/>
                <w:rFonts w:ascii="Times New Roman" w:hAnsi="Times New Roman"/>
                <w:sz w:val="24"/>
              </w:rPr>
              <w:t>multiple point of entry (</w:t>
            </w:r>
            <w:r w:rsidR="00A63011" w:rsidRPr="001562B3">
              <w:rPr>
                <w:rStyle w:val="InstructionsTabelleberschrift"/>
                <w:rFonts w:ascii="Times New Roman" w:hAnsi="Times New Roman"/>
                <w:sz w:val="24"/>
              </w:rPr>
              <w:t>MPE</w:t>
            </w:r>
            <w:r w:rsidR="008661DA">
              <w:rPr>
                <w:rStyle w:val="InstructionsTabelleberschrift"/>
                <w:rFonts w:ascii="Times New Roman" w:hAnsi="Times New Roman"/>
                <w:sz w:val="24"/>
              </w:rPr>
              <w:t>)</w:t>
            </w:r>
            <w:r w:rsidR="00A63011" w:rsidRPr="001562B3">
              <w:rPr>
                <w:rStyle w:val="InstructionsTabelleberschrift"/>
                <w:rFonts w:ascii="Times New Roman" w:hAnsi="Times New Roman"/>
                <w:sz w:val="24"/>
              </w:rPr>
              <w:t xml:space="preserve"> resolution groups </w:t>
            </w:r>
          </w:p>
          <w:p w14:paraId="750816D8" w14:textId="45220EA8" w:rsidR="0052529D" w:rsidRPr="001562B3" w:rsidRDefault="00FC063F"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TLAC</w:t>
            </w:r>
          </w:p>
          <w:p w14:paraId="460C4152" w14:textId="0BFBF95F" w:rsidR="00A63011" w:rsidRPr="001562B3" w:rsidRDefault="0052529D"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T</w:t>
            </w:r>
            <w:r w:rsidR="00EA28E5" w:rsidRPr="001562B3">
              <w:rPr>
                <w:rStyle w:val="FormatvorlageInstructionsTabelleText"/>
                <w:rFonts w:ascii="Times New Roman" w:hAnsi="Times New Roman"/>
                <w:sz w:val="24"/>
              </w:rPr>
              <w:t xml:space="preserve">his row shall reflect the deductions </w:t>
            </w:r>
            <w:r w:rsidR="00A63011" w:rsidRPr="001562B3">
              <w:rPr>
                <w:rStyle w:val="FormatvorlageInstructionsTabelleText"/>
                <w:rFonts w:ascii="Times New Roman" w:hAnsi="Times New Roman"/>
                <w:sz w:val="24"/>
              </w:rPr>
              <w:t>of exposures between MPE G-SI</w:t>
            </w:r>
            <w:r w:rsidR="008661DA">
              <w:rPr>
                <w:rStyle w:val="FormatvorlageInstructionsTabelleText"/>
                <w:rFonts w:ascii="Times New Roman" w:hAnsi="Times New Roman"/>
                <w:sz w:val="24"/>
              </w:rPr>
              <w:t>I</w:t>
            </w:r>
            <w:r w:rsidR="00A63011" w:rsidRPr="001562B3">
              <w:rPr>
                <w:rStyle w:val="FormatvorlageInstructionsTabelleText"/>
                <w:rFonts w:ascii="Times New Roman" w:hAnsi="Times New Roman"/>
                <w:sz w:val="24"/>
              </w:rPr>
              <w:t xml:space="preserve"> resolution groups, that correspond to direct, indirect or synthetic holdings of own funds instruments or eligible liabilities instruments of one or more subsidiaries which do not belong to the same resolution group as the resolution entity, in accordance with article 72</w:t>
            </w:r>
            <w:proofErr w:type="gramStart"/>
            <w:r w:rsidR="00A63011" w:rsidRPr="001562B3">
              <w:rPr>
                <w:rStyle w:val="FormatvorlageInstructionsTabelleText"/>
                <w:rFonts w:ascii="Times New Roman" w:hAnsi="Times New Roman"/>
                <w:sz w:val="24"/>
              </w:rPr>
              <w:t>e(</w:t>
            </w:r>
            <w:proofErr w:type="gramEnd"/>
            <w:r w:rsidR="00A63011" w:rsidRPr="001562B3">
              <w:rPr>
                <w:rStyle w:val="FormatvorlageInstructionsTabelleText"/>
                <w:rFonts w:ascii="Times New Roman" w:hAnsi="Times New Roman"/>
                <w:sz w:val="24"/>
              </w:rPr>
              <w:t xml:space="preserve">4) </w:t>
            </w:r>
            <w:r w:rsidR="006741F4"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A63011" w:rsidRPr="001562B3">
              <w:rPr>
                <w:rStyle w:val="FormatvorlageInstructionsTabelleText"/>
                <w:rFonts w:ascii="Times New Roman" w:hAnsi="Times New Roman"/>
                <w:sz w:val="24"/>
              </w:rPr>
              <w:t>.</w:t>
            </w:r>
          </w:p>
        </w:tc>
      </w:tr>
      <w:tr w:rsidR="00A63011" w:rsidRPr="001562B3" w14:paraId="5835F98E" w14:textId="77777777" w:rsidTr="007674DE">
        <w:tc>
          <w:tcPr>
            <w:tcW w:w="1129" w:type="dxa"/>
            <w:vAlign w:val="center"/>
          </w:tcPr>
          <w:p w14:paraId="32F5C825" w14:textId="4A1AF1A7" w:rsidR="00A63011" w:rsidRPr="001562B3" w:rsidRDefault="00327CA4" w:rsidP="0083554B">
            <w:pPr>
              <w:pStyle w:val="InstructionsText"/>
            </w:pPr>
            <w:r w:rsidRPr="00766C0D">
              <w:rPr>
                <w:rStyle w:val="FormatvorlageInstructionsTabelleText"/>
                <w:rFonts w:ascii="Times New Roman" w:hAnsi="Times New Roman"/>
                <w:sz w:val="24"/>
                <w:highlight w:val="yellow"/>
              </w:rPr>
              <w:t>0</w:t>
            </w:r>
            <w:r w:rsidR="004B26E4" w:rsidRPr="00766C0D">
              <w:rPr>
                <w:rStyle w:val="FormatvorlageInstructionsTabelleText"/>
                <w:rFonts w:ascii="Times New Roman" w:hAnsi="Times New Roman"/>
                <w:sz w:val="24"/>
                <w:highlight w:val="yellow"/>
              </w:rPr>
              <w:t>21</w:t>
            </w:r>
            <w:ins w:id="260" w:author="Author">
              <w:r w:rsidR="00766C0D" w:rsidRPr="00766C0D">
                <w:rPr>
                  <w:rStyle w:val="FormatvorlageInstructionsTabelleText"/>
                  <w:rFonts w:ascii="Times New Roman" w:hAnsi="Times New Roman"/>
                  <w:sz w:val="24"/>
                  <w:highlight w:val="yellow"/>
                </w:rPr>
                <w:t>1</w:t>
              </w:r>
            </w:ins>
            <w:del w:id="261" w:author="Author">
              <w:r w:rsidRPr="001562B3" w:rsidDel="00766C0D">
                <w:rPr>
                  <w:rStyle w:val="FormatvorlageInstructionsTabelleText"/>
                  <w:rFonts w:ascii="Times New Roman" w:hAnsi="Times New Roman"/>
                  <w:sz w:val="24"/>
                </w:rPr>
                <w:delText>0</w:delText>
              </w:r>
            </w:del>
          </w:p>
        </w:tc>
        <w:tc>
          <w:tcPr>
            <w:tcW w:w="7620" w:type="dxa"/>
            <w:vAlign w:val="center"/>
          </w:tcPr>
          <w:p w14:paraId="70CDC53F" w14:textId="6AA8C423" w:rsidR="00A63011" w:rsidRPr="001562B3" w:rsidRDefault="00EA28E5"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 </w:t>
            </w:r>
            <w:r w:rsidR="00A63011" w:rsidRPr="001562B3">
              <w:rPr>
                <w:rStyle w:val="InstructionsTabelleberschrift"/>
                <w:rFonts w:ascii="Times New Roman" w:hAnsi="Times New Roman"/>
                <w:sz w:val="24"/>
              </w:rPr>
              <w:t>Investments in other eligible liabilities instruments</w:t>
            </w:r>
          </w:p>
          <w:p w14:paraId="6D6E0AE5" w14:textId="7C627841" w:rsidR="00FC063F" w:rsidRPr="001562B3" w:rsidRDefault="00FC063F"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TLAC</w:t>
            </w:r>
          </w:p>
          <w:p w14:paraId="1A0BF801" w14:textId="7D58F124" w:rsidR="002C7835" w:rsidRPr="00766C0D" w:rsidRDefault="00E645F5" w:rsidP="0083554B">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 xml:space="preserve">Entities </w:t>
            </w:r>
            <w:r w:rsidR="00EA28E5" w:rsidRPr="001562B3">
              <w:rPr>
                <w:rStyle w:val="FormatvorlageInstructionsTabelleText"/>
                <w:rFonts w:ascii="Times New Roman" w:hAnsi="Times New Roman"/>
                <w:sz w:val="24"/>
              </w:rPr>
              <w:t>shall report the d</w:t>
            </w:r>
            <w:r w:rsidR="00A63011" w:rsidRPr="001562B3">
              <w:rPr>
                <w:rStyle w:val="FormatvorlageInstructionsTabelleText"/>
                <w:rFonts w:ascii="Times New Roman" w:hAnsi="Times New Roman"/>
                <w:sz w:val="24"/>
              </w:rPr>
              <w:t xml:space="preserve">eduction of investments in other eligible liabilities instruments, </w:t>
            </w:r>
            <w:r w:rsidR="00CA04FD" w:rsidRPr="001562B3">
              <w:rPr>
                <w:rStyle w:val="FormatvorlageInstructionsTabelleText"/>
                <w:rFonts w:ascii="Times New Roman" w:hAnsi="Times New Roman"/>
                <w:sz w:val="24"/>
              </w:rPr>
              <w:t>as referred to in</w:t>
            </w:r>
            <w:r w:rsidR="00A63011" w:rsidRPr="001562B3">
              <w:rPr>
                <w:rStyle w:val="FormatvorlageInstructionsTabelleText"/>
                <w:rFonts w:ascii="Times New Roman" w:hAnsi="Times New Roman"/>
                <w:sz w:val="24"/>
              </w:rPr>
              <w:t xml:space="preserve"> </w:t>
            </w:r>
            <w:r w:rsidR="009744C1" w:rsidRPr="001562B3">
              <w:rPr>
                <w:rStyle w:val="FormatvorlageInstructionsTabelleText"/>
                <w:rFonts w:ascii="Times New Roman" w:hAnsi="Times New Roman"/>
                <w:sz w:val="24"/>
              </w:rPr>
              <w:t>A</w:t>
            </w:r>
            <w:r w:rsidR="00A63011" w:rsidRPr="001562B3">
              <w:rPr>
                <w:rStyle w:val="FormatvorlageInstructionsTabelleText"/>
                <w:rFonts w:ascii="Times New Roman" w:hAnsi="Times New Roman"/>
                <w:sz w:val="24"/>
              </w:rPr>
              <w:t xml:space="preserve">rticle </w:t>
            </w:r>
            <w:r w:rsidR="00A63011" w:rsidRPr="00766C0D">
              <w:rPr>
                <w:rStyle w:val="FormatvorlageInstructionsTabelleText"/>
                <w:rFonts w:ascii="Times New Roman" w:hAnsi="Times New Roman"/>
                <w:sz w:val="24"/>
                <w:highlight w:val="yellow"/>
              </w:rPr>
              <w:t>72e(1)</w:t>
            </w:r>
            <w:ins w:id="262" w:author="Author">
              <w:r w:rsidR="00766C0D" w:rsidRPr="00766C0D">
                <w:rPr>
                  <w:rStyle w:val="FormatvorlageInstructionsTabelleText"/>
                  <w:rFonts w:ascii="Times New Roman" w:hAnsi="Times New Roman"/>
                  <w:sz w:val="24"/>
                  <w:highlight w:val="yellow"/>
                </w:rPr>
                <w:t>, points (b) to (d), (2) and</w:t>
              </w:r>
            </w:ins>
            <w:del w:id="263" w:author="Author">
              <w:r w:rsidR="00A63011" w:rsidRPr="00766C0D" w:rsidDel="00766C0D">
                <w:rPr>
                  <w:rStyle w:val="FormatvorlageInstructionsTabelleText"/>
                  <w:rFonts w:ascii="Times New Roman" w:hAnsi="Times New Roman"/>
                  <w:sz w:val="24"/>
                  <w:highlight w:val="yellow"/>
                </w:rPr>
                <w:delText xml:space="preserve"> to</w:delText>
              </w:r>
            </w:del>
            <w:r w:rsidR="00A63011" w:rsidRPr="001562B3">
              <w:rPr>
                <w:rStyle w:val="FormatvorlageInstructionsTabelleText"/>
                <w:rFonts w:ascii="Times New Roman" w:hAnsi="Times New Roman"/>
                <w:sz w:val="24"/>
              </w:rPr>
              <w:t xml:space="preserve"> (3) </w:t>
            </w:r>
            <w:r w:rsidR="00894CE9">
              <w:rPr>
                <w:rStyle w:val="FormatvorlageInstructionsTabelleText"/>
                <w:rFonts w:ascii="Times New Roman" w:hAnsi="Times New Roman"/>
                <w:sz w:val="24"/>
              </w:rPr>
              <w:t xml:space="preserve">and </w:t>
            </w:r>
            <w:r w:rsidR="006741F4" w:rsidRPr="001562B3">
              <w:rPr>
                <w:rStyle w:val="FormatvorlageInstructionsTabelleText"/>
                <w:rFonts w:ascii="Times New Roman" w:hAnsi="Times New Roman"/>
                <w:sz w:val="24"/>
              </w:rPr>
              <w:t xml:space="preserve">Articles </w:t>
            </w:r>
            <w:r w:rsidR="00A63011" w:rsidRPr="001562B3">
              <w:rPr>
                <w:rStyle w:val="FormatvorlageInstructionsTabelleText"/>
                <w:rFonts w:ascii="Times New Roman" w:hAnsi="Times New Roman"/>
                <w:sz w:val="24"/>
              </w:rPr>
              <w:t>72</w:t>
            </w:r>
            <w:ins w:id="264" w:author="Author">
              <w:r w:rsidR="009E5168" w:rsidRPr="009E5168">
                <w:rPr>
                  <w:rStyle w:val="FormatvorlageInstructionsTabelleText"/>
                  <w:rFonts w:ascii="Times New Roman" w:hAnsi="Times New Roman"/>
                  <w:sz w:val="24"/>
                  <w:highlight w:val="yellow"/>
                </w:rPr>
                <w:t>g</w:t>
              </w:r>
            </w:ins>
            <w:del w:id="265" w:author="Author">
              <w:r w:rsidR="00A63011" w:rsidRPr="009E5168" w:rsidDel="009E5168">
                <w:rPr>
                  <w:rStyle w:val="FormatvorlageInstructionsTabelleText"/>
                  <w:rFonts w:ascii="Times New Roman" w:hAnsi="Times New Roman"/>
                  <w:sz w:val="24"/>
                  <w:highlight w:val="yellow"/>
                </w:rPr>
                <w:delText>f</w:delText>
              </w:r>
            </w:del>
            <w:r w:rsidR="006741F4" w:rsidRPr="001562B3">
              <w:rPr>
                <w:rStyle w:val="FormatvorlageInstructionsTabelleText"/>
                <w:rFonts w:ascii="Times New Roman" w:hAnsi="Times New Roman"/>
                <w:sz w:val="24"/>
              </w:rPr>
              <w:t xml:space="preserve"> to </w:t>
            </w:r>
            <w:r w:rsidR="00A63011" w:rsidRPr="001562B3">
              <w:rPr>
                <w:rStyle w:val="FormatvorlageInstructionsTabelleText"/>
                <w:rFonts w:ascii="Times New Roman" w:hAnsi="Times New Roman"/>
                <w:sz w:val="24"/>
              </w:rPr>
              <w:t xml:space="preserve">72j </w:t>
            </w:r>
            <w:r w:rsidR="006741F4" w:rsidRPr="001562B3">
              <w:t xml:space="preserve">of </w:t>
            </w:r>
            <w:r w:rsidR="00C47ED5" w:rsidRPr="001562B3">
              <w:t>Regulation (EU) No 575/2013</w:t>
            </w:r>
            <w:r w:rsidR="00EA28E5" w:rsidRPr="001562B3">
              <w:rPr>
                <w:rStyle w:val="FormatvorlageInstructionsTabelleText"/>
                <w:rFonts w:ascii="Times New Roman" w:hAnsi="Times New Roman"/>
                <w:sz w:val="24"/>
              </w:rPr>
              <w:t xml:space="preserve">, whereby the </w:t>
            </w:r>
            <w:r w:rsidR="00EA28E5" w:rsidRPr="001562B3">
              <w:rPr>
                <w:rStyle w:val="FormatvorlageInstructionsTabelleText"/>
                <w:rFonts w:ascii="Times New Roman" w:hAnsi="Times New Roman"/>
                <w:sz w:val="24"/>
              </w:rPr>
              <w:lastRenderedPageBreak/>
              <w:t>a</w:t>
            </w:r>
            <w:r w:rsidR="00A63011" w:rsidRPr="001562B3">
              <w:rPr>
                <w:rStyle w:val="FormatvorlageInstructionsTabelleText"/>
                <w:rFonts w:ascii="Times New Roman" w:hAnsi="Times New Roman"/>
                <w:sz w:val="24"/>
              </w:rPr>
              <w:t xml:space="preserve">mount to be deducted from eligible liabilities items </w:t>
            </w:r>
            <w:r w:rsidR="00EA28E5" w:rsidRPr="001562B3">
              <w:rPr>
                <w:rStyle w:val="FormatvorlageInstructionsTabelleText"/>
                <w:rFonts w:ascii="Times New Roman" w:hAnsi="Times New Roman"/>
                <w:sz w:val="24"/>
              </w:rPr>
              <w:t xml:space="preserve">is determined </w:t>
            </w:r>
            <w:r w:rsidR="00A63011" w:rsidRPr="001562B3">
              <w:rPr>
                <w:rStyle w:val="FormatvorlageInstructionsTabelleText"/>
                <w:rFonts w:ascii="Times New Roman" w:hAnsi="Times New Roman"/>
                <w:sz w:val="24"/>
              </w:rPr>
              <w:t xml:space="preserve">in accordance with </w:t>
            </w:r>
            <w:r w:rsidR="00B863DF" w:rsidRPr="001562B3">
              <w:rPr>
                <w:rStyle w:val="FormatvorlageInstructionsTabelleText"/>
                <w:rFonts w:ascii="Times New Roman" w:hAnsi="Times New Roman"/>
                <w:sz w:val="24"/>
              </w:rPr>
              <w:t>S</w:t>
            </w:r>
            <w:r w:rsidR="00A63011" w:rsidRPr="001562B3">
              <w:rPr>
                <w:rStyle w:val="FormatvorlageInstructionsTabelleText"/>
                <w:rFonts w:ascii="Times New Roman" w:hAnsi="Times New Roman"/>
                <w:sz w:val="24"/>
              </w:rPr>
              <w:t xml:space="preserve">ection 2 of </w:t>
            </w:r>
            <w:r w:rsidR="00B863DF" w:rsidRPr="001562B3">
              <w:rPr>
                <w:rStyle w:val="FormatvorlageInstructionsTabelleText"/>
                <w:rFonts w:ascii="Times New Roman" w:hAnsi="Times New Roman"/>
                <w:sz w:val="24"/>
              </w:rPr>
              <w:t>C</w:t>
            </w:r>
            <w:r w:rsidR="00A63011" w:rsidRPr="001562B3">
              <w:rPr>
                <w:rStyle w:val="FormatvorlageInstructionsTabelleText"/>
                <w:rFonts w:ascii="Times New Roman" w:hAnsi="Times New Roman"/>
                <w:sz w:val="24"/>
              </w:rPr>
              <w:t xml:space="preserve">hapter 5a </w:t>
            </w:r>
            <w:r w:rsidR="009744C1" w:rsidRPr="001562B3">
              <w:rPr>
                <w:rStyle w:val="FormatvorlageInstructionsTabelleText"/>
                <w:rFonts w:ascii="Times New Roman" w:hAnsi="Times New Roman"/>
                <w:sz w:val="24"/>
              </w:rPr>
              <w:t xml:space="preserve">of Title I of Part Two </w:t>
            </w:r>
            <w:r w:rsidR="00B863DF" w:rsidRPr="001562B3">
              <w:rPr>
                <w:rStyle w:val="FormatvorlageInstructionsTabelleText"/>
                <w:rFonts w:ascii="Times New Roman" w:hAnsi="Times New Roman"/>
                <w:sz w:val="24"/>
              </w:rPr>
              <w:t>of that Regulation.</w:t>
            </w:r>
          </w:p>
        </w:tc>
      </w:tr>
      <w:tr w:rsidR="00A63011" w:rsidRPr="001562B3" w14:paraId="1E39D578" w14:textId="77777777" w:rsidTr="007674DE">
        <w:tc>
          <w:tcPr>
            <w:tcW w:w="1129" w:type="dxa"/>
            <w:vAlign w:val="center"/>
          </w:tcPr>
          <w:p w14:paraId="33758206" w14:textId="3E9120C1" w:rsidR="00A63011" w:rsidRPr="001562B3" w:rsidRDefault="00327CA4" w:rsidP="0083554B">
            <w:pPr>
              <w:pStyle w:val="InstructionsText"/>
            </w:pPr>
            <w:r w:rsidRPr="001562B3">
              <w:rPr>
                <w:rStyle w:val="FormatvorlageInstructionsTabelleText"/>
                <w:rFonts w:ascii="Times New Roman" w:hAnsi="Times New Roman"/>
                <w:sz w:val="24"/>
              </w:rPr>
              <w:lastRenderedPageBreak/>
              <w:t>02</w:t>
            </w:r>
            <w:r w:rsidR="004B26E4"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vAlign w:val="center"/>
          </w:tcPr>
          <w:p w14:paraId="3D31E736" w14:textId="4E1C375C" w:rsidR="00A63011" w:rsidRPr="001562B3" w:rsidRDefault="00A63011"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Excess of deductions from eligible liabilities over eligible liabilities</w:t>
            </w:r>
          </w:p>
          <w:p w14:paraId="7BA038D3" w14:textId="160C5A04" w:rsidR="00913681" w:rsidRPr="001562B3" w:rsidRDefault="00EA28E5"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Eligible liabilit</w:t>
            </w:r>
            <w:r w:rsidR="00F02411" w:rsidRPr="001562B3">
              <w:rPr>
                <w:rStyle w:val="FormatvorlageInstructionsTabelleText"/>
                <w:rFonts w:ascii="Times New Roman" w:hAnsi="Times New Roman"/>
                <w:sz w:val="24"/>
              </w:rPr>
              <w:t>i</w:t>
            </w:r>
            <w:r w:rsidRPr="001562B3">
              <w:rPr>
                <w:rStyle w:val="FormatvorlageInstructionsTabelleText"/>
                <w:rFonts w:ascii="Times New Roman" w:hAnsi="Times New Roman"/>
                <w:sz w:val="24"/>
              </w:rPr>
              <w:t xml:space="preserve">es cannot be negative, but it is possible that the </w:t>
            </w:r>
            <w:proofErr w:type="gramStart"/>
            <w:ins w:id="266" w:author="Author">
              <w:r w:rsidR="009E5168" w:rsidRPr="00E956CE">
                <w:rPr>
                  <w:rStyle w:val="FormatvorlageInstructionsTabelleText"/>
                  <w:rFonts w:ascii="Times New Roman" w:hAnsi="Times New Roman"/>
                  <w:sz w:val="24"/>
                  <w:highlight w:val="yellow"/>
                </w:rPr>
                <w:t>amount</w:t>
              </w:r>
              <w:proofErr w:type="gramEnd"/>
              <w:r w:rsidR="009E5168" w:rsidRPr="00E956CE">
                <w:rPr>
                  <w:rStyle w:val="FormatvorlageInstructionsTabelleText"/>
                  <w:rFonts w:ascii="Times New Roman" w:hAnsi="Times New Roman"/>
                  <w:sz w:val="24"/>
                  <w:highlight w:val="yellow"/>
                </w:rPr>
                <w:t xml:space="preserve"> of</w:t>
              </w:r>
              <w:r w:rsidR="009E5168">
                <w:rPr>
                  <w:rStyle w:val="FormatvorlageInstructionsTabelleText"/>
                  <w:rFonts w:ascii="Times New Roman" w:hAnsi="Times New Roman"/>
                  <w:sz w:val="24"/>
                </w:rPr>
                <w:t xml:space="preserve"> </w:t>
              </w:r>
            </w:ins>
            <w:r w:rsidRPr="001562B3">
              <w:rPr>
                <w:rStyle w:val="FormatvorlageInstructionsTabelleText"/>
                <w:rFonts w:ascii="Times New Roman" w:hAnsi="Times New Roman"/>
                <w:sz w:val="24"/>
              </w:rPr>
              <w:t xml:space="preserve">deductions from eligible liabilities </w:t>
            </w:r>
            <w:ins w:id="267" w:author="Author">
              <w:r w:rsidR="009E5168" w:rsidRPr="00E956CE">
                <w:rPr>
                  <w:rStyle w:val="FormatvorlageInstructionsTabelleText"/>
                  <w:rFonts w:ascii="Times New Roman" w:hAnsi="Times New Roman"/>
                  <w:sz w:val="24"/>
                  <w:highlight w:val="yellow"/>
                </w:rPr>
                <w:t>items</w:t>
              </w:r>
              <w:r w:rsidR="009E5168">
                <w:rPr>
                  <w:rStyle w:val="FormatvorlageInstructionsTabelleText"/>
                  <w:rFonts w:ascii="Times New Roman" w:hAnsi="Times New Roman"/>
                  <w:sz w:val="24"/>
                </w:rPr>
                <w:t xml:space="preserve"> </w:t>
              </w:r>
            </w:ins>
            <w:del w:id="268" w:author="Author">
              <w:r w:rsidRPr="00E956CE" w:rsidDel="009E5168">
                <w:rPr>
                  <w:rStyle w:val="FormatvorlageInstructionsTabelleText"/>
                  <w:rFonts w:ascii="Times New Roman" w:hAnsi="Times New Roman"/>
                  <w:sz w:val="24"/>
                  <w:highlight w:val="yellow"/>
                </w:rPr>
                <w:delText xml:space="preserve">are </w:delText>
              </w:r>
            </w:del>
            <w:ins w:id="269" w:author="Author">
              <w:r w:rsidR="009E5168" w:rsidRPr="00E956CE">
                <w:rPr>
                  <w:rStyle w:val="FormatvorlageInstructionsTabelleText"/>
                  <w:rFonts w:ascii="Times New Roman" w:hAnsi="Times New Roman"/>
                  <w:sz w:val="24"/>
                  <w:highlight w:val="yellow"/>
                </w:rPr>
                <w:t>is</w:t>
              </w:r>
              <w:r w:rsidR="009E5168" w:rsidRPr="001562B3">
                <w:rPr>
                  <w:rStyle w:val="FormatvorlageInstructionsTabelleText"/>
                  <w:rFonts w:ascii="Times New Roman" w:hAnsi="Times New Roman"/>
                  <w:sz w:val="24"/>
                </w:rPr>
                <w:t xml:space="preserve"> </w:t>
              </w:r>
            </w:ins>
            <w:r w:rsidRPr="001562B3">
              <w:rPr>
                <w:rStyle w:val="FormatvorlageInstructionsTabelleText"/>
                <w:rFonts w:ascii="Times New Roman" w:hAnsi="Times New Roman"/>
                <w:sz w:val="24"/>
              </w:rPr>
              <w:t xml:space="preserve">greater than </w:t>
            </w:r>
            <w:ins w:id="270" w:author="Author">
              <w:r w:rsidR="009E5168">
                <w:rPr>
                  <w:rStyle w:val="FormatvorlageInstructionsTabelleText"/>
                  <w:rFonts w:ascii="Times New Roman" w:hAnsi="Times New Roman"/>
                  <w:sz w:val="24"/>
                </w:rPr>
                <w:t xml:space="preserve">the amount of </w:t>
              </w:r>
            </w:ins>
            <w:r w:rsidRPr="001562B3">
              <w:rPr>
                <w:rStyle w:val="FormatvorlageInstructionsTabelleText"/>
                <w:rFonts w:ascii="Times New Roman" w:hAnsi="Times New Roman"/>
                <w:sz w:val="24"/>
              </w:rPr>
              <w:t>eligible liab</w:t>
            </w:r>
            <w:r w:rsidR="00F02411" w:rsidRPr="001562B3">
              <w:rPr>
                <w:rStyle w:val="FormatvorlageInstructionsTabelleText"/>
                <w:rFonts w:ascii="Times New Roman" w:hAnsi="Times New Roman"/>
                <w:sz w:val="24"/>
              </w:rPr>
              <w:t>i</w:t>
            </w:r>
            <w:r w:rsidRPr="001562B3">
              <w:rPr>
                <w:rStyle w:val="FormatvorlageInstructionsTabelleText"/>
                <w:rFonts w:ascii="Times New Roman" w:hAnsi="Times New Roman"/>
                <w:sz w:val="24"/>
              </w:rPr>
              <w:t>lities</w:t>
            </w:r>
            <w:ins w:id="271" w:author="Author">
              <w:r w:rsidR="009E5168">
                <w:rPr>
                  <w:rStyle w:val="FormatvorlageInstructionsTabelleText"/>
                  <w:rFonts w:ascii="Times New Roman" w:hAnsi="Times New Roman"/>
                  <w:sz w:val="24"/>
                </w:rPr>
                <w:t xml:space="preserve"> </w:t>
              </w:r>
              <w:r w:rsidR="009E5168" w:rsidRPr="00E956CE">
                <w:rPr>
                  <w:rStyle w:val="FormatvorlageInstructionsTabelleText"/>
                  <w:rFonts w:ascii="Times New Roman" w:hAnsi="Times New Roman"/>
                  <w:sz w:val="24"/>
                  <w:highlight w:val="yellow"/>
                </w:rPr>
                <w:t>items</w:t>
              </w:r>
            </w:ins>
            <w:r w:rsidRPr="001562B3">
              <w:rPr>
                <w:rStyle w:val="FormatvorlageInstructionsTabelleText"/>
                <w:rFonts w:ascii="Times New Roman" w:hAnsi="Times New Roman"/>
                <w:sz w:val="24"/>
              </w:rPr>
              <w:t xml:space="preserve">. When this happens, the eligible liabilities </w:t>
            </w:r>
            <w:proofErr w:type="gramStart"/>
            <w:r w:rsidRPr="001562B3">
              <w:rPr>
                <w:rStyle w:val="FormatvorlageInstructionsTabelleText"/>
                <w:rFonts w:ascii="Times New Roman" w:hAnsi="Times New Roman"/>
                <w:sz w:val="24"/>
              </w:rPr>
              <w:t>have to</w:t>
            </w:r>
            <w:proofErr w:type="gramEnd"/>
            <w:r w:rsidRPr="001562B3">
              <w:rPr>
                <w:rStyle w:val="FormatvorlageInstructionsTabelleText"/>
                <w:rFonts w:ascii="Times New Roman" w:hAnsi="Times New Roman"/>
                <w:sz w:val="24"/>
              </w:rPr>
              <w:t xml:space="preserve"> be equal to zero, and the excess of the deductions has to be deducted from Tier 2</w:t>
            </w:r>
            <w:r w:rsidR="00913681" w:rsidRPr="001562B3">
              <w:rPr>
                <w:rStyle w:val="FormatvorlageInstructionsTabelleText"/>
                <w:rFonts w:ascii="Times New Roman" w:hAnsi="Times New Roman"/>
                <w:sz w:val="24"/>
              </w:rPr>
              <w:t xml:space="preserve"> in accordance with </w:t>
            </w:r>
            <w:del w:id="272" w:author="Author">
              <w:r w:rsidR="00806C14" w:rsidRPr="001562B3" w:rsidDel="007460C8">
                <w:rPr>
                  <w:rStyle w:val="FormatvorlageInstructionsTabelleText"/>
                  <w:rFonts w:ascii="Times New Roman" w:hAnsi="Times New Roman"/>
                  <w:sz w:val="24"/>
                </w:rPr>
                <w:delText xml:space="preserve">point (e) of </w:delText>
              </w:r>
            </w:del>
            <w:r w:rsidR="00913681" w:rsidRPr="001562B3">
              <w:rPr>
                <w:rStyle w:val="FormatvorlageInstructionsTabelleText"/>
                <w:rFonts w:ascii="Times New Roman" w:hAnsi="Times New Roman"/>
                <w:sz w:val="24"/>
              </w:rPr>
              <w:t xml:space="preserve">Article </w:t>
            </w:r>
            <w:r w:rsidR="00663444" w:rsidRPr="001562B3">
              <w:rPr>
                <w:rStyle w:val="FormatvorlageInstructionsTabelleText"/>
                <w:rFonts w:ascii="Times New Roman" w:hAnsi="Times New Roman"/>
                <w:sz w:val="24"/>
              </w:rPr>
              <w:t>66</w:t>
            </w:r>
            <w:ins w:id="273"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(e)</w:t>
              </w:r>
              <w:r w:rsidR="007460C8">
                <w:rPr>
                  <w:rStyle w:val="FormatvorlageInstructionsTabelleText"/>
                  <w:rFonts w:ascii="Times New Roman" w:hAnsi="Times New Roman"/>
                  <w:sz w:val="24"/>
                </w:rPr>
                <w:t>,</w:t>
              </w:r>
            </w:ins>
            <w:r w:rsidR="00FC063F" w:rsidRPr="001562B3">
              <w:rPr>
                <w:rStyle w:val="FormatvorlageInstructionsTabelleText"/>
                <w:rFonts w:ascii="Times New Roman" w:hAnsi="Times New Roman"/>
                <w:sz w:val="24"/>
              </w:rPr>
              <w:t xml:space="preserve"> </w:t>
            </w:r>
            <w:r w:rsidR="00B863DF" w:rsidRPr="001562B3">
              <w:t xml:space="preserve">of </w:t>
            </w:r>
            <w:r w:rsidR="00C47ED5" w:rsidRPr="001562B3">
              <w:t>Regulation (EU) No 575/2013</w:t>
            </w:r>
            <w:r w:rsidR="00913681" w:rsidRPr="001562B3">
              <w:rPr>
                <w:rStyle w:val="FormatvorlageInstructionsTabelleText"/>
                <w:rFonts w:ascii="Times New Roman" w:hAnsi="Times New Roman"/>
                <w:sz w:val="24"/>
              </w:rPr>
              <w:t>.</w:t>
            </w:r>
          </w:p>
          <w:p w14:paraId="3E09EF9B" w14:textId="2F11A2BE" w:rsidR="00A63011" w:rsidRPr="001562B3" w:rsidRDefault="00913681" w:rsidP="0083554B">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sz w:val="24"/>
              </w:rPr>
              <w:t>With this item, it is achieved that the eligible liab</w:t>
            </w:r>
            <w:r w:rsidR="00F02411" w:rsidRPr="001562B3">
              <w:rPr>
                <w:rStyle w:val="FormatvorlageInstructionsTabelleText"/>
                <w:rFonts w:ascii="Times New Roman" w:hAnsi="Times New Roman"/>
                <w:sz w:val="24"/>
              </w:rPr>
              <w:t>i</w:t>
            </w:r>
            <w:r w:rsidRPr="001562B3">
              <w:rPr>
                <w:rStyle w:val="FormatvorlageInstructionsTabelleText"/>
                <w:rFonts w:ascii="Times New Roman" w:hAnsi="Times New Roman"/>
                <w:sz w:val="24"/>
              </w:rPr>
              <w:t>lities as reported in row 00</w:t>
            </w:r>
            <w:r w:rsidR="00EF1BBD" w:rsidRPr="001562B3">
              <w:rPr>
                <w:rStyle w:val="FormatvorlageInstructionsTabelleText"/>
                <w:rFonts w:ascii="Times New Roman" w:hAnsi="Times New Roman"/>
                <w:sz w:val="24"/>
              </w:rPr>
              <w:t>6</w:t>
            </w:r>
            <w:r w:rsidRPr="001562B3">
              <w:rPr>
                <w:rStyle w:val="FormatvorlageInstructionsTabelleText"/>
                <w:rFonts w:ascii="Times New Roman" w:hAnsi="Times New Roman"/>
                <w:sz w:val="24"/>
              </w:rPr>
              <w:t xml:space="preserve">0 are never lower than zero.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Memorandum items</w:t>
            </w:r>
          </w:p>
        </w:tc>
      </w:tr>
      <w:tr w:rsidR="004B26E4" w:rsidRPr="001562B3" w:rsidDel="000A3889" w14:paraId="1F7040BA" w14:textId="77777777" w:rsidTr="007674DE">
        <w:tc>
          <w:tcPr>
            <w:tcW w:w="1129" w:type="dxa"/>
            <w:vAlign w:val="center"/>
          </w:tcPr>
          <w:p w14:paraId="335E3648" w14:textId="0E055C41" w:rsidR="004B26E4" w:rsidRPr="001562B3" w:rsidRDefault="004B26E4" w:rsidP="0083554B">
            <w:pPr>
              <w:pStyle w:val="InstructionsText"/>
            </w:pPr>
            <w:r w:rsidRPr="001562B3">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CET1 (%) available after meeting the entity’s </w:t>
            </w:r>
            <w:proofErr w:type="gramStart"/>
            <w:r w:rsidRPr="001562B3">
              <w:rPr>
                <w:rStyle w:val="InstructionsTabelleberschrift"/>
                <w:rFonts w:ascii="Times New Roman" w:hAnsi="Times New Roman"/>
                <w:sz w:val="24"/>
              </w:rPr>
              <w:t>requirements</w:t>
            </w:r>
            <w:proofErr w:type="gramEnd"/>
            <w:r w:rsidRPr="001562B3">
              <w:rPr>
                <w:rStyle w:val="InstructionsTabelleberschrift"/>
                <w:rFonts w:ascii="Times New Roman" w:hAnsi="Times New Roman"/>
                <w:sz w:val="24"/>
              </w:rPr>
              <w:t xml:space="preserve"> </w:t>
            </w:r>
          </w:p>
          <w:p w14:paraId="536CE450" w14:textId="63726E38" w:rsidR="004B26E4" w:rsidRPr="001562B3" w:rsidRDefault="004B26E4"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The amount of CET1, equal to zero or positive, available after meeting each of the requirements referred to in </w:t>
            </w:r>
            <w:del w:id="274" w:author="Author">
              <w:r w:rsidRPr="001562B3" w:rsidDel="007460C8">
                <w:rPr>
                  <w:rStyle w:val="FormatvorlageInstructionsTabelleText"/>
                  <w:rFonts w:ascii="Times New Roman" w:hAnsi="Times New Roman"/>
                  <w:sz w:val="24"/>
                </w:rPr>
                <w:delText xml:space="preserve">points (a), (b) and (c) of </w:delText>
              </w:r>
            </w:del>
            <w:r w:rsidRPr="001562B3">
              <w:rPr>
                <w:rStyle w:val="FormatvorlageInstructionsTabelleText"/>
                <w:rFonts w:ascii="Times New Roman" w:hAnsi="Times New Roman"/>
                <w:sz w:val="24"/>
              </w:rPr>
              <w:t>Article 141</w:t>
            </w:r>
            <w:proofErr w:type="gramStart"/>
            <w:r w:rsidRPr="001562B3">
              <w:rPr>
                <w:rStyle w:val="FormatvorlageInstructionsTabelleText"/>
                <w:rFonts w:ascii="Times New Roman" w:hAnsi="Times New Roman"/>
                <w:sz w:val="24"/>
              </w:rPr>
              <w:t>a(</w:t>
            </w:r>
            <w:proofErr w:type="gramEnd"/>
            <w:r w:rsidRPr="001562B3">
              <w:rPr>
                <w:rStyle w:val="FormatvorlageInstructionsTabelleText"/>
                <w:rFonts w:ascii="Times New Roman" w:hAnsi="Times New Roman"/>
                <w:sz w:val="24"/>
              </w:rPr>
              <w:t>1)</w:t>
            </w:r>
            <w:ins w:id="275"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points (a), (b) and (c)</w:t>
              </w:r>
              <w:r w:rsidR="007460C8">
                <w:rPr>
                  <w:rStyle w:val="FormatvorlageInstructionsTabelleText"/>
                  <w:rFonts w:ascii="Times New Roman" w:hAnsi="Times New Roman"/>
                  <w:sz w:val="24"/>
                </w:rPr>
                <w:t>,</w:t>
              </w:r>
            </w:ins>
            <w:r w:rsidRPr="001562B3">
              <w:rPr>
                <w:rStyle w:val="FormatvorlageInstructionsTabelleText"/>
                <w:rFonts w:ascii="Times New Roman" w:hAnsi="Times New Roman"/>
                <w:sz w:val="24"/>
              </w:rPr>
              <w:t xml:space="preserve"> </w:t>
            </w:r>
            <w:r w:rsidR="00B33C46" w:rsidRPr="001562B3">
              <w:rPr>
                <w:rStyle w:val="FormatvorlageInstructionsTabelleText"/>
                <w:rFonts w:ascii="Times New Roman" w:hAnsi="Times New Roman"/>
                <w:sz w:val="24"/>
              </w:rPr>
              <w:t>of Directive 2013/36/EU</w:t>
            </w:r>
            <w:r w:rsidR="006876BA" w:rsidRPr="001562B3">
              <w:rPr>
                <w:rStyle w:val="FootnoteReference"/>
              </w:rPr>
              <w:footnoteReference w:id="5"/>
            </w:r>
            <w:r w:rsidRPr="001562B3">
              <w:rPr>
                <w:rStyle w:val="FormatvorlageInstructionsTabelleText"/>
                <w:rFonts w:ascii="Times New Roman" w:hAnsi="Times New Roman"/>
                <w:sz w:val="24"/>
              </w:rPr>
              <w:t xml:space="preserve"> and the higher of:</w:t>
            </w:r>
          </w:p>
          <w:p w14:paraId="1016D212" w14:textId="2F21B3F9" w:rsidR="004B26E4" w:rsidRPr="001562B3" w:rsidRDefault="004B26E4"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(a) where applicable, the G-SII requirement for own funds and eligible liabilities </w:t>
            </w:r>
            <w:r w:rsidR="00B863DF"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92a </w:t>
            </w:r>
            <w:r w:rsidR="00B863DF" w:rsidRPr="001562B3">
              <w:t xml:space="preserve">of </w:t>
            </w:r>
            <w:r w:rsidR="00C47ED5" w:rsidRPr="001562B3">
              <w:t>Regulation (EU) No 575/2013</w:t>
            </w:r>
            <w:r w:rsidRPr="001562B3">
              <w:rPr>
                <w:rStyle w:val="FormatvorlageInstructionsTabelleText"/>
                <w:rFonts w:ascii="Times New Roman" w:hAnsi="Times New Roman"/>
                <w:sz w:val="24"/>
              </w:rPr>
              <w:t xml:space="preserve"> (TLAC requirement), when calculated in accordance with </w:t>
            </w:r>
            <w:del w:id="276" w:author="Author">
              <w:r w:rsidRPr="001562B3" w:rsidDel="007460C8">
                <w:rPr>
                  <w:rStyle w:val="FormatvorlageInstructionsTabelleText"/>
                  <w:rFonts w:ascii="Times New Roman" w:hAnsi="Times New Roman"/>
                  <w:sz w:val="24"/>
                </w:rPr>
                <w:delText xml:space="preserve">point (a) of </w:delText>
              </w:r>
            </w:del>
            <w:r w:rsidRPr="001562B3">
              <w:rPr>
                <w:rStyle w:val="FormatvorlageInstructionsTabelleText"/>
                <w:rFonts w:ascii="Times New Roman" w:hAnsi="Times New Roman"/>
                <w:sz w:val="24"/>
              </w:rPr>
              <w:t>paragraph (1)</w:t>
            </w:r>
            <w:ins w:id="277"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(a)</w:t>
              </w:r>
              <w:r w:rsidR="007460C8">
                <w:rPr>
                  <w:rStyle w:val="FormatvorlageInstructionsTabelleText"/>
                  <w:rFonts w:ascii="Times New Roman" w:hAnsi="Times New Roman"/>
                  <w:sz w:val="24"/>
                </w:rPr>
                <w:t>,</w:t>
              </w:r>
            </w:ins>
            <w:r w:rsidRPr="001562B3">
              <w:rPr>
                <w:rStyle w:val="FormatvorlageInstructionsTabelleText"/>
                <w:rFonts w:ascii="Times New Roman" w:hAnsi="Times New Roman"/>
                <w:sz w:val="24"/>
              </w:rPr>
              <w:t xml:space="preserve"> of that article, </w:t>
            </w:r>
          </w:p>
          <w:p w14:paraId="78E1074D" w14:textId="6A8B94A5"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(b) the minimum requirement for own funds and eligible liabilities pursuant to Article 45 </w:t>
            </w:r>
            <w:r w:rsidR="00B33C46" w:rsidRPr="001562B3">
              <w:rPr>
                <w:rStyle w:val="FormatvorlageInstructionsTabelleText"/>
                <w:rFonts w:ascii="Times New Roman" w:hAnsi="Times New Roman"/>
                <w:sz w:val="24"/>
              </w:rPr>
              <w:t xml:space="preserve">of </w:t>
            </w:r>
            <w:r w:rsidR="00B33C46" w:rsidRPr="001562B3">
              <w:t>Directive 2014/59/EU</w:t>
            </w:r>
            <w:r w:rsidRPr="001562B3">
              <w:rPr>
                <w:rStyle w:val="FormatvorlageInstructionsTabelleText"/>
                <w:rFonts w:ascii="Times New Roman" w:hAnsi="Times New Roman"/>
                <w:sz w:val="24"/>
              </w:rPr>
              <w:t xml:space="preserve">, when calculated in accordance with </w:t>
            </w:r>
            <w:del w:id="278" w:author="Author">
              <w:r w:rsidRPr="001562B3" w:rsidDel="007460C8">
                <w:rPr>
                  <w:rStyle w:val="FormatvorlageInstructionsTabelleText"/>
                  <w:rFonts w:ascii="Times New Roman" w:hAnsi="Times New Roman"/>
                  <w:sz w:val="24"/>
                </w:rPr>
                <w:delText xml:space="preserve">point (a) of </w:delText>
              </w:r>
            </w:del>
            <w:r w:rsidRPr="001562B3">
              <w:rPr>
                <w:rStyle w:val="FormatvorlageInstructionsTabelleText"/>
                <w:rFonts w:ascii="Times New Roman" w:hAnsi="Times New Roman"/>
                <w:sz w:val="24"/>
              </w:rPr>
              <w:t>Article 45(2)</w:t>
            </w:r>
            <w:ins w:id="279"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(a)</w:t>
              </w:r>
              <w:r w:rsidR="007460C8">
                <w:rPr>
                  <w:rStyle w:val="FormatvorlageInstructionsTabelleText"/>
                  <w:rFonts w:ascii="Times New Roman" w:hAnsi="Times New Roman"/>
                  <w:sz w:val="24"/>
                </w:rPr>
                <w:t>,</w:t>
              </w:r>
            </w:ins>
            <w:r w:rsidRPr="001562B3">
              <w:rPr>
                <w:rStyle w:val="FormatvorlageInstructionsTabelleText"/>
                <w:rFonts w:ascii="Times New Roman" w:hAnsi="Times New Roman"/>
                <w:sz w:val="24"/>
              </w:rPr>
              <w:t xml:space="preserve"> </w:t>
            </w:r>
            <w:r w:rsidR="00B33C46" w:rsidRPr="001562B3">
              <w:rPr>
                <w:rStyle w:val="FormatvorlageInstructionsTabelleText"/>
                <w:rFonts w:ascii="Times New Roman" w:hAnsi="Times New Roman"/>
                <w:sz w:val="24"/>
              </w:rPr>
              <w:t>of that Directive</w:t>
            </w:r>
            <w:r w:rsidRPr="001562B3">
              <w:rPr>
                <w:rStyle w:val="FormatvorlageInstructionsTabelleText"/>
                <w:rFonts w:ascii="Times New Roman" w:hAnsi="Times New Roman"/>
                <w:sz w:val="24"/>
              </w:rPr>
              <w:t>.</w:t>
            </w:r>
          </w:p>
          <w:p w14:paraId="4922B454" w14:textId="09574DDE"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CET1 available shall be expressed in percent of the total risk exposure amount as reported in row 0100 of template M 01.00.</w:t>
            </w:r>
          </w:p>
          <w:p w14:paraId="584E56EB" w14:textId="63B909F8" w:rsidR="004B26E4" w:rsidRPr="001562B3" w:rsidRDefault="004B26E4"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The reported figure shall be identical in both MREL and TLAC columns.</w:t>
            </w:r>
          </w:p>
          <w:p w14:paraId="4055321C" w14:textId="6B256263" w:rsidR="005D755D" w:rsidRPr="001562B3" w:rsidRDefault="004B26E4"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It shall </w:t>
            </w:r>
            <w:proofErr w:type="gramStart"/>
            <w:r w:rsidRPr="001562B3">
              <w:rPr>
                <w:rStyle w:val="InstructionsTabelleberschrift"/>
                <w:rFonts w:ascii="Times New Roman" w:hAnsi="Times New Roman"/>
                <w:b w:val="0"/>
                <w:sz w:val="24"/>
                <w:u w:val="none"/>
              </w:rPr>
              <w:t>take into account</w:t>
            </w:r>
            <w:proofErr w:type="gramEnd"/>
            <w:r w:rsidRPr="001562B3">
              <w:rPr>
                <w:rStyle w:val="InstructionsTabelleberschrift"/>
                <w:rFonts w:ascii="Times New Roman" w:hAnsi="Times New Roman"/>
                <w:b w:val="0"/>
                <w:sz w:val="24"/>
                <w:u w:val="none"/>
              </w:rPr>
              <w:t xml:space="preserve"> the effect of transitional provisions on the own funds and eligible liabilities, the total risk exposure amount and the requirements themselves. Neither the guidance on additional own funds as referred to </w:t>
            </w:r>
            <w:r w:rsidR="00E05895" w:rsidRPr="001562B3">
              <w:rPr>
                <w:rStyle w:val="InstructionsTabelleberschrift"/>
                <w:rFonts w:ascii="Times New Roman" w:hAnsi="Times New Roman"/>
                <w:b w:val="0"/>
                <w:sz w:val="24"/>
                <w:u w:val="none"/>
              </w:rPr>
              <w:t>in</w:t>
            </w:r>
            <w:r w:rsidRPr="001562B3">
              <w:rPr>
                <w:rStyle w:val="InstructionsTabelleberschrift"/>
                <w:rFonts w:ascii="Times New Roman" w:hAnsi="Times New Roman"/>
                <w:b w:val="0"/>
                <w:sz w:val="24"/>
                <w:u w:val="none"/>
              </w:rPr>
              <w:t xml:space="preserve"> Article 104b </w:t>
            </w:r>
            <w:r w:rsidR="00B33C46" w:rsidRPr="001562B3">
              <w:rPr>
                <w:rStyle w:val="InstructionsTabelleberschrift"/>
                <w:rFonts w:ascii="Times New Roman" w:hAnsi="Times New Roman"/>
                <w:b w:val="0"/>
                <w:sz w:val="24"/>
                <w:u w:val="none"/>
              </w:rPr>
              <w:t>of Directive 2013/36/EU</w:t>
            </w:r>
            <w:r w:rsidRPr="001562B3">
              <w:rPr>
                <w:rStyle w:val="InstructionsTabelleberschrift"/>
                <w:rFonts w:ascii="Times New Roman" w:hAnsi="Times New Roman"/>
                <w:b w:val="0"/>
                <w:sz w:val="24"/>
                <w:u w:val="none"/>
              </w:rPr>
              <w:t xml:space="preserve"> nor the combined buffer requirement of </w:t>
            </w:r>
            <w:del w:id="280" w:author="Author">
              <w:r w:rsidRPr="001562B3" w:rsidDel="007460C8">
                <w:rPr>
                  <w:rStyle w:val="InstructionsTabelleberschrift"/>
                  <w:rFonts w:ascii="Times New Roman" w:hAnsi="Times New Roman"/>
                  <w:b w:val="0"/>
                  <w:sz w:val="24"/>
                  <w:u w:val="none"/>
                </w:rPr>
                <w:delText xml:space="preserve">point (6) of the first subparagraph of </w:delText>
              </w:r>
            </w:del>
            <w:r w:rsidRPr="001562B3">
              <w:rPr>
                <w:rStyle w:val="InstructionsTabelleberschrift"/>
                <w:rFonts w:ascii="Times New Roman" w:hAnsi="Times New Roman"/>
                <w:b w:val="0"/>
                <w:sz w:val="24"/>
                <w:u w:val="none"/>
              </w:rPr>
              <w:t>Article 128</w:t>
            </w:r>
            <w:ins w:id="281" w:author="Author">
              <w:r w:rsidR="007460C8">
                <w:rPr>
                  <w:rStyle w:val="InstructionsTabelleberschrift"/>
                  <w:rFonts w:ascii="Times New Roman" w:hAnsi="Times New Roman"/>
                  <w:b w:val="0"/>
                  <w:sz w:val="24"/>
                  <w:u w:val="none"/>
                </w:rPr>
                <w:t xml:space="preserve">, </w:t>
              </w:r>
              <w:r w:rsidR="007460C8" w:rsidRPr="001562B3">
                <w:rPr>
                  <w:rStyle w:val="InstructionsTabelleberschrift"/>
                  <w:rFonts w:ascii="Times New Roman" w:hAnsi="Times New Roman"/>
                  <w:b w:val="0"/>
                  <w:sz w:val="24"/>
                  <w:u w:val="none"/>
                </w:rPr>
                <w:t>first subparagraph</w:t>
              </w:r>
              <w:r w:rsidR="007460C8">
                <w:rPr>
                  <w:rStyle w:val="InstructionsTabelleberschrift"/>
                  <w:rFonts w:ascii="Times New Roman" w:hAnsi="Times New Roman"/>
                  <w:b w:val="0"/>
                  <w:sz w:val="24"/>
                  <w:u w:val="none"/>
                </w:rPr>
                <w:t xml:space="preserve">, </w:t>
              </w:r>
              <w:r w:rsidR="007460C8" w:rsidRPr="001562B3">
                <w:rPr>
                  <w:rStyle w:val="InstructionsTabelleberschrift"/>
                  <w:rFonts w:ascii="Times New Roman" w:hAnsi="Times New Roman"/>
                  <w:b w:val="0"/>
                  <w:sz w:val="24"/>
                  <w:u w:val="none"/>
                </w:rPr>
                <w:t>point (6)</w:t>
              </w:r>
              <w:r w:rsidR="007460C8">
                <w:rPr>
                  <w:rStyle w:val="InstructionsTabelleberschrift"/>
                  <w:rFonts w:ascii="Times New Roman" w:hAnsi="Times New Roman"/>
                  <w:b w:val="0"/>
                  <w:sz w:val="24"/>
                  <w:u w:val="none"/>
                </w:rPr>
                <w:t>,</w:t>
              </w:r>
            </w:ins>
            <w:r w:rsidRPr="001562B3">
              <w:rPr>
                <w:rStyle w:val="InstructionsTabelleberschrift"/>
                <w:rFonts w:ascii="Times New Roman" w:hAnsi="Times New Roman"/>
                <w:b w:val="0"/>
                <w:sz w:val="24"/>
                <w:u w:val="none"/>
              </w:rPr>
              <w:t xml:space="preserve"> </w:t>
            </w:r>
            <w:r w:rsidR="00B33C46" w:rsidRPr="001562B3">
              <w:rPr>
                <w:rStyle w:val="InstructionsTabelleberschrift"/>
                <w:rFonts w:ascii="Times New Roman" w:hAnsi="Times New Roman"/>
                <w:b w:val="0"/>
                <w:sz w:val="24"/>
                <w:u w:val="none"/>
              </w:rPr>
              <w:t>of that Directive</w:t>
            </w:r>
            <w:r w:rsidRPr="001562B3">
              <w:rPr>
                <w:rStyle w:val="InstructionsTabelleberschrift"/>
                <w:rFonts w:ascii="Times New Roman" w:hAnsi="Times New Roman"/>
                <w:b w:val="0"/>
                <w:sz w:val="24"/>
                <w:u w:val="none"/>
              </w:rPr>
              <w:t xml:space="preserve"> shall be considered.</w:t>
            </w:r>
          </w:p>
        </w:tc>
      </w:tr>
      <w:tr w:rsidR="004B26E4" w:rsidRPr="001562B3" w:rsidDel="000A3889" w14:paraId="4009374D" w14:textId="77777777" w:rsidTr="007674DE">
        <w:tc>
          <w:tcPr>
            <w:tcW w:w="1129" w:type="dxa"/>
            <w:vAlign w:val="center"/>
          </w:tcPr>
          <w:p w14:paraId="45843D1F" w14:textId="0AF81A10" w:rsidR="004B26E4" w:rsidRPr="001562B3" w:rsidRDefault="004B26E4" w:rsidP="0083554B">
            <w:pPr>
              <w:pStyle w:val="InstructionsText"/>
            </w:pPr>
            <w:r w:rsidRPr="001562B3">
              <w:rPr>
                <w:rStyle w:val="FormatvorlageInstructionsTabelleText"/>
                <w:rFonts w:ascii="Times New Roman" w:hAnsi="Times New Roman"/>
                <w:sz w:val="24"/>
              </w:rPr>
              <w:t>0410</w:t>
            </w:r>
          </w:p>
        </w:tc>
        <w:tc>
          <w:tcPr>
            <w:tcW w:w="7620" w:type="dxa"/>
            <w:vAlign w:val="center"/>
          </w:tcPr>
          <w:p w14:paraId="07181A26" w14:textId="13872A80"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Combined buffer requirement (%)</w:t>
            </w:r>
          </w:p>
          <w:p w14:paraId="287F6D1A" w14:textId="3AF0621B" w:rsidR="004B26E4" w:rsidRPr="001562B3" w:rsidRDefault="004B26E4" w:rsidP="0083554B">
            <w:pPr>
              <w:pStyle w:val="InstructionsText"/>
              <w:rPr>
                <w:rStyle w:val="FormatvorlageInstructionsTabelleText"/>
                <w:rFonts w:ascii="Times New Roman" w:hAnsi="Times New Roman"/>
                <w:sz w:val="24"/>
              </w:rPr>
            </w:pPr>
            <w:del w:id="282" w:author="Author">
              <w:r w:rsidRPr="001562B3" w:rsidDel="007460C8">
                <w:rPr>
                  <w:rStyle w:val="InstructionsTabelleberschrift"/>
                  <w:rFonts w:ascii="Times New Roman" w:hAnsi="Times New Roman"/>
                  <w:b w:val="0"/>
                  <w:sz w:val="24"/>
                  <w:u w:val="none"/>
                </w:rPr>
                <w:delText xml:space="preserve">Point (6) of the first subparagraph of </w:delText>
              </w:r>
            </w:del>
            <w:r w:rsidRPr="001562B3">
              <w:rPr>
                <w:rStyle w:val="FormatvorlageInstructionsTabelleText"/>
                <w:rFonts w:ascii="Times New Roman" w:hAnsi="Times New Roman"/>
                <w:sz w:val="24"/>
              </w:rPr>
              <w:t>Article 128</w:t>
            </w:r>
            <w:ins w:id="283" w:author="Author">
              <w:r w:rsidR="007460C8">
                <w:rPr>
                  <w:rStyle w:val="InstructionsTabelleberschrift"/>
                  <w:rFonts w:ascii="Times New Roman" w:hAnsi="Times New Roman"/>
                  <w:b w:val="0"/>
                  <w:sz w:val="24"/>
                  <w:u w:val="none"/>
                </w:rPr>
                <w:t xml:space="preserve">, </w:t>
              </w:r>
              <w:r w:rsidR="007460C8" w:rsidRPr="001562B3">
                <w:rPr>
                  <w:rStyle w:val="InstructionsTabelleberschrift"/>
                  <w:rFonts w:ascii="Times New Roman" w:hAnsi="Times New Roman"/>
                  <w:b w:val="0"/>
                  <w:sz w:val="24"/>
                  <w:u w:val="none"/>
                </w:rPr>
                <w:t>first subparagraph</w:t>
              </w:r>
              <w:r w:rsidR="007460C8">
                <w:rPr>
                  <w:rStyle w:val="InstructionsTabelleberschrift"/>
                  <w:rFonts w:ascii="Times New Roman" w:hAnsi="Times New Roman"/>
                  <w:b w:val="0"/>
                  <w:sz w:val="24"/>
                  <w:u w:val="none"/>
                </w:rPr>
                <w:t xml:space="preserve">, </w:t>
              </w:r>
              <w:r w:rsidR="007460C8" w:rsidRPr="001562B3">
                <w:rPr>
                  <w:rStyle w:val="InstructionsTabelleberschrift"/>
                  <w:rFonts w:ascii="Times New Roman" w:hAnsi="Times New Roman"/>
                  <w:b w:val="0"/>
                  <w:sz w:val="24"/>
                  <w:u w:val="none"/>
                </w:rPr>
                <w:t>point (6)</w:t>
              </w:r>
              <w:r w:rsidR="007460C8">
                <w:rPr>
                  <w:rStyle w:val="InstructionsTabelleberschrift"/>
                  <w:rFonts w:ascii="Times New Roman" w:hAnsi="Times New Roman"/>
                  <w:b w:val="0"/>
                  <w:sz w:val="24"/>
                  <w:u w:val="none"/>
                </w:rPr>
                <w:t>,</w:t>
              </w:r>
            </w:ins>
            <w:r w:rsidRPr="001562B3">
              <w:rPr>
                <w:rStyle w:val="FormatvorlageInstructionsTabelleText"/>
                <w:rFonts w:ascii="Times New Roman" w:hAnsi="Times New Roman"/>
                <w:sz w:val="24"/>
              </w:rPr>
              <w:t xml:space="preserve"> </w:t>
            </w:r>
            <w:r w:rsidR="00B33C46" w:rsidRPr="001562B3">
              <w:rPr>
                <w:rStyle w:val="FormatvorlageInstructionsTabelleText"/>
                <w:rFonts w:ascii="Times New Roman" w:hAnsi="Times New Roman"/>
                <w:sz w:val="24"/>
              </w:rPr>
              <w:t xml:space="preserve">of </w:t>
            </w:r>
            <w:r w:rsidR="00B33C46" w:rsidRPr="001562B3">
              <w:t xml:space="preserve">Directive 2013/36/EU </w:t>
            </w:r>
          </w:p>
          <w:p w14:paraId="7D299A16" w14:textId="40FF678D" w:rsidR="004B26E4" w:rsidRPr="001562B3" w:rsidRDefault="004B26E4"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The combined buffer requirement shall be expressed as a percentage of the total risk </w:t>
            </w:r>
            <w:r w:rsidRPr="001562B3">
              <w:rPr>
                <w:rStyle w:val="InstructionsTabelleberschrift"/>
                <w:rFonts w:ascii="Times New Roman" w:hAnsi="Times New Roman"/>
                <w:b w:val="0"/>
                <w:sz w:val="24"/>
                <w:u w:val="none"/>
              </w:rPr>
              <w:t>exposure amount</w:t>
            </w:r>
            <w:r w:rsidRPr="001562B3">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capital conservation buffer requirement </w:t>
            </w:r>
          </w:p>
          <w:p w14:paraId="4EFA0A18" w14:textId="5AE605AD" w:rsidR="004B26E4" w:rsidRPr="001562B3" w:rsidRDefault="004B26E4" w:rsidP="0083554B">
            <w:pPr>
              <w:pStyle w:val="InstructionsText"/>
              <w:rPr>
                <w:rStyle w:val="InstructionsTabelleberschrift"/>
                <w:rFonts w:ascii="Times New Roman" w:hAnsi="Times New Roman"/>
                <w:sz w:val="24"/>
              </w:rPr>
            </w:pPr>
            <w:r w:rsidRPr="001562B3">
              <w:lastRenderedPageBreak/>
              <w:t xml:space="preserve">The amount of the institution specific combined buffer (expressed as a percentage of the </w:t>
            </w:r>
            <w:r w:rsidRPr="001562B3">
              <w:rPr>
                <w:rStyle w:val="FormatvorlageInstructionsTabelleText"/>
                <w:rFonts w:ascii="Times New Roman" w:hAnsi="Times New Roman"/>
                <w:sz w:val="24"/>
              </w:rPr>
              <w:t xml:space="preserve">total risk </w:t>
            </w:r>
            <w:r w:rsidRPr="001562B3">
              <w:rPr>
                <w:rStyle w:val="InstructionsTabelleberschrift"/>
                <w:rFonts w:ascii="Times New Roman" w:hAnsi="Times New Roman"/>
                <w:b w:val="0"/>
                <w:sz w:val="24"/>
                <w:u w:val="none"/>
              </w:rPr>
              <w:t>exposure amount</w:t>
            </w:r>
            <w:r w:rsidRPr="001562B3">
              <w:t>) that relates to the capital conservation buffer requirement.</w:t>
            </w:r>
          </w:p>
        </w:tc>
      </w:tr>
      <w:tr w:rsidR="004B26E4" w:rsidRPr="001562B3" w:rsidDel="000A3889" w14:paraId="39E2CDFC" w14:textId="77777777" w:rsidTr="00C15B90">
        <w:tc>
          <w:tcPr>
            <w:tcW w:w="1129" w:type="dxa"/>
            <w:vAlign w:val="center"/>
          </w:tcPr>
          <w:p w14:paraId="2C44CA49" w14:textId="2C472C8B"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0430</w:t>
            </w:r>
          </w:p>
        </w:tc>
        <w:tc>
          <w:tcPr>
            <w:tcW w:w="7620" w:type="dxa"/>
          </w:tcPr>
          <w:p w14:paraId="2C432667" w14:textId="77777777"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countercyclical buffer requirement </w:t>
            </w:r>
          </w:p>
          <w:p w14:paraId="66111F18" w14:textId="6AC08DF1" w:rsidR="004B26E4" w:rsidRPr="001562B3" w:rsidRDefault="004B26E4" w:rsidP="0083554B">
            <w:pPr>
              <w:pStyle w:val="InstructionsText"/>
              <w:rPr>
                <w:rStyle w:val="InstructionsTabelleberschrift"/>
                <w:rFonts w:ascii="Times New Roman" w:hAnsi="Times New Roman"/>
                <w:sz w:val="24"/>
              </w:rPr>
            </w:pPr>
            <w:r w:rsidRPr="001562B3">
              <w:t xml:space="preserve">The amount of the institution specific combined buffer (expressed as a percentage of the </w:t>
            </w:r>
            <w:r w:rsidRPr="001562B3">
              <w:rPr>
                <w:rStyle w:val="FormatvorlageInstructionsTabelleText"/>
                <w:rFonts w:ascii="Times New Roman" w:hAnsi="Times New Roman"/>
                <w:sz w:val="24"/>
              </w:rPr>
              <w:t xml:space="preserve">total risk </w:t>
            </w:r>
            <w:r w:rsidRPr="001562B3">
              <w:rPr>
                <w:rStyle w:val="InstructionsTabelleberschrift"/>
                <w:rFonts w:ascii="Times New Roman" w:hAnsi="Times New Roman"/>
                <w:b w:val="0"/>
                <w:sz w:val="24"/>
                <w:u w:val="none"/>
              </w:rPr>
              <w:t>exposure amount</w:t>
            </w:r>
            <w:r w:rsidRPr="001562B3">
              <w:t>) that relates to the countercyclical buffer requirement.</w:t>
            </w:r>
          </w:p>
        </w:tc>
      </w:tr>
      <w:tr w:rsidR="004B26E4" w:rsidRPr="001562B3" w:rsidDel="000A3889" w14:paraId="59FE41E4" w14:textId="77777777" w:rsidTr="00C15B90">
        <w:tc>
          <w:tcPr>
            <w:tcW w:w="1129" w:type="dxa"/>
            <w:vAlign w:val="center"/>
          </w:tcPr>
          <w:p w14:paraId="217DA17F" w14:textId="3479E338"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systemic risk buffer requirement </w:t>
            </w:r>
          </w:p>
          <w:p w14:paraId="6BA953BC" w14:textId="3A467DC0" w:rsidR="004B26E4" w:rsidRPr="001562B3" w:rsidRDefault="004B26E4" w:rsidP="0083554B">
            <w:pPr>
              <w:pStyle w:val="InstructionsText"/>
              <w:rPr>
                <w:rStyle w:val="InstructionsTabelleberschrift"/>
                <w:rFonts w:ascii="Times New Roman" w:hAnsi="Times New Roman"/>
                <w:b w:val="0"/>
                <w:sz w:val="24"/>
              </w:rPr>
            </w:pPr>
            <w:r w:rsidRPr="001562B3">
              <w:t xml:space="preserve">The amount of the institution specific combined buffer (expressed as a percentage of the </w:t>
            </w:r>
            <w:r w:rsidRPr="001562B3">
              <w:rPr>
                <w:rStyle w:val="FormatvorlageInstructionsTabelleText"/>
                <w:rFonts w:ascii="Times New Roman" w:hAnsi="Times New Roman"/>
                <w:sz w:val="24"/>
              </w:rPr>
              <w:t xml:space="preserve">total risk </w:t>
            </w:r>
            <w:r w:rsidRPr="001562B3">
              <w:rPr>
                <w:rStyle w:val="InstructionsTabelleberschrift"/>
                <w:rFonts w:ascii="Times New Roman" w:hAnsi="Times New Roman"/>
                <w:b w:val="0"/>
                <w:sz w:val="24"/>
                <w:u w:val="none"/>
              </w:rPr>
              <w:t>exposure amount</w:t>
            </w:r>
            <w:r w:rsidRPr="001562B3">
              <w:t>) that relates to the systemic risk buffer requirement.</w:t>
            </w:r>
          </w:p>
        </w:tc>
      </w:tr>
      <w:tr w:rsidR="004B26E4" w:rsidRPr="001562B3" w:rsidDel="000A3889" w14:paraId="3DCE6243" w14:textId="77777777" w:rsidTr="00C15B90">
        <w:tc>
          <w:tcPr>
            <w:tcW w:w="1129" w:type="dxa"/>
            <w:vAlign w:val="center"/>
          </w:tcPr>
          <w:p w14:paraId="5A22262F" w14:textId="5C0B7ADC"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Global Systemically Important Institution (G-SII) or Other Systemically Important Institution (O-SII) buffer</w:t>
            </w:r>
          </w:p>
          <w:p w14:paraId="6B1FCB7D" w14:textId="7282D718" w:rsidR="004B26E4" w:rsidRPr="001562B3" w:rsidRDefault="004B26E4" w:rsidP="0083554B">
            <w:pPr>
              <w:pStyle w:val="InstructionsText"/>
              <w:rPr>
                <w:rStyle w:val="InstructionsTabelleberschrift"/>
                <w:rFonts w:ascii="Times New Roman" w:hAnsi="Times New Roman"/>
                <w:b w:val="0"/>
                <w:sz w:val="24"/>
              </w:rPr>
            </w:pPr>
            <w:r w:rsidRPr="001562B3">
              <w:t>The amount of the institution specific combined buffer (expressed as a percentage of the total risk exposure amount) that relates to the G-SII or O-SII buffer requirement.</w:t>
            </w:r>
          </w:p>
        </w:tc>
      </w:tr>
      <w:tr w:rsidR="004B26E4" w:rsidRPr="001562B3" w:rsidDel="000A3889" w14:paraId="30EDA47C" w14:textId="77777777" w:rsidTr="005F608F">
        <w:tc>
          <w:tcPr>
            <w:tcW w:w="1129" w:type="dxa"/>
            <w:vAlign w:val="center"/>
          </w:tcPr>
          <w:p w14:paraId="7D952F17" w14:textId="19B8B068"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Investments in subordinated eligible liabilities of other institutions</w:t>
            </w:r>
          </w:p>
          <w:p w14:paraId="5F3C8CAD" w14:textId="51CDE3CF" w:rsidR="004B26E4" w:rsidRPr="001562B3" w:rsidRDefault="004B26E4" w:rsidP="0083554B">
            <w:pPr>
              <w:pStyle w:val="InstructionsText"/>
            </w:pPr>
            <w:r w:rsidRPr="001562B3">
              <w:t xml:space="preserve">The positions reported in </w:t>
            </w:r>
            <w:r w:rsidR="001156B4" w:rsidRPr="001562B3">
              <w:t xml:space="preserve">this row and </w:t>
            </w:r>
            <w:r w:rsidRPr="001562B3">
              <w:t>rows 0</w:t>
            </w:r>
            <w:r w:rsidR="001156B4" w:rsidRPr="001562B3">
              <w:t>47</w:t>
            </w:r>
            <w:r w:rsidRPr="001562B3">
              <w:t>0 to 0</w:t>
            </w:r>
            <w:r w:rsidR="00EF1BBD" w:rsidRPr="001562B3">
              <w:t>49</w:t>
            </w:r>
            <w:r w:rsidRPr="001562B3">
              <w:t>0 shall be determined considering the principles laid out in Article 72h CRR (net long positions, look through approach).</w:t>
            </w:r>
          </w:p>
        </w:tc>
      </w:tr>
      <w:tr w:rsidR="004B26E4" w:rsidRPr="001562B3" w:rsidDel="000A3889" w14:paraId="429E36A7" w14:textId="77777777" w:rsidTr="005F608F">
        <w:tc>
          <w:tcPr>
            <w:tcW w:w="1129" w:type="dxa"/>
            <w:vAlign w:val="center"/>
          </w:tcPr>
          <w:p w14:paraId="05FC840F" w14:textId="60FA98C2"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Investments in subordinated eligible liabilities of G-SIIs</w:t>
            </w:r>
          </w:p>
          <w:p w14:paraId="4362DBFC" w14:textId="36173A4D" w:rsidR="004B26E4" w:rsidRPr="001562B3" w:rsidRDefault="004B26E4"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Amount of holdings of eligible liabilities instruments, </w:t>
            </w:r>
            <w:r w:rsidR="00B863DF" w:rsidRPr="001562B3">
              <w:rPr>
                <w:rStyle w:val="InstructionsTabelleberschrift"/>
                <w:rFonts w:ascii="Times New Roman" w:hAnsi="Times New Roman"/>
                <w:b w:val="0"/>
                <w:sz w:val="24"/>
                <w:u w:val="none"/>
              </w:rPr>
              <w:t>as referred to in</w:t>
            </w:r>
            <w:r w:rsidRPr="001562B3">
              <w:rPr>
                <w:rStyle w:val="InstructionsTabelleberschrift"/>
                <w:rFonts w:ascii="Times New Roman" w:hAnsi="Times New Roman"/>
                <w:b w:val="0"/>
                <w:sz w:val="24"/>
                <w:u w:val="none"/>
              </w:rPr>
              <w:t xml:space="preserve"> Article 72</w:t>
            </w:r>
            <w:proofErr w:type="gramStart"/>
            <w:r w:rsidRPr="001562B3">
              <w:rPr>
                <w:rStyle w:val="InstructionsTabelleberschrift"/>
                <w:rFonts w:ascii="Times New Roman" w:hAnsi="Times New Roman"/>
                <w:b w:val="0"/>
                <w:sz w:val="24"/>
                <w:u w:val="none"/>
              </w:rPr>
              <w:t>b(</w:t>
            </w:r>
            <w:proofErr w:type="gramEnd"/>
            <w:r w:rsidRPr="001562B3">
              <w:rPr>
                <w:rStyle w:val="InstructionsTabelleberschrift"/>
                <w:rFonts w:ascii="Times New Roman" w:hAnsi="Times New Roman"/>
                <w:b w:val="0"/>
                <w:sz w:val="24"/>
                <w:u w:val="none"/>
              </w:rPr>
              <w:t xml:space="preserve">2) </w:t>
            </w:r>
            <w:r w:rsidR="00B863DF" w:rsidRPr="001562B3">
              <w:rPr>
                <w:rStyle w:val="InstructionsTabelleberschrift"/>
                <w:rFonts w:ascii="Times New Roman" w:hAnsi="Times New Roman"/>
                <w:b w:val="0"/>
                <w:sz w:val="24"/>
                <w:u w:val="none"/>
              </w:rPr>
              <w:t xml:space="preserve">of </w:t>
            </w:r>
            <w:r w:rsidR="00C47ED5" w:rsidRPr="001562B3">
              <w:rPr>
                <w:rStyle w:val="InstructionsTabelleberschrift"/>
                <w:rFonts w:ascii="Times New Roman" w:hAnsi="Times New Roman"/>
                <w:b w:val="0"/>
                <w:sz w:val="24"/>
                <w:u w:val="none"/>
              </w:rPr>
              <w:t>Regulation (EU) No 575/2013</w:t>
            </w:r>
            <w:r w:rsidRPr="001562B3">
              <w:rPr>
                <w:rStyle w:val="InstructionsTabelleberschrift"/>
                <w:rFonts w:ascii="Times New Roman" w:hAnsi="Times New Roman"/>
                <w:b w:val="0"/>
                <w:sz w:val="24"/>
                <w:u w:val="none"/>
              </w:rPr>
              <w:t xml:space="preserve">, at the exclusion of instruments pursuant to Article 72b(3) to (5) </w:t>
            </w:r>
            <w:r w:rsidR="00B863DF" w:rsidRPr="001562B3">
              <w:rPr>
                <w:rStyle w:val="InstructionsTabelleberschrift"/>
                <w:rFonts w:ascii="Times New Roman" w:hAnsi="Times New Roman"/>
                <w:b w:val="0"/>
                <w:sz w:val="24"/>
                <w:u w:val="none"/>
              </w:rPr>
              <w:t>of that Regulation</w:t>
            </w:r>
            <w:r w:rsidRPr="001562B3">
              <w:rPr>
                <w:rStyle w:val="InstructionsTabelleberschrift"/>
                <w:rFonts w:ascii="Times New Roman" w:hAnsi="Times New Roman"/>
                <w:b w:val="0"/>
                <w:sz w:val="24"/>
                <w:u w:val="none"/>
              </w:rPr>
              <w:t>, that are issued by G-SIIs.</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Investments in subordinated eligible liabilities of O-SIIs</w:t>
            </w:r>
          </w:p>
          <w:p w14:paraId="7CD464ED" w14:textId="141E401F" w:rsidR="004B26E4" w:rsidRPr="001562B3" w:rsidRDefault="004B26E4"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Amount of holdings of eligible liabilities instruments </w:t>
            </w:r>
            <w:r w:rsidR="006B339C" w:rsidRPr="001562B3">
              <w:rPr>
                <w:rStyle w:val="InstructionsTabelleberschrift"/>
                <w:rFonts w:ascii="Times New Roman" w:hAnsi="Times New Roman"/>
                <w:b w:val="0"/>
                <w:sz w:val="24"/>
                <w:u w:val="none"/>
              </w:rPr>
              <w:t>as referred to in</w:t>
            </w:r>
            <w:r w:rsidRPr="001562B3">
              <w:rPr>
                <w:rStyle w:val="InstructionsTabelleberschrift"/>
                <w:rFonts w:ascii="Times New Roman" w:hAnsi="Times New Roman"/>
                <w:b w:val="0"/>
                <w:sz w:val="24"/>
                <w:u w:val="none"/>
              </w:rPr>
              <w:t xml:space="preserve"> Article 72</w:t>
            </w:r>
            <w:proofErr w:type="gramStart"/>
            <w:r w:rsidRPr="001562B3">
              <w:rPr>
                <w:rStyle w:val="InstructionsTabelleberschrift"/>
                <w:rFonts w:ascii="Times New Roman" w:hAnsi="Times New Roman"/>
                <w:b w:val="0"/>
                <w:sz w:val="24"/>
                <w:u w:val="none"/>
              </w:rPr>
              <w:t>b(</w:t>
            </w:r>
            <w:proofErr w:type="gramEnd"/>
            <w:r w:rsidRPr="001562B3">
              <w:rPr>
                <w:rStyle w:val="InstructionsTabelleberschrift"/>
                <w:rFonts w:ascii="Times New Roman" w:hAnsi="Times New Roman"/>
                <w:b w:val="0"/>
                <w:sz w:val="24"/>
                <w:u w:val="none"/>
              </w:rPr>
              <w:t xml:space="preserve">2) </w:t>
            </w:r>
            <w:r w:rsidR="006B339C" w:rsidRPr="001562B3">
              <w:t xml:space="preserve">of </w:t>
            </w:r>
            <w:r w:rsidR="00C47ED5" w:rsidRPr="001562B3">
              <w:t>Regulation (EU) No 575/2013</w:t>
            </w:r>
            <w:r w:rsidRPr="001562B3">
              <w:rPr>
                <w:rStyle w:val="InstructionsTabelleberschrift"/>
                <w:rFonts w:ascii="Times New Roman" w:hAnsi="Times New Roman"/>
                <w:b w:val="0"/>
                <w:sz w:val="24"/>
                <w:u w:val="none"/>
              </w:rPr>
              <w:t xml:space="preserve"> that are issued by O-SIIs.</w:t>
            </w:r>
          </w:p>
          <w:p w14:paraId="38FA530C" w14:textId="678EB475"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b w:val="0"/>
                <w:sz w:val="24"/>
                <w:u w:val="none"/>
              </w:rPr>
              <w:t>Investments in subordinated eligible liabilities of O-SIIs that are at the same time G-SIIs shall not be reported in this row, but exclusively in row 0</w:t>
            </w:r>
            <w:r w:rsidR="00FD37B7" w:rsidRPr="001562B3">
              <w:rPr>
                <w:rStyle w:val="InstructionsTabelleberschrift"/>
                <w:rFonts w:ascii="Times New Roman" w:hAnsi="Times New Roman"/>
                <w:b w:val="0"/>
                <w:sz w:val="24"/>
                <w:u w:val="none"/>
              </w:rPr>
              <w:t>47</w:t>
            </w:r>
            <w:r w:rsidRPr="001562B3">
              <w:rPr>
                <w:rStyle w:val="InstructionsTabelleberschrift"/>
                <w:rFonts w:ascii="Times New Roman" w:hAnsi="Times New Roman"/>
                <w:b w:val="0"/>
                <w:sz w:val="24"/>
                <w:u w:val="none"/>
              </w:rPr>
              <w:t>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Investments in subordinated eligible liabilities of other institutions</w:t>
            </w:r>
          </w:p>
          <w:p w14:paraId="2E60AD38" w14:textId="475CCA51" w:rsidR="004B26E4" w:rsidRPr="001562B3" w:rsidRDefault="004B26E4"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Amount of holdings of eligible liabilities instruments </w:t>
            </w:r>
            <w:r w:rsidR="006B339C" w:rsidRPr="001562B3">
              <w:rPr>
                <w:rStyle w:val="InstructionsTabelleberschrift"/>
                <w:rFonts w:ascii="Times New Roman" w:hAnsi="Times New Roman"/>
                <w:b w:val="0"/>
                <w:sz w:val="24"/>
                <w:u w:val="none"/>
              </w:rPr>
              <w:t>as referred to in</w:t>
            </w:r>
            <w:r w:rsidRPr="001562B3">
              <w:rPr>
                <w:rStyle w:val="InstructionsTabelleberschrift"/>
                <w:rFonts w:ascii="Times New Roman" w:hAnsi="Times New Roman"/>
                <w:b w:val="0"/>
                <w:sz w:val="24"/>
                <w:u w:val="none"/>
              </w:rPr>
              <w:t xml:space="preserve"> Article 72</w:t>
            </w:r>
            <w:proofErr w:type="gramStart"/>
            <w:r w:rsidRPr="001562B3">
              <w:rPr>
                <w:rStyle w:val="InstructionsTabelleberschrift"/>
                <w:rFonts w:ascii="Times New Roman" w:hAnsi="Times New Roman"/>
                <w:b w:val="0"/>
                <w:sz w:val="24"/>
                <w:u w:val="none"/>
              </w:rPr>
              <w:t>b(</w:t>
            </w:r>
            <w:proofErr w:type="gramEnd"/>
            <w:r w:rsidRPr="001562B3">
              <w:rPr>
                <w:rStyle w:val="InstructionsTabelleberschrift"/>
                <w:rFonts w:ascii="Times New Roman" w:hAnsi="Times New Roman"/>
                <w:b w:val="0"/>
                <w:sz w:val="24"/>
                <w:u w:val="none"/>
              </w:rPr>
              <w:t xml:space="preserve">2) </w:t>
            </w:r>
            <w:r w:rsidR="006B339C" w:rsidRPr="001562B3">
              <w:t xml:space="preserve">of </w:t>
            </w:r>
            <w:r w:rsidR="00C47ED5" w:rsidRPr="001562B3">
              <w:t>Regulation (EU) No 575/2013</w:t>
            </w:r>
            <w:r w:rsidRPr="001562B3">
              <w:rPr>
                <w:rStyle w:val="InstructionsTabelleberschrift"/>
                <w:rFonts w:ascii="Times New Roman" w:hAnsi="Times New Roman"/>
                <w:b w:val="0"/>
                <w:sz w:val="24"/>
                <w:u w:val="none"/>
              </w:rPr>
              <w:t xml:space="preserve"> that are issued by institutions that are neither G-SIIs nor O-SIIs.</w:t>
            </w:r>
          </w:p>
        </w:tc>
      </w:tr>
      <w:tr w:rsidR="004B26E4" w:rsidRPr="001562B3" w:rsidDel="000A3889" w14:paraId="64D619AB" w14:textId="77777777" w:rsidTr="005F608F">
        <w:tc>
          <w:tcPr>
            <w:tcW w:w="1129" w:type="dxa"/>
            <w:vAlign w:val="center"/>
          </w:tcPr>
          <w:p w14:paraId="6ACE68D1" w14:textId="6650FAE0" w:rsidR="004B26E4" w:rsidRPr="001562B3" w:rsidRDefault="004B26E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Excluded </w:t>
            </w:r>
            <w:proofErr w:type="gramStart"/>
            <w:r w:rsidRPr="001562B3">
              <w:rPr>
                <w:rStyle w:val="InstructionsTabelleberschrift"/>
                <w:rFonts w:ascii="Times New Roman" w:hAnsi="Times New Roman"/>
                <w:sz w:val="24"/>
              </w:rPr>
              <w:t>liabilities</w:t>
            </w:r>
            <w:proofErr w:type="gramEnd"/>
          </w:p>
          <w:p w14:paraId="0B9817CF" w14:textId="5B950FA2" w:rsidR="004B26E4" w:rsidRPr="001562B3" w:rsidRDefault="004B26E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b w:val="0"/>
                <w:sz w:val="24"/>
                <w:u w:val="none"/>
              </w:rPr>
              <w:t>Article 72</w:t>
            </w:r>
            <w:proofErr w:type="gramStart"/>
            <w:r w:rsidRPr="001562B3">
              <w:rPr>
                <w:rStyle w:val="InstructionsTabelleberschrift"/>
                <w:rFonts w:ascii="Times New Roman" w:hAnsi="Times New Roman"/>
                <w:b w:val="0"/>
                <w:sz w:val="24"/>
                <w:u w:val="none"/>
              </w:rPr>
              <w:t>a(</w:t>
            </w:r>
            <w:proofErr w:type="gramEnd"/>
            <w:r w:rsidRPr="001562B3">
              <w:rPr>
                <w:rStyle w:val="InstructionsTabelleberschrift"/>
                <w:rFonts w:ascii="Times New Roman" w:hAnsi="Times New Roman"/>
                <w:b w:val="0"/>
                <w:sz w:val="24"/>
                <w:u w:val="none"/>
              </w:rPr>
              <w:t xml:space="preserve">2) </w:t>
            </w:r>
            <w:r w:rsidR="006B339C" w:rsidRPr="001562B3">
              <w:t xml:space="preserve">of </w:t>
            </w:r>
            <w:r w:rsidR="00C47ED5" w:rsidRPr="001562B3">
              <w:t>Regulation (EU) No 575/2013</w:t>
            </w:r>
            <w:del w:id="284" w:author="Author">
              <w:r w:rsidR="00B11263" w:rsidRPr="001562B3" w:rsidDel="006C3B88">
                <w:delText>.</w:delText>
              </w:r>
              <w:r w:rsidR="006B339C" w:rsidRPr="001562B3" w:rsidDel="006C3B88">
                <w:rPr>
                  <w:rStyle w:val="InstructionsTabelleberschrift"/>
                  <w:rFonts w:ascii="Times New Roman" w:hAnsi="Times New Roman"/>
                  <w:b w:val="0"/>
                  <w:sz w:val="24"/>
                  <w:u w:val="none"/>
                </w:rPr>
                <w:delText>.</w:delText>
              </w:r>
            </w:del>
          </w:p>
        </w:tc>
      </w:tr>
      <w:tr w:rsidR="006C3B88" w:rsidRPr="001562B3" w:rsidDel="000A3889" w14:paraId="4A3BDA43" w14:textId="77777777" w:rsidTr="005F608F">
        <w:trPr>
          <w:ins w:id="285" w:author="Author"/>
        </w:trPr>
        <w:tc>
          <w:tcPr>
            <w:tcW w:w="1129" w:type="dxa"/>
            <w:vAlign w:val="center"/>
          </w:tcPr>
          <w:p w14:paraId="04C72904" w14:textId="141E4AA5" w:rsidR="006C3B88" w:rsidRPr="00E956CE" w:rsidRDefault="006C3B88" w:rsidP="0083554B">
            <w:pPr>
              <w:pStyle w:val="InstructionsText"/>
              <w:rPr>
                <w:ins w:id="286" w:author="Author"/>
                <w:rStyle w:val="FormatvorlageInstructionsTabelleText"/>
                <w:rFonts w:ascii="Times New Roman" w:hAnsi="Times New Roman"/>
                <w:sz w:val="24"/>
                <w:highlight w:val="yellow"/>
              </w:rPr>
            </w:pPr>
            <w:ins w:id="287" w:author="Author">
              <w:r w:rsidRPr="00E956CE">
                <w:rPr>
                  <w:rStyle w:val="FormatvorlageInstructionsTabelleText"/>
                  <w:rFonts w:ascii="Times New Roman" w:hAnsi="Times New Roman"/>
                  <w:sz w:val="24"/>
                  <w:highlight w:val="yellow"/>
                </w:rPr>
                <w:t>06</w:t>
              </w:r>
              <w:r w:rsidR="000713BD" w:rsidRPr="00E956CE">
                <w:rPr>
                  <w:rStyle w:val="FormatvorlageInstructionsTabelleText"/>
                  <w:rFonts w:ascii="Times New Roman" w:hAnsi="Times New Roman"/>
                  <w:sz w:val="24"/>
                  <w:highlight w:val="yellow"/>
                </w:rPr>
                <w:t>00</w:t>
              </w:r>
            </w:ins>
          </w:p>
        </w:tc>
        <w:tc>
          <w:tcPr>
            <w:tcW w:w="7620" w:type="dxa"/>
          </w:tcPr>
          <w:p w14:paraId="50A50FDB" w14:textId="14E23443" w:rsidR="006C3B88" w:rsidRPr="00E956CE" w:rsidRDefault="006C3B88" w:rsidP="0083554B">
            <w:pPr>
              <w:pStyle w:val="InstructionsText"/>
              <w:rPr>
                <w:ins w:id="288" w:author="Author"/>
                <w:rStyle w:val="InstructionsTabelleberschrift"/>
                <w:rFonts w:ascii="Times New Roman" w:hAnsi="Times New Roman"/>
                <w:sz w:val="24"/>
                <w:highlight w:val="yellow"/>
              </w:rPr>
            </w:pPr>
            <w:ins w:id="289" w:author="Author">
              <w:r w:rsidRPr="00E956CE">
                <w:rPr>
                  <w:rStyle w:val="InstructionsTabelleberschrift"/>
                  <w:rFonts w:ascii="Times New Roman" w:hAnsi="Times New Roman"/>
                  <w:sz w:val="24"/>
                  <w:highlight w:val="yellow"/>
                </w:rPr>
                <w:t>Ad hoc permissions</w:t>
              </w:r>
              <w:r w:rsidR="000713BD" w:rsidRPr="00E956CE">
                <w:rPr>
                  <w:rStyle w:val="InstructionsTabelleberschrift"/>
                  <w:rFonts w:ascii="Times New Roman" w:hAnsi="Times New Roman"/>
                  <w:sz w:val="24"/>
                  <w:highlight w:val="yellow"/>
                </w:rPr>
                <w:t xml:space="preserve"> for eligible liabilities items</w:t>
              </w:r>
              <w:r w:rsidRPr="00E956CE">
                <w:rPr>
                  <w:rStyle w:val="InstructionsTabelleberschrift"/>
                  <w:rFonts w:ascii="Times New Roman" w:hAnsi="Times New Roman"/>
                  <w:sz w:val="24"/>
                  <w:highlight w:val="yellow"/>
                </w:rPr>
                <w:t>: Predetermined amount</w:t>
              </w:r>
            </w:ins>
          </w:p>
          <w:p w14:paraId="677D3A8B" w14:textId="7D2B480D" w:rsidR="000713BD" w:rsidRPr="00E956CE" w:rsidRDefault="000713BD" w:rsidP="0083554B">
            <w:pPr>
              <w:pStyle w:val="InstructionsText"/>
              <w:rPr>
                <w:ins w:id="290" w:author="Author"/>
                <w:rStyle w:val="InstructionsTabelleberschrift"/>
                <w:rFonts w:ascii="Times New Roman" w:hAnsi="Times New Roman"/>
                <w:b w:val="0"/>
                <w:sz w:val="24"/>
                <w:highlight w:val="yellow"/>
                <w:u w:val="none"/>
              </w:rPr>
            </w:pPr>
            <w:ins w:id="291" w:author="Author">
              <w:r w:rsidRPr="00E956CE">
                <w:rPr>
                  <w:rStyle w:val="InstructionsTabelleberschrift"/>
                  <w:rFonts w:ascii="Times New Roman" w:hAnsi="Times New Roman"/>
                  <w:b w:val="0"/>
                  <w:sz w:val="24"/>
                  <w:highlight w:val="yellow"/>
                  <w:u w:val="none"/>
                </w:rPr>
                <w:t xml:space="preserve">Amounts covered by a prior, ad hoc permission to call, redeem, repay or repurchase specific eligible liabilities instruments or items in accordance with </w:t>
              </w:r>
              <w:r w:rsidRPr="00E956CE">
                <w:rPr>
                  <w:rStyle w:val="InstructionsTabelleberschrift"/>
                  <w:rFonts w:ascii="Times New Roman" w:hAnsi="Times New Roman"/>
                  <w:b w:val="0"/>
                  <w:sz w:val="24"/>
                  <w:highlight w:val="yellow"/>
                  <w:u w:val="none"/>
                </w:rPr>
                <w:lastRenderedPageBreak/>
                <w:t>Article 78</w:t>
              </w:r>
              <w:proofErr w:type="gramStart"/>
              <w:r w:rsidRPr="00E956CE">
                <w:rPr>
                  <w:rStyle w:val="InstructionsTabelleberschrift"/>
                  <w:rFonts w:ascii="Times New Roman" w:hAnsi="Times New Roman"/>
                  <w:b w:val="0"/>
                  <w:sz w:val="24"/>
                  <w:highlight w:val="yellow"/>
                  <w:u w:val="none"/>
                </w:rPr>
                <w:t>a</w:t>
              </w:r>
              <w:r w:rsidR="00015AA5">
                <w:rPr>
                  <w:rStyle w:val="InstructionsTabelleberschrift"/>
                  <w:rFonts w:ascii="Times New Roman" w:hAnsi="Times New Roman"/>
                  <w:b w:val="0"/>
                  <w:sz w:val="24"/>
                  <w:highlight w:val="yellow"/>
                  <w:u w:val="none"/>
                </w:rPr>
                <w:t>(</w:t>
              </w:r>
              <w:proofErr w:type="gramEnd"/>
              <w:r w:rsidR="00015AA5">
                <w:rPr>
                  <w:rStyle w:val="InstructionsTabelleberschrift"/>
                  <w:rFonts w:ascii="Times New Roman" w:hAnsi="Times New Roman"/>
                  <w:b w:val="0"/>
                  <w:sz w:val="24"/>
                  <w:highlight w:val="yellow"/>
                  <w:u w:val="none"/>
                </w:rPr>
                <w:t>1), first subparagraph,</w:t>
              </w:r>
              <w:r w:rsidRPr="00E956CE">
                <w:rPr>
                  <w:rStyle w:val="InstructionsTabelleberschrift"/>
                  <w:rFonts w:ascii="Times New Roman" w:hAnsi="Times New Roman"/>
                  <w:b w:val="0"/>
                  <w:sz w:val="24"/>
                  <w:highlight w:val="yellow"/>
                  <w:u w:val="none"/>
                </w:rPr>
                <w:t xml:space="preserve"> of Regulation (EU) No 575/2013 in conjunction with Article 32b(2) of Regulation (EU) No 241/2014 shall be reported in this row.</w:t>
              </w:r>
            </w:ins>
          </w:p>
        </w:tc>
      </w:tr>
      <w:tr w:rsidR="006C3B88" w:rsidRPr="001562B3" w:rsidDel="000A3889" w14:paraId="20D6D7BB" w14:textId="77777777" w:rsidTr="005F608F">
        <w:trPr>
          <w:ins w:id="292" w:author="Author"/>
        </w:trPr>
        <w:tc>
          <w:tcPr>
            <w:tcW w:w="1129" w:type="dxa"/>
            <w:vAlign w:val="center"/>
          </w:tcPr>
          <w:p w14:paraId="31555333" w14:textId="29A04155" w:rsidR="006C3B88" w:rsidRPr="00E956CE" w:rsidRDefault="000713BD" w:rsidP="0083554B">
            <w:pPr>
              <w:pStyle w:val="InstructionsText"/>
              <w:rPr>
                <w:ins w:id="293" w:author="Author"/>
                <w:rStyle w:val="FormatvorlageInstructionsTabelleText"/>
                <w:rFonts w:ascii="Times New Roman" w:hAnsi="Times New Roman"/>
                <w:sz w:val="24"/>
                <w:highlight w:val="yellow"/>
              </w:rPr>
            </w:pPr>
            <w:ins w:id="294" w:author="Author">
              <w:r w:rsidRPr="00E956CE">
                <w:rPr>
                  <w:rStyle w:val="FormatvorlageInstructionsTabelleText"/>
                  <w:rFonts w:ascii="Times New Roman" w:hAnsi="Times New Roman"/>
                  <w:sz w:val="24"/>
                  <w:highlight w:val="yellow"/>
                </w:rPr>
                <w:lastRenderedPageBreak/>
                <w:t>0610</w:t>
              </w:r>
            </w:ins>
          </w:p>
        </w:tc>
        <w:tc>
          <w:tcPr>
            <w:tcW w:w="7620" w:type="dxa"/>
          </w:tcPr>
          <w:p w14:paraId="49FD9529" w14:textId="5D38E4B0" w:rsidR="000713BD" w:rsidRPr="00E956CE" w:rsidRDefault="006C3B88" w:rsidP="0083554B">
            <w:pPr>
              <w:pStyle w:val="InstructionsText"/>
              <w:rPr>
                <w:ins w:id="295" w:author="Author"/>
                <w:rStyle w:val="InstructionsTabelleberschrift"/>
                <w:rFonts w:ascii="Times New Roman" w:hAnsi="Times New Roman"/>
                <w:sz w:val="24"/>
                <w:highlight w:val="yellow"/>
              </w:rPr>
            </w:pPr>
            <w:ins w:id="296" w:author="Author">
              <w:r w:rsidRPr="00E956CE">
                <w:rPr>
                  <w:rStyle w:val="InstructionsTabelleberschrift"/>
                  <w:rFonts w:ascii="Times New Roman" w:hAnsi="Times New Roman"/>
                  <w:sz w:val="24"/>
                  <w:highlight w:val="yellow"/>
                </w:rPr>
                <w:t>General prior permissions</w:t>
              </w:r>
              <w:r w:rsidR="000713BD" w:rsidRPr="00E956CE">
                <w:rPr>
                  <w:rStyle w:val="InstructionsTabelleberschrift"/>
                  <w:rFonts w:ascii="Times New Roman" w:hAnsi="Times New Roman"/>
                  <w:sz w:val="24"/>
                  <w:highlight w:val="yellow"/>
                </w:rPr>
                <w:t xml:space="preserve"> for eligible liabilities items</w:t>
              </w:r>
              <w:r w:rsidRPr="00E956CE">
                <w:rPr>
                  <w:rStyle w:val="InstructionsTabelleberschrift"/>
                  <w:rFonts w:ascii="Times New Roman" w:hAnsi="Times New Roman"/>
                  <w:sz w:val="24"/>
                  <w:highlight w:val="yellow"/>
                </w:rPr>
                <w:t>: Predetermined amount</w:t>
              </w:r>
            </w:ins>
          </w:p>
          <w:p w14:paraId="31659376" w14:textId="44FFC208" w:rsidR="006C3B88" w:rsidRPr="00E956CE" w:rsidRDefault="000713BD" w:rsidP="0083554B">
            <w:pPr>
              <w:pStyle w:val="InstructionsText"/>
              <w:rPr>
                <w:ins w:id="297" w:author="Author"/>
                <w:rStyle w:val="InstructionsTabelleberschrift"/>
                <w:rFonts w:ascii="Times New Roman" w:hAnsi="Times New Roman"/>
                <w:sz w:val="24"/>
                <w:highlight w:val="yellow"/>
              </w:rPr>
            </w:pPr>
            <w:ins w:id="298" w:author="Author">
              <w:r w:rsidRPr="00E956CE">
                <w:rPr>
                  <w:rStyle w:val="InstructionsTabelleberschrift"/>
                  <w:rFonts w:ascii="Times New Roman" w:hAnsi="Times New Roman"/>
                  <w:b w:val="0"/>
                  <w:sz w:val="24"/>
                  <w:highlight w:val="yellow"/>
                  <w:u w:val="none"/>
                </w:rPr>
                <w:t>Amounts covered by a general prior permission to call, redeem, repay or repurchase eligible liabilities instruments in accordance with Article 78</w:t>
              </w:r>
              <w:proofErr w:type="gramStart"/>
              <w:r w:rsidRPr="00E956CE">
                <w:rPr>
                  <w:rStyle w:val="InstructionsTabelleberschrift"/>
                  <w:rFonts w:ascii="Times New Roman" w:hAnsi="Times New Roman"/>
                  <w:b w:val="0"/>
                  <w:sz w:val="24"/>
                  <w:highlight w:val="yellow"/>
                  <w:u w:val="none"/>
                </w:rPr>
                <w:t>a</w:t>
              </w:r>
              <w:r w:rsidR="00015AA5">
                <w:rPr>
                  <w:rStyle w:val="InstructionsTabelleberschrift"/>
                  <w:rFonts w:ascii="Times New Roman" w:hAnsi="Times New Roman"/>
                  <w:b w:val="0"/>
                  <w:sz w:val="24"/>
                  <w:highlight w:val="yellow"/>
                  <w:u w:val="none"/>
                </w:rPr>
                <w:t>(</w:t>
              </w:r>
              <w:proofErr w:type="gramEnd"/>
              <w:r w:rsidR="00015AA5">
                <w:rPr>
                  <w:rStyle w:val="InstructionsTabelleberschrift"/>
                  <w:rFonts w:ascii="Times New Roman" w:hAnsi="Times New Roman"/>
                  <w:b w:val="0"/>
                  <w:sz w:val="24"/>
                  <w:highlight w:val="yellow"/>
                  <w:u w:val="none"/>
                </w:rPr>
                <w:t>1), second subparagraph,</w:t>
              </w:r>
              <w:r w:rsidRPr="00E956CE">
                <w:rPr>
                  <w:rStyle w:val="InstructionsTabelleberschrift"/>
                  <w:rFonts w:ascii="Times New Roman" w:hAnsi="Times New Roman"/>
                  <w:b w:val="0"/>
                  <w:sz w:val="24"/>
                  <w:highlight w:val="yellow"/>
                  <w:u w:val="none"/>
                </w:rPr>
                <w:t xml:space="preserve"> of Regulation (EU) No 575/2013 in conjunction with Article 32b(3) and (5) of Regulation (EU) No 241/2014 shall be reported in this row.</w:t>
              </w:r>
            </w:ins>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299" w:name="_Toc45558486"/>
      <w:r w:rsidRPr="001562B3">
        <w:t xml:space="preserve">M </w:t>
      </w:r>
      <w:r w:rsidR="00D94B63" w:rsidRPr="001562B3">
        <w:t>03</w:t>
      </w:r>
      <w:r w:rsidRPr="001562B3">
        <w:t xml:space="preserve">.00 – </w:t>
      </w:r>
      <w:r w:rsidR="00D94B63" w:rsidRPr="001562B3">
        <w:t xml:space="preserve">Internal MREL and </w:t>
      </w:r>
      <w:r w:rsidR="0091347F" w:rsidRPr="001562B3">
        <w:t>Internal TLAC</w:t>
      </w:r>
      <w:r w:rsidR="006F0E89" w:rsidRPr="001562B3">
        <w:t xml:space="preserve"> </w:t>
      </w:r>
      <w:r w:rsidR="00D94B63" w:rsidRPr="001562B3">
        <w:t>(I</w:t>
      </w:r>
      <w:r w:rsidR="00592C0C" w:rsidRPr="001562B3">
        <w:t>LAC</w:t>
      </w:r>
      <w:r w:rsidR="00D94B63" w:rsidRPr="001562B3">
        <w:t>)</w:t>
      </w:r>
      <w:bookmarkEnd w:id="299"/>
    </w:p>
    <w:p w14:paraId="3B90FFA9" w14:textId="51811D4F" w:rsidR="00482729" w:rsidRPr="001562B3" w:rsidRDefault="00482729" w:rsidP="00873459">
      <w:pPr>
        <w:pStyle w:val="Numberedtilelevel1"/>
        <w:numPr>
          <w:ilvl w:val="2"/>
          <w:numId w:val="30"/>
        </w:numPr>
      </w:pPr>
      <w:bookmarkStart w:id="300" w:name="_Toc16868638"/>
      <w:bookmarkStart w:id="301" w:name="_Toc20316751"/>
      <w:bookmarkStart w:id="302" w:name="_Toc45558487"/>
      <w:r w:rsidRPr="001562B3">
        <w:t>General remarks</w:t>
      </w:r>
      <w:bookmarkEnd w:id="300"/>
      <w:bookmarkEnd w:id="301"/>
      <w:bookmarkEnd w:id="302"/>
    </w:p>
    <w:p w14:paraId="1C147C02" w14:textId="6DCE8FA1" w:rsidR="00B94302" w:rsidRPr="001562B3" w:rsidRDefault="000466F4" w:rsidP="0083554B">
      <w:pPr>
        <w:pStyle w:val="InstructionsText2"/>
      </w:pPr>
      <w:r w:rsidRPr="001562B3">
        <w:t xml:space="preserve">Template M 03.00 </w:t>
      </w:r>
      <w:r w:rsidR="003E7AB6" w:rsidRPr="001562B3">
        <w:t xml:space="preserve">presents the </w:t>
      </w:r>
      <w:r w:rsidR="00B94302" w:rsidRPr="001562B3">
        <w:t xml:space="preserve">own funds and eligible liabilities for the purposes of </w:t>
      </w:r>
    </w:p>
    <w:p w14:paraId="12678ACA" w14:textId="5474E36B" w:rsidR="00B94302" w:rsidRPr="001562B3" w:rsidRDefault="00B94302" w:rsidP="0083554B">
      <w:pPr>
        <w:pStyle w:val="InstructionsText2"/>
        <w:numPr>
          <w:ilvl w:val="1"/>
          <w:numId w:val="15"/>
        </w:numPr>
      </w:pPr>
      <w:r w:rsidRPr="001562B3">
        <w:t xml:space="preserve">the requirement for own funds and eligible liabilities of entities that are not themselves resolution entities pursuant to Article 45f </w:t>
      </w:r>
      <w:r w:rsidR="00B33C46" w:rsidRPr="001562B3">
        <w:t>of Directive 2014/59/EU</w:t>
      </w:r>
      <w:r w:rsidRPr="001562B3">
        <w:t xml:space="preserve"> (</w:t>
      </w:r>
      <w:r w:rsidR="000466F4" w:rsidRPr="001562B3">
        <w:t>internal MREL</w:t>
      </w:r>
      <w:r w:rsidRPr="001562B3">
        <w:t>)</w:t>
      </w:r>
      <w:r w:rsidR="00B11263" w:rsidRPr="001562B3">
        <w:t>; and</w:t>
      </w:r>
      <w:r w:rsidR="000466F4" w:rsidRPr="001562B3">
        <w:t xml:space="preserve"> </w:t>
      </w:r>
    </w:p>
    <w:p w14:paraId="39FE2B42" w14:textId="23457429" w:rsidR="000466F4" w:rsidRPr="001562B3" w:rsidRDefault="00B94302" w:rsidP="0083554B">
      <w:pPr>
        <w:pStyle w:val="InstructionsText2"/>
        <w:numPr>
          <w:ilvl w:val="1"/>
          <w:numId w:val="15"/>
        </w:numPr>
      </w:pPr>
      <w:r w:rsidRPr="001562B3">
        <w:t xml:space="preserve">the requirement for own funds and eligible liabilities for non-EU G-SIIs applicable to </w:t>
      </w:r>
      <w:r w:rsidR="000466F4" w:rsidRPr="001562B3">
        <w:t xml:space="preserve">material subsidiaries of third country G-SIIs </w:t>
      </w:r>
      <w:r w:rsidRPr="001562B3">
        <w:t xml:space="preserve">pursuant to </w:t>
      </w:r>
      <w:r w:rsidR="000466F4" w:rsidRPr="001562B3">
        <w:t>Article 92b</w:t>
      </w:r>
      <w:r w:rsidR="00B11263" w:rsidRPr="001562B3">
        <w:t xml:space="preserve"> of </w:t>
      </w:r>
      <w:r w:rsidR="00C47ED5" w:rsidRPr="001562B3">
        <w:t>Regulation (EU) No 575/2013</w:t>
      </w:r>
      <w:r w:rsidR="000466F4" w:rsidRPr="001562B3">
        <w:t xml:space="preserve"> </w:t>
      </w:r>
      <w:r w:rsidRPr="001562B3">
        <w:t>(internal TLAC)</w:t>
      </w:r>
      <w:r w:rsidR="000466F4" w:rsidRPr="001562B3">
        <w:t>.</w:t>
      </w:r>
    </w:p>
    <w:p w14:paraId="30A80998" w14:textId="686EE1CB" w:rsidR="00095D0D" w:rsidRPr="001562B3" w:rsidRDefault="00095D0D" w:rsidP="0083554B">
      <w:pPr>
        <w:pStyle w:val="InstructionsText2"/>
      </w:pPr>
      <w:r w:rsidRPr="001562B3">
        <w:t xml:space="preserve">The column referring to internal MREL shall be filled in by entities that are subject to the minimum requirement for own funds and eligible liabilities in accordance with Articles 45 and 45f </w:t>
      </w:r>
      <w:r w:rsidR="00B33C46" w:rsidRPr="001562B3">
        <w:t>of Directive 2014/59/EU</w:t>
      </w:r>
      <w:r w:rsidRPr="001562B3">
        <w:t xml:space="preserve">. Only those entities obliged to comply with the requirement of Article 92b </w:t>
      </w:r>
      <w:r w:rsidR="00B11263" w:rsidRPr="001562B3">
        <w:t xml:space="preserve">of </w:t>
      </w:r>
      <w:r w:rsidR="00C47ED5" w:rsidRPr="001562B3">
        <w:t>Regulation (EU) No 575/2013</w:t>
      </w:r>
      <w:r w:rsidRPr="001562B3">
        <w:t xml:space="preserve"> shall report items referring to the G-SII requirement for own funds and eligible liabilities (TLAC).</w:t>
      </w:r>
    </w:p>
    <w:p w14:paraId="36894AC7" w14:textId="0E1DF87A" w:rsidR="00482729" w:rsidRPr="001562B3" w:rsidRDefault="00482729" w:rsidP="00873459">
      <w:pPr>
        <w:pStyle w:val="Numberedtilelevel1"/>
        <w:numPr>
          <w:ilvl w:val="2"/>
          <w:numId w:val="30"/>
        </w:numPr>
      </w:pPr>
      <w:bookmarkStart w:id="303" w:name="_Toc45558488"/>
      <w:bookmarkStart w:id="304" w:name="_Toc18593305"/>
      <w:bookmarkStart w:id="305" w:name="_Toc16868639"/>
      <w:bookmarkStart w:id="306" w:name="_Toc20316752"/>
      <w:bookmarkStart w:id="307" w:name="_Toc45558489"/>
      <w:bookmarkEnd w:id="303"/>
      <w:bookmarkEnd w:id="304"/>
      <w:r w:rsidRPr="001562B3">
        <w:t xml:space="preserve">Instructions concerning specific </w:t>
      </w:r>
      <w:proofErr w:type="gramStart"/>
      <w:r w:rsidRPr="001562B3">
        <w:t>positions</w:t>
      </w:r>
      <w:bookmarkEnd w:id="305"/>
      <w:bookmarkEnd w:id="306"/>
      <w:bookmarkEnd w:id="307"/>
      <w:proofErr w:type="gramEnd"/>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83554B">
            <w:pPr>
              <w:pStyle w:val="InstructionsText"/>
            </w:pPr>
            <w:r w:rsidRPr="001562B3">
              <w:rPr>
                <w:rStyle w:val="FormatvorlageInstructionsTabelleText"/>
                <w:rFonts w:ascii="Times New Roman" w:hAnsi="Times New Roman"/>
                <w:sz w:val="24"/>
              </w:rPr>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3554B">
            <w:pPr>
              <w:pStyle w:val="InstructionsText"/>
            </w:pPr>
            <w:r w:rsidRPr="001562B3">
              <w:t>Legal references and instructions</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83554B">
            <w:pPr>
              <w:pStyle w:val="InstructionsText"/>
            </w:pPr>
            <w:r w:rsidRPr="001562B3">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Internal MREL</w:t>
            </w:r>
          </w:p>
          <w:p w14:paraId="201A3B71" w14:textId="00D90FED" w:rsidR="001B51A1" w:rsidRPr="001562B3" w:rsidRDefault="001B51A1" w:rsidP="0083554B">
            <w:pPr>
              <w:pStyle w:val="InstructionsText"/>
            </w:pPr>
            <w:r w:rsidRPr="001562B3">
              <w:rPr>
                <w:rStyle w:val="InstructionsTabelleberschrift"/>
                <w:rFonts w:ascii="Times New Roman" w:hAnsi="Times New Roman"/>
                <w:b w:val="0"/>
                <w:sz w:val="24"/>
                <w:u w:val="none"/>
              </w:rPr>
              <w:t>Article</w:t>
            </w:r>
            <w:r w:rsidR="005B3F5D" w:rsidRPr="001562B3">
              <w:rPr>
                <w:rStyle w:val="InstructionsTabelleberschrift"/>
                <w:rFonts w:ascii="Times New Roman" w:hAnsi="Times New Roman"/>
                <w:b w:val="0"/>
                <w:sz w:val="24"/>
                <w:u w:val="none"/>
              </w:rPr>
              <w:t>s 45 and</w:t>
            </w:r>
            <w:r w:rsidRPr="001562B3">
              <w:rPr>
                <w:rStyle w:val="InstructionsTabelleberschrift"/>
                <w:rFonts w:ascii="Times New Roman" w:hAnsi="Times New Roman"/>
                <w:b w:val="0"/>
                <w:sz w:val="24"/>
                <w:u w:val="none"/>
              </w:rPr>
              <w:t xml:space="preserve"> 45f </w:t>
            </w:r>
            <w:r w:rsidR="00B33C46" w:rsidRPr="001562B3">
              <w:rPr>
                <w:rStyle w:val="InstructionsTabelleberschrift"/>
                <w:rFonts w:ascii="Times New Roman" w:hAnsi="Times New Roman"/>
                <w:b w:val="0"/>
                <w:sz w:val="24"/>
                <w:u w:val="none"/>
              </w:rPr>
              <w:t xml:space="preserve">of </w:t>
            </w:r>
            <w:r w:rsidR="00B33C46" w:rsidRPr="001562B3">
              <w:t>Directive 2014/59/EU</w:t>
            </w:r>
            <w:r w:rsidRPr="001562B3">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w:t>
            </w:r>
            <w:r w:rsidR="001B51A1" w:rsidRPr="001562B3">
              <w:rPr>
                <w:rStyle w:val="InstructionsTabelleberschrift"/>
                <w:rFonts w:ascii="Times New Roman" w:hAnsi="Times New Roman"/>
                <w:sz w:val="24"/>
              </w:rPr>
              <w:t>nternal TLAC</w:t>
            </w:r>
          </w:p>
          <w:p w14:paraId="4CED47A8" w14:textId="3FFFF330" w:rsidR="001B51A1" w:rsidRPr="001562B3" w:rsidRDefault="001B51A1"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Article 92b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B11263" w:rsidRPr="001562B3">
              <w:rPr>
                <w:rStyle w:val="FormatvorlageInstructionsTabelleText"/>
                <w:rFonts w:ascii="Times New Roman" w:hAnsi="Times New Roman"/>
                <w:sz w:val="24"/>
              </w:rPr>
              <w:t>.</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83554B">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Row</w:t>
            </w:r>
          </w:p>
        </w:tc>
        <w:tc>
          <w:tcPr>
            <w:tcW w:w="7624" w:type="dxa"/>
            <w:shd w:val="clear" w:color="auto" w:fill="D9D9D9"/>
          </w:tcPr>
          <w:p w14:paraId="32CBB7D3" w14:textId="77777777" w:rsidR="00482729" w:rsidRPr="001562B3" w:rsidRDefault="00482729" w:rsidP="0083554B">
            <w:pPr>
              <w:pStyle w:val="InstructionsText"/>
              <w:rPr>
                <w:rStyle w:val="InstructionsTabelleText"/>
                <w:rFonts w:ascii="Times New Roman" w:eastAsia="Arial" w:hAnsi="Times New Roman"/>
                <w:bCs/>
                <w:sz w:val="24"/>
                <w:lang w:eastAsia="x-none"/>
              </w:rPr>
            </w:pPr>
            <w:r w:rsidRPr="001562B3">
              <w:rPr>
                <w:rStyle w:val="InstructionsTabelleText"/>
                <w:rFonts w:ascii="Times New Roman" w:hAnsi="Times New Roman"/>
                <w:sz w:val="24"/>
              </w:rPr>
              <w:t>Legal references and instructions</w:t>
            </w:r>
          </w:p>
        </w:tc>
      </w:tr>
      <w:tr w:rsidR="00482729" w:rsidRPr="001562B3" w14:paraId="41AF0D4A" w14:textId="77777777" w:rsidTr="003D419A">
        <w:tc>
          <w:tcPr>
            <w:tcW w:w="1130" w:type="dxa"/>
          </w:tcPr>
          <w:p w14:paraId="1DB3C03E" w14:textId="7AE25700" w:rsidR="00482729" w:rsidRPr="001562B3" w:rsidRDefault="0048272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00</w:t>
            </w:r>
            <w:r w:rsidR="006F0E89" w:rsidRPr="001562B3">
              <w:rPr>
                <w:rStyle w:val="FormatvorlageInstructionsTabelleText"/>
                <w:rFonts w:ascii="Times New Roman" w:hAnsi="Times New Roman"/>
                <w:sz w:val="24"/>
              </w:rPr>
              <w:t>1</w:t>
            </w:r>
            <w:r w:rsidRPr="001562B3">
              <w:rPr>
                <w:rStyle w:val="FormatvorlageInstructionsTabelleText"/>
                <w:rFonts w:ascii="Times New Roman" w:hAnsi="Times New Roman"/>
                <w:sz w:val="24"/>
              </w:rPr>
              <w:t>0</w:t>
            </w:r>
          </w:p>
        </w:tc>
        <w:tc>
          <w:tcPr>
            <w:tcW w:w="7624" w:type="dxa"/>
          </w:tcPr>
          <w:p w14:paraId="13E2D408" w14:textId="6AAA9F68" w:rsidR="00482729" w:rsidRPr="001562B3" w:rsidRDefault="00B827DB"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xml:space="preserve">Level </w:t>
            </w:r>
            <w:r w:rsidR="00482729" w:rsidRPr="001562B3">
              <w:rPr>
                <w:rStyle w:val="InstructionsTabelleberschrift"/>
                <w:rFonts w:ascii="Times New Roman" w:hAnsi="Times New Roman"/>
                <w:sz w:val="24"/>
              </w:rPr>
              <w:t>of application</w:t>
            </w:r>
          </w:p>
          <w:p w14:paraId="7FECF1A5" w14:textId="60A40903" w:rsidR="00482729" w:rsidRPr="001562B3" w:rsidRDefault="00482729" w:rsidP="00482729">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lastRenderedPageBreak/>
              <w:t xml:space="preserve">If the entity is subject to </w:t>
            </w:r>
            <w:r w:rsidR="002F4769" w:rsidRPr="001562B3">
              <w:rPr>
                <w:rStyle w:val="FormatvorlageInstructionsTabelleText"/>
                <w:rFonts w:ascii="Times New Roman" w:hAnsi="Times New Roman"/>
                <w:sz w:val="24"/>
                <w:lang w:eastAsia="de-DE"/>
              </w:rPr>
              <w:t xml:space="preserve">internal </w:t>
            </w:r>
            <w:r w:rsidRPr="001562B3">
              <w:rPr>
                <w:rStyle w:val="FormatvorlageInstructionsTabelleText"/>
                <w:rFonts w:ascii="Times New Roman" w:hAnsi="Times New Roman"/>
                <w:sz w:val="24"/>
                <w:lang w:eastAsia="de-DE"/>
              </w:rPr>
              <w:t>MREL</w:t>
            </w:r>
            <w:r w:rsidR="00F73BBA" w:rsidRPr="001562B3">
              <w:rPr>
                <w:rStyle w:val="FormatvorlageInstructionsTabelleText"/>
                <w:rFonts w:ascii="Times New Roman" w:hAnsi="Times New Roman"/>
                <w:sz w:val="24"/>
                <w:lang w:eastAsia="de-DE"/>
              </w:rPr>
              <w:t>, and where applicable internal TLAC,</w:t>
            </w:r>
            <w:r w:rsidRPr="001562B3">
              <w:rPr>
                <w:rStyle w:val="FormatvorlageInstructionsTabelleText"/>
                <w:rFonts w:ascii="Times New Roman" w:hAnsi="Times New Roman"/>
                <w:sz w:val="24"/>
                <w:lang w:eastAsia="de-DE"/>
              </w:rPr>
              <w:t xml:space="preserve"> on an individual basis, it shall indicate ‘individual’.</w:t>
            </w:r>
          </w:p>
          <w:p w14:paraId="3FFF56BB" w14:textId="1F40B525" w:rsidR="00482729" w:rsidRPr="001562B3" w:rsidRDefault="00482729"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If the entity is subject to </w:t>
            </w:r>
            <w:r w:rsidR="002F4769" w:rsidRPr="001562B3">
              <w:rPr>
                <w:rStyle w:val="FormatvorlageInstructionsTabelleText"/>
                <w:rFonts w:ascii="Times New Roman" w:hAnsi="Times New Roman"/>
                <w:sz w:val="24"/>
              </w:rPr>
              <w:t xml:space="preserve">internal </w:t>
            </w:r>
            <w:r w:rsidRPr="001562B3">
              <w:rPr>
                <w:rStyle w:val="FormatvorlageInstructionsTabelleText"/>
                <w:rFonts w:ascii="Times New Roman" w:hAnsi="Times New Roman"/>
                <w:sz w:val="24"/>
              </w:rPr>
              <w:t>MREL</w:t>
            </w:r>
            <w:r w:rsidR="00F73BBA" w:rsidRPr="001562B3">
              <w:rPr>
                <w:rStyle w:val="FormatvorlageInstructionsTabelleText"/>
                <w:rFonts w:ascii="Times New Roman" w:hAnsi="Times New Roman"/>
                <w:sz w:val="24"/>
              </w:rPr>
              <w:t>, and where applicable internal TLAC,</w:t>
            </w:r>
            <w:r w:rsidRPr="001562B3">
              <w:rPr>
                <w:rStyle w:val="FormatvorlageInstructionsTabelleText"/>
                <w:rFonts w:ascii="Times New Roman" w:hAnsi="Times New Roman"/>
                <w:sz w:val="24"/>
              </w:rPr>
              <w:t xml:space="preserve"> </w:t>
            </w:r>
            <w:r w:rsidR="002F4769" w:rsidRPr="001562B3">
              <w:rPr>
                <w:rStyle w:val="FormatvorlageInstructionsTabelleText"/>
                <w:rFonts w:ascii="Times New Roman" w:hAnsi="Times New Roman"/>
                <w:sz w:val="24"/>
              </w:rPr>
              <w:t>on a consolidated basis</w:t>
            </w:r>
            <w:r w:rsidRPr="001562B3">
              <w:rPr>
                <w:rStyle w:val="FormatvorlageInstructionsTabelleText"/>
                <w:rFonts w:ascii="Times New Roman" w:hAnsi="Times New Roman"/>
                <w:sz w:val="24"/>
              </w:rPr>
              <w:t>, it shall indicate ‘consolidated’.</w:t>
            </w:r>
          </w:p>
        </w:tc>
      </w:tr>
      <w:tr w:rsidR="00482729" w:rsidRPr="001562B3" w14:paraId="6A7893EE" w14:textId="77777777" w:rsidTr="003D419A">
        <w:tc>
          <w:tcPr>
            <w:tcW w:w="1130" w:type="dxa"/>
          </w:tcPr>
          <w:p w14:paraId="739DA30D" w14:textId="77777777" w:rsidR="00482729" w:rsidRPr="001562B3" w:rsidRDefault="0048272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0100 - 0110</w:t>
            </w:r>
          </w:p>
        </w:tc>
        <w:tc>
          <w:tcPr>
            <w:tcW w:w="7624" w:type="dxa"/>
          </w:tcPr>
          <w:p w14:paraId="01851B65" w14:textId="77777777" w:rsidR="00482729" w:rsidRPr="001562B3" w:rsidRDefault="00482729" w:rsidP="0083554B">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Total risk exposure amount and total exposure measure</w:t>
            </w:r>
          </w:p>
        </w:tc>
      </w:tr>
      <w:tr w:rsidR="00482729" w:rsidRPr="001562B3" w14:paraId="4DBB3E48" w14:textId="77777777" w:rsidTr="003D419A">
        <w:tc>
          <w:tcPr>
            <w:tcW w:w="1130" w:type="dxa"/>
          </w:tcPr>
          <w:p w14:paraId="2ED0120A" w14:textId="77777777" w:rsidR="00482729" w:rsidRPr="001562B3" w:rsidRDefault="0048272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Total risk exposure amount</w:t>
            </w:r>
            <w:r w:rsidR="009D2B1C">
              <w:rPr>
                <w:rStyle w:val="InstructionsTabelleberschrift"/>
                <w:rFonts w:ascii="Times New Roman" w:hAnsi="Times New Roman"/>
                <w:sz w:val="24"/>
              </w:rPr>
              <w:t xml:space="preserve"> (TREA)</w:t>
            </w:r>
          </w:p>
          <w:p w14:paraId="4199D149" w14:textId="05836C60" w:rsidR="00482729" w:rsidRPr="001562B3" w:rsidRDefault="00EB663A" w:rsidP="0083554B">
            <w:pPr>
              <w:pStyle w:val="InstructionsText"/>
              <w:rPr>
                <w:rStyle w:val="FormatvorlageInstructionsTabelleText"/>
                <w:rFonts w:ascii="Times New Roman" w:hAnsi="Times New Roman"/>
                <w:sz w:val="24"/>
              </w:rPr>
            </w:pPr>
            <w:del w:id="308" w:author="Author">
              <w:r w:rsidRPr="001562B3" w:rsidDel="00883DBB">
                <w:rPr>
                  <w:rStyle w:val="FormatvorlageInstructionsTabelleText"/>
                  <w:rFonts w:ascii="Times New Roman" w:hAnsi="Times New Roman"/>
                  <w:sz w:val="24"/>
                </w:rPr>
                <w:delText xml:space="preserve">Point (a) of </w:delText>
              </w:r>
            </w:del>
            <w:r w:rsidRPr="001562B3">
              <w:rPr>
                <w:rStyle w:val="FormatvorlageInstructionsTabelleText"/>
                <w:rFonts w:ascii="Times New Roman" w:hAnsi="Times New Roman"/>
                <w:sz w:val="24"/>
              </w:rPr>
              <w:t>Article 45(2)</w:t>
            </w:r>
            <w:ins w:id="309" w:author="Author">
              <w:r w:rsidR="00883DBB">
                <w:rPr>
                  <w:rStyle w:val="FormatvorlageInstructionsTabelleText"/>
                  <w:rFonts w:ascii="Times New Roman" w:hAnsi="Times New Roman"/>
                  <w:sz w:val="24"/>
                </w:rPr>
                <w:t>, point (a),</w:t>
              </w:r>
            </w:ins>
            <w:r w:rsidRPr="001562B3">
              <w:rPr>
                <w:rStyle w:val="FormatvorlageInstructionsTabelleText"/>
                <w:rFonts w:ascii="Times New Roman" w:hAnsi="Times New Roman"/>
                <w:sz w:val="24"/>
              </w:rPr>
              <w:t xml:space="preserve"> </w:t>
            </w:r>
            <w:r w:rsidR="00B33C46" w:rsidRPr="001562B3">
              <w:rPr>
                <w:rStyle w:val="FormatvorlageInstructionsTabelleText"/>
                <w:rFonts w:ascii="Times New Roman" w:hAnsi="Times New Roman"/>
                <w:sz w:val="24"/>
              </w:rPr>
              <w:t xml:space="preserve">of </w:t>
            </w:r>
            <w:r w:rsidR="00B33C46" w:rsidRPr="001562B3">
              <w:t>Directive 2014/59/EU</w:t>
            </w:r>
            <w:r w:rsidRPr="001562B3">
              <w:rPr>
                <w:rStyle w:val="FormatvorlageInstructionsTabelleText"/>
                <w:rFonts w:ascii="Times New Roman" w:hAnsi="Times New Roman"/>
                <w:sz w:val="24"/>
              </w:rPr>
              <w:t xml:space="preserve">, </w:t>
            </w:r>
            <w:r w:rsidR="00482729" w:rsidRPr="001562B3">
              <w:rPr>
                <w:rStyle w:val="FormatvorlageInstructionsTabelleText"/>
                <w:rFonts w:ascii="Times New Roman" w:hAnsi="Times New Roman"/>
                <w:sz w:val="24"/>
              </w:rPr>
              <w:t xml:space="preserve">Article 92(3)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482729" w:rsidRPr="001562B3">
              <w:rPr>
                <w:rStyle w:val="FormatvorlageInstructionsTabelleText"/>
                <w:rFonts w:ascii="Times New Roman" w:hAnsi="Times New Roman"/>
                <w:sz w:val="24"/>
              </w:rPr>
              <w:t>.</w:t>
            </w:r>
          </w:p>
          <w:p w14:paraId="5D2ACB04" w14:textId="4ACD35FE" w:rsidR="00EB663A" w:rsidRPr="001562B3" w:rsidRDefault="00EB663A"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total risk exposure amount reported in this row shall be the total risk exposure amount which is the basis for compliance with the requirements of Article 45 </w:t>
            </w:r>
            <w:r w:rsidR="00B33C46" w:rsidRPr="001562B3">
              <w:rPr>
                <w:rStyle w:val="FormatvorlageInstructionsTabelleText"/>
                <w:rFonts w:ascii="Times New Roman" w:hAnsi="Times New Roman"/>
                <w:sz w:val="24"/>
              </w:rPr>
              <w:t xml:space="preserve">of </w:t>
            </w:r>
            <w:r w:rsidR="00B33C46" w:rsidRPr="001562B3">
              <w:t>Directive 2014/59/EU</w:t>
            </w:r>
            <w:r w:rsidRPr="001562B3">
              <w:rPr>
                <w:rStyle w:val="FormatvorlageInstructionsTabelleText"/>
                <w:rFonts w:ascii="Times New Roman" w:hAnsi="Times New Roman"/>
                <w:sz w:val="24"/>
              </w:rPr>
              <w:t xml:space="preserve"> respectively Article 92b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Pr="001562B3">
              <w:rPr>
                <w:rStyle w:val="FormatvorlageInstructionsTabelleText"/>
                <w:rFonts w:ascii="Times New Roman" w:hAnsi="Times New Roman"/>
                <w:sz w:val="24"/>
              </w:rPr>
              <w:t>, as applicable.</w:t>
            </w:r>
          </w:p>
        </w:tc>
      </w:tr>
      <w:tr w:rsidR="004912BF" w:rsidRPr="001562B3" w14:paraId="79B121DB" w14:textId="77777777" w:rsidTr="003D419A">
        <w:trPr>
          <w:ins w:id="310" w:author="Author"/>
        </w:trPr>
        <w:tc>
          <w:tcPr>
            <w:tcW w:w="1130" w:type="dxa"/>
          </w:tcPr>
          <w:p w14:paraId="08087288" w14:textId="43717720" w:rsidR="004912BF" w:rsidRPr="004912BF" w:rsidRDefault="004912BF" w:rsidP="0083554B">
            <w:pPr>
              <w:pStyle w:val="InstructionsText"/>
              <w:rPr>
                <w:ins w:id="311" w:author="Author"/>
                <w:rStyle w:val="FormatvorlageInstructionsTabelleText"/>
                <w:rFonts w:ascii="Times New Roman" w:hAnsi="Times New Roman"/>
                <w:sz w:val="24"/>
                <w:highlight w:val="yellow"/>
              </w:rPr>
            </w:pPr>
            <w:ins w:id="312" w:author="Author">
              <w:r w:rsidRPr="004912BF">
                <w:rPr>
                  <w:rStyle w:val="FormatvorlageInstructionsTabelleText"/>
                  <w:rFonts w:ascii="Times New Roman" w:hAnsi="Times New Roman"/>
                  <w:sz w:val="24"/>
                  <w:highlight w:val="yellow"/>
                </w:rPr>
                <w:t>0102</w:t>
              </w:r>
            </w:ins>
          </w:p>
        </w:tc>
        <w:tc>
          <w:tcPr>
            <w:tcW w:w="7624" w:type="dxa"/>
          </w:tcPr>
          <w:p w14:paraId="580854CF" w14:textId="47C51209" w:rsidR="004912BF" w:rsidRPr="004912BF" w:rsidRDefault="004912BF" w:rsidP="0083554B">
            <w:pPr>
              <w:pStyle w:val="InstructionsText"/>
              <w:rPr>
                <w:ins w:id="313" w:author="Author"/>
                <w:rStyle w:val="InstructionsTabelleberschrift"/>
                <w:rFonts w:ascii="Times New Roman" w:hAnsi="Times New Roman"/>
                <w:sz w:val="24"/>
                <w:highlight w:val="yellow"/>
                <w:lang w:eastAsia="en-US"/>
              </w:rPr>
            </w:pPr>
            <w:ins w:id="314" w:author="Author">
              <w:r w:rsidRPr="004912BF">
                <w:rPr>
                  <w:rStyle w:val="InstructionsTabelleberschrift"/>
                  <w:rFonts w:ascii="Times New Roman" w:hAnsi="Times New Roman"/>
                  <w:sz w:val="24"/>
                  <w:highlight w:val="yellow"/>
                </w:rPr>
                <w:t>TREA – of which: exposures to liquidation entities of the same resolution group</w:t>
              </w:r>
            </w:ins>
          </w:p>
          <w:p w14:paraId="3A83F644" w14:textId="77777777" w:rsidR="004912BF" w:rsidRDefault="004912BF" w:rsidP="0083554B">
            <w:pPr>
              <w:pStyle w:val="InstructionsText"/>
              <w:rPr>
                <w:ins w:id="315" w:author="Author"/>
                <w:rStyle w:val="FormatvorlageInstructionsTabelleText"/>
                <w:rFonts w:ascii="Times New Roman" w:hAnsi="Times New Roman"/>
                <w:sz w:val="24"/>
                <w:highlight w:val="yellow"/>
              </w:rPr>
            </w:pPr>
            <w:ins w:id="316" w:author="Author">
              <w:r w:rsidRPr="004912BF">
                <w:rPr>
                  <w:rStyle w:val="FormatvorlageInstructionsTabelleText"/>
                  <w:rFonts w:ascii="Times New Roman" w:hAnsi="Times New Roman"/>
                  <w:sz w:val="24"/>
                  <w:highlight w:val="yellow"/>
                </w:rPr>
                <w:t xml:space="preserve">The </w:t>
              </w:r>
              <w:proofErr w:type="gramStart"/>
              <w:r w:rsidRPr="004912BF">
                <w:rPr>
                  <w:rStyle w:val="FormatvorlageInstructionsTabelleText"/>
                  <w:rFonts w:ascii="Times New Roman" w:hAnsi="Times New Roman"/>
                  <w:sz w:val="24"/>
                  <w:highlight w:val="yellow"/>
                </w:rPr>
                <w:t>amount</w:t>
              </w:r>
              <w:proofErr w:type="gramEnd"/>
              <w:r w:rsidRPr="004912BF">
                <w:rPr>
                  <w:rStyle w:val="FormatvorlageInstructionsTabelleText"/>
                  <w:rFonts w:ascii="Times New Roman" w:hAnsi="Times New Roman"/>
                  <w:sz w:val="24"/>
                  <w:highlight w:val="yellow"/>
                </w:rPr>
                <w:t xml:space="preserve"> of exposures to entities of the same resolution group, whose resolution plan provides that the entity is to be wound up under normal insolvency proceedings, shall be reported.</w:t>
              </w:r>
            </w:ins>
          </w:p>
          <w:tbl>
            <w:tblPr>
              <w:tblStyle w:val="TableGrid"/>
              <w:tblW w:w="0" w:type="auto"/>
              <w:tblLayout w:type="fixed"/>
              <w:tblLook w:val="04A0" w:firstRow="1" w:lastRow="0" w:firstColumn="1" w:lastColumn="0" w:noHBand="0" w:noVBand="1"/>
            </w:tblPr>
            <w:tblGrid>
              <w:gridCol w:w="7398"/>
            </w:tblGrid>
            <w:tr w:rsidR="0051480C" w14:paraId="1C7D516B" w14:textId="77777777" w:rsidTr="0051480C">
              <w:tc>
                <w:tcPr>
                  <w:tcW w:w="7398" w:type="dxa"/>
                </w:tcPr>
                <w:p w14:paraId="233250ED" w14:textId="77777777" w:rsidR="0051480C" w:rsidRPr="0051480C" w:rsidRDefault="0051480C" w:rsidP="0083554B">
                  <w:pPr>
                    <w:pStyle w:val="InstructionsText"/>
                    <w:rPr>
                      <w:rStyle w:val="InstructionsTabelleberschrift"/>
                      <w:rFonts w:ascii="Times New Roman" w:hAnsi="Times New Roman"/>
                      <w:bCs w:val="0"/>
                      <w:sz w:val="24"/>
                      <w:u w:val="none"/>
                    </w:rPr>
                  </w:pPr>
                  <w:r w:rsidRPr="0051480C">
                    <w:rPr>
                      <w:rStyle w:val="InstructionsTabelleberschrift"/>
                      <w:rFonts w:ascii="Times New Roman" w:hAnsi="Times New Roman"/>
                      <w:bCs w:val="0"/>
                      <w:sz w:val="24"/>
                      <w:u w:val="none"/>
                    </w:rPr>
                    <w:t>Explanatory text for consultation purposes</w:t>
                  </w:r>
                </w:p>
                <w:p w14:paraId="4444BFC2" w14:textId="742682B3" w:rsidR="0051480C" w:rsidRDefault="0051480C" w:rsidP="0083554B">
                  <w:pPr>
                    <w:pStyle w:val="InstructionsText"/>
                    <w:rPr>
                      <w:rStyle w:val="InstructionsTabelleberschrift"/>
                      <w:rFonts w:ascii="Times New Roman" w:hAnsi="Times New Roman"/>
                      <w:b w:val="0"/>
                      <w:sz w:val="24"/>
                      <w:highlight w:val="yellow"/>
                      <w:u w:val="none"/>
                    </w:rPr>
                  </w:pPr>
                  <w:r w:rsidRPr="00627027">
                    <w:rPr>
                      <w:rStyle w:val="InstructionsTabelleberschrift"/>
                      <w:rFonts w:ascii="Times New Roman" w:hAnsi="Times New Roman"/>
                      <w:b w:val="0"/>
                      <w:sz w:val="24"/>
                      <w:u w:val="none"/>
                    </w:rPr>
                    <w:t xml:space="preserve">If the amendments to the daisy chain proposal, as envisaged in the Commission’s proposal for a </w:t>
                  </w:r>
                  <w:r w:rsidRPr="0051480C">
                    <w:rPr>
                      <w:rStyle w:val="InstructionsTabelleberschrift"/>
                      <w:rFonts w:ascii="Times New Roman" w:hAnsi="Times New Roman"/>
                      <w:b w:val="0"/>
                      <w:sz w:val="24"/>
                      <w:u w:val="none"/>
                    </w:rPr>
                    <w:t>Directive amending Directive 2014/59/EU</w:t>
                  </w:r>
                  <w:r w:rsidR="00627027">
                    <w:rPr>
                      <w:rStyle w:val="InstructionsTabelleberschrift"/>
                      <w:rFonts w:ascii="Times New Roman" w:hAnsi="Times New Roman"/>
                      <w:b w:val="0"/>
                      <w:sz w:val="24"/>
                      <w:u w:val="none"/>
                    </w:rPr>
                    <w:t xml:space="preserve"> (‘BRRD’)</w:t>
                  </w:r>
                  <w:r w:rsidRPr="0051480C">
                    <w:rPr>
                      <w:rStyle w:val="InstructionsTabelleberschrift"/>
                      <w:rFonts w:ascii="Times New Roman" w:hAnsi="Times New Roman"/>
                      <w:b w:val="0"/>
                      <w:sz w:val="24"/>
                      <w:u w:val="none"/>
                    </w:rPr>
                    <w:t xml:space="preserve"> and Regulation (EU) No 806/2014 as regards certain aspects of the minimum requirement for own funds and eligible liabilities</w:t>
                  </w:r>
                  <w:r>
                    <w:rPr>
                      <w:rStyle w:val="InstructionsTabelleberschrift"/>
                      <w:rFonts w:ascii="Times New Roman" w:hAnsi="Times New Roman"/>
                      <w:b w:val="0"/>
                      <w:sz w:val="24"/>
                      <w:u w:val="none"/>
                    </w:rPr>
                    <w:t xml:space="preserve">, become part of the legislative framework, investments of the entity in eligible liabilities instruments of its subsidiaries that are liquidation entities and not subject to an internal MREL would have to be included in this row (see proposed Article 45c(2a), fourth subparagraph, </w:t>
                  </w:r>
                  <w:r w:rsidR="00627027">
                    <w:rPr>
                      <w:rStyle w:val="InstructionsTabelleberschrift"/>
                      <w:rFonts w:ascii="Times New Roman" w:hAnsi="Times New Roman"/>
                      <w:b w:val="0"/>
                      <w:sz w:val="24"/>
                      <w:u w:val="none"/>
                    </w:rPr>
                    <w:t>BRRD</w:t>
                  </w:r>
                  <w:r>
                    <w:rPr>
                      <w:rStyle w:val="InstructionsTabelleberschrift"/>
                      <w:rFonts w:ascii="Times New Roman" w:hAnsi="Times New Roman"/>
                      <w:b w:val="0"/>
                      <w:sz w:val="24"/>
                      <w:u w:val="none"/>
                    </w:rPr>
                    <w:t>).</w:t>
                  </w:r>
                </w:p>
              </w:tc>
            </w:tr>
          </w:tbl>
          <w:p w14:paraId="471E8A6C" w14:textId="0DD18910" w:rsidR="0051480C" w:rsidRPr="004912BF" w:rsidRDefault="0051480C" w:rsidP="0083554B">
            <w:pPr>
              <w:pStyle w:val="InstructionsText"/>
              <w:rPr>
                <w:ins w:id="317" w:author="Author"/>
                <w:rStyle w:val="InstructionsTabelleberschrift"/>
                <w:rFonts w:ascii="Times New Roman" w:hAnsi="Times New Roman"/>
                <w:b w:val="0"/>
                <w:sz w:val="24"/>
                <w:highlight w:val="yellow"/>
                <w:u w:val="none"/>
              </w:rPr>
            </w:pPr>
          </w:p>
        </w:tc>
      </w:tr>
      <w:tr w:rsidR="00482729" w:rsidRPr="001562B3" w14:paraId="02CB25F9" w14:textId="77777777" w:rsidTr="003D419A">
        <w:tc>
          <w:tcPr>
            <w:tcW w:w="1130" w:type="dxa"/>
          </w:tcPr>
          <w:p w14:paraId="2351243A" w14:textId="77777777" w:rsidR="00482729" w:rsidRPr="001562B3" w:rsidRDefault="00482729"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Total exposure measure</w:t>
            </w:r>
            <w:r w:rsidR="009D2B1C">
              <w:rPr>
                <w:rStyle w:val="InstructionsTabelleberschrift"/>
                <w:rFonts w:ascii="Times New Roman" w:hAnsi="Times New Roman"/>
                <w:sz w:val="24"/>
              </w:rPr>
              <w:t xml:space="preserve"> (TEM)</w:t>
            </w:r>
          </w:p>
          <w:p w14:paraId="2E2DFC02" w14:textId="0CC769B2" w:rsidR="00482729" w:rsidRPr="001562B3" w:rsidRDefault="00EB663A" w:rsidP="0083554B">
            <w:pPr>
              <w:pStyle w:val="InstructionsText"/>
              <w:rPr>
                <w:rStyle w:val="FormatvorlageInstructionsTabelleText"/>
                <w:rFonts w:ascii="Times New Roman" w:hAnsi="Times New Roman"/>
                <w:sz w:val="24"/>
              </w:rPr>
            </w:pPr>
            <w:del w:id="318" w:author="Author">
              <w:r w:rsidRPr="001562B3" w:rsidDel="00883DBB">
                <w:rPr>
                  <w:rStyle w:val="FormatvorlageInstructionsTabelleText"/>
                  <w:rFonts w:ascii="Times New Roman" w:hAnsi="Times New Roman"/>
                  <w:sz w:val="24"/>
                </w:rPr>
                <w:delText xml:space="preserve">Point (b) of </w:delText>
              </w:r>
            </w:del>
            <w:r w:rsidRPr="001562B3">
              <w:rPr>
                <w:rStyle w:val="FormatvorlageInstructionsTabelleText"/>
                <w:rFonts w:ascii="Times New Roman" w:hAnsi="Times New Roman"/>
                <w:sz w:val="24"/>
              </w:rPr>
              <w:t>Article 45(2)</w:t>
            </w:r>
            <w:ins w:id="319" w:author="Author">
              <w:r w:rsidR="00883DBB">
                <w:rPr>
                  <w:rStyle w:val="FormatvorlageInstructionsTabelleText"/>
                  <w:rFonts w:ascii="Times New Roman" w:hAnsi="Times New Roman"/>
                  <w:sz w:val="24"/>
                </w:rPr>
                <w:t>, point (b),</w:t>
              </w:r>
            </w:ins>
            <w:r w:rsidRPr="001562B3">
              <w:rPr>
                <w:rStyle w:val="FormatvorlageInstructionsTabelleText"/>
                <w:rFonts w:ascii="Times New Roman" w:hAnsi="Times New Roman"/>
                <w:sz w:val="24"/>
              </w:rPr>
              <w:t xml:space="preserve"> </w:t>
            </w:r>
            <w:r w:rsidR="00B33C46" w:rsidRPr="001562B3">
              <w:rPr>
                <w:rStyle w:val="FormatvorlageInstructionsTabelleText"/>
                <w:rFonts w:ascii="Times New Roman" w:hAnsi="Times New Roman"/>
                <w:sz w:val="24"/>
              </w:rPr>
              <w:t xml:space="preserve">of </w:t>
            </w:r>
            <w:r w:rsidR="00B33C46" w:rsidRPr="001562B3">
              <w:t>Directive 2014/59/EU</w:t>
            </w:r>
            <w:r w:rsidRPr="001562B3">
              <w:rPr>
                <w:rStyle w:val="FormatvorlageInstructionsTabelleText"/>
                <w:rFonts w:ascii="Times New Roman" w:hAnsi="Times New Roman"/>
                <w:sz w:val="24"/>
              </w:rPr>
              <w:t xml:space="preserve">, </w:t>
            </w:r>
            <w:r w:rsidR="00482729" w:rsidRPr="001562B3">
              <w:rPr>
                <w:rStyle w:val="FormatvorlageInstructionsTabelleText"/>
                <w:rFonts w:ascii="Times New Roman" w:hAnsi="Times New Roman"/>
                <w:sz w:val="24"/>
              </w:rPr>
              <w:t xml:space="preserve">Articles 429(4) and 429a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482729" w:rsidRPr="001562B3">
              <w:rPr>
                <w:rStyle w:val="FormatvorlageInstructionsTabelleText"/>
                <w:rFonts w:ascii="Times New Roman" w:hAnsi="Times New Roman"/>
                <w:sz w:val="24"/>
              </w:rPr>
              <w:t>.</w:t>
            </w:r>
          </w:p>
          <w:p w14:paraId="21A2EF83" w14:textId="41F9EF08" w:rsidR="00EB663A" w:rsidRPr="001562B3" w:rsidRDefault="00EB663A"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total exposure measure reported in this row shall be the total exposure measure which is the basis for compliance with the requirements of Article 45 </w:t>
            </w:r>
            <w:r w:rsidR="00B33C46" w:rsidRPr="001562B3">
              <w:rPr>
                <w:rStyle w:val="FormatvorlageInstructionsTabelleText"/>
                <w:rFonts w:ascii="Times New Roman" w:hAnsi="Times New Roman"/>
                <w:sz w:val="24"/>
              </w:rPr>
              <w:t xml:space="preserve">of </w:t>
            </w:r>
            <w:r w:rsidR="00B33C46" w:rsidRPr="001562B3">
              <w:t>Directive 2014/59/EU</w:t>
            </w:r>
            <w:r w:rsidRPr="001562B3">
              <w:rPr>
                <w:rStyle w:val="FormatvorlageInstructionsTabelleText"/>
                <w:rFonts w:ascii="Times New Roman" w:hAnsi="Times New Roman"/>
                <w:sz w:val="24"/>
              </w:rPr>
              <w:t xml:space="preserve"> respectively Article 92b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Pr="001562B3">
              <w:rPr>
                <w:rStyle w:val="FormatvorlageInstructionsTabelleText"/>
                <w:rFonts w:ascii="Times New Roman" w:hAnsi="Times New Roman"/>
                <w:sz w:val="24"/>
              </w:rPr>
              <w:t>, as applicable.</w:t>
            </w:r>
          </w:p>
        </w:tc>
      </w:tr>
      <w:tr w:rsidR="004912BF" w:rsidRPr="001562B3" w14:paraId="3DB43E9E" w14:textId="77777777" w:rsidTr="0060556F">
        <w:trPr>
          <w:ins w:id="320" w:author="Author"/>
        </w:trPr>
        <w:tc>
          <w:tcPr>
            <w:tcW w:w="1130" w:type="dxa"/>
          </w:tcPr>
          <w:p w14:paraId="559896E6" w14:textId="1E974209" w:rsidR="004912BF" w:rsidRPr="004912BF" w:rsidRDefault="004912BF" w:rsidP="0083554B">
            <w:pPr>
              <w:pStyle w:val="InstructionsText"/>
              <w:rPr>
                <w:ins w:id="321" w:author="Author"/>
                <w:rStyle w:val="FormatvorlageInstructionsTabelleText"/>
                <w:rFonts w:ascii="Times New Roman" w:hAnsi="Times New Roman"/>
                <w:sz w:val="24"/>
                <w:highlight w:val="yellow"/>
              </w:rPr>
            </w:pPr>
            <w:ins w:id="322" w:author="Author">
              <w:r w:rsidRPr="004912BF">
                <w:rPr>
                  <w:rStyle w:val="FormatvorlageInstructionsTabelleText"/>
                  <w:rFonts w:ascii="Times New Roman" w:hAnsi="Times New Roman"/>
                  <w:sz w:val="24"/>
                  <w:highlight w:val="yellow"/>
                </w:rPr>
                <w:t>01</w:t>
              </w:r>
              <w:r w:rsidR="00F27D65">
                <w:rPr>
                  <w:rStyle w:val="FormatvorlageInstructionsTabelleText"/>
                  <w:rFonts w:ascii="Times New Roman" w:hAnsi="Times New Roman"/>
                  <w:sz w:val="24"/>
                  <w:highlight w:val="yellow"/>
                </w:rPr>
                <w:t>1</w:t>
              </w:r>
              <w:r w:rsidRPr="004912BF">
                <w:rPr>
                  <w:rStyle w:val="FormatvorlageInstructionsTabelleText"/>
                  <w:rFonts w:ascii="Times New Roman" w:hAnsi="Times New Roman"/>
                  <w:sz w:val="24"/>
                  <w:highlight w:val="yellow"/>
                </w:rPr>
                <w:t>2</w:t>
              </w:r>
            </w:ins>
          </w:p>
        </w:tc>
        <w:tc>
          <w:tcPr>
            <w:tcW w:w="7624" w:type="dxa"/>
          </w:tcPr>
          <w:p w14:paraId="59E1D8AF" w14:textId="6044F726" w:rsidR="004912BF" w:rsidRPr="004912BF" w:rsidRDefault="004912BF" w:rsidP="0083554B">
            <w:pPr>
              <w:pStyle w:val="InstructionsText"/>
              <w:rPr>
                <w:ins w:id="323" w:author="Author"/>
                <w:rStyle w:val="InstructionsTabelleberschrift"/>
                <w:rFonts w:ascii="Times New Roman" w:hAnsi="Times New Roman"/>
                <w:sz w:val="24"/>
                <w:highlight w:val="yellow"/>
                <w:lang w:eastAsia="en-US"/>
              </w:rPr>
            </w:pPr>
            <w:ins w:id="324" w:author="Author">
              <w:r w:rsidRPr="004912BF">
                <w:rPr>
                  <w:rStyle w:val="InstructionsTabelleberschrift"/>
                  <w:rFonts w:ascii="Times New Roman" w:hAnsi="Times New Roman"/>
                  <w:sz w:val="24"/>
                  <w:highlight w:val="yellow"/>
                </w:rPr>
                <w:t>TEM– of which: exposures to liquidation entities of the same resolution group</w:t>
              </w:r>
            </w:ins>
          </w:p>
          <w:p w14:paraId="54A9854C" w14:textId="77777777" w:rsidR="004912BF" w:rsidRDefault="004912BF" w:rsidP="0083554B">
            <w:pPr>
              <w:pStyle w:val="InstructionsText"/>
              <w:rPr>
                <w:ins w:id="325" w:author="Author"/>
                <w:rStyle w:val="FormatvorlageInstructionsTabelleText"/>
                <w:rFonts w:ascii="Times New Roman" w:hAnsi="Times New Roman"/>
                <w:sz w:val="24"/>
                <w:highlight w:val="yellow"/>
              </w:rPr>
            </w:pPr>
            <w:ins w:id="326" w:author="Author">
              <w:r w:rsidRPr="004912BF">
                <w:rPr>
                  <w:rStyle w:val="FormatvorlageInstructionsTabelleText"/>
                  <w:rFonts w:ascii="Times New Roman" w:hAnsi="Times New Roman"/>
                  <w:sz w:val="24"/>
                  <w:highlight w:val="yellow"/>
                </w:rPr>
                <w:t xml:space="preserve">The </w:t>
              </w:r>
              <w:proofErr w:type="gramStart"/>
              <w:r w:rsidRPr="004912BF">
                <w:rPr>
                  <w:rStyle w:val="FormatvorlageInstructionsTabelleText"/>
                  <w:rFonts w:ascii="Times New Roman" w:hAnsi="Times New Roman"/>
                  <w:sz w:val="24"/>
                  <w:highlight w:val="yellow"/>
                </w:rPr>
                <w:t>amount</w:t>
              </w:r>
              <w:proofErr w:type="gramEnd"/>
              <w:r w:rsidRPr="004912BF">
                <w:rPr>
                  <w:rStyle w:val="FormatvorlageInstructionsTabelleText"/>
                  <w:rFonts w:ascii="Times New Roman" w:hAnsi="Times New Roman"/>
                  <w:sz w:val="24"/>
                  <w:highlight w:val="yellow"/>
                </w:rPr>
                <w:t xml:space="preserve"> of exposures to entities of the same resolution group, whose resolution plan provides that the entity is to be wound up under normal insolvency proceedings, shall be reported.</w:t>
              </w:r>
            </w:ins>
          </w:p>
          <w:tbl>
            <w:tblPr>
              <w:tblStyle w:val="TableGrid"/>
              <w:tblW w:w="0" w:type="auto"/>
              <w:tblLayout w:type="fixed"/>
              <w:tblLook w:val="04A0" w:firstRow="1" w:lastRow="0" w:firstColumn="1" w:lastColumn="0" w:noHBand="0" w:noVBand="1"/>
            </w:tblPr>
            <w:tblGrid>
              <w:gridCol w:w="7398"/>
            </w:tblGrid>
            <w:tr w:rsidR="0051480C" w14:paraId="03652B14" w14:textId="77777777" w:rsidTr="00772AA3">
              <w:tc>
                <w:tcPr>
                  <w:tcW w:w="7398" w:type="dxa"/>
                </w:tcPr>
                <w:p w14:paraId="42A6B520" w14:textId="77777777" w:rsidR="0051480C" w:rsidRPr="0051480C" w:rsidRDefault="0051480C" w:rsidP="0083554B">
                  <w:pPr>
                    <w:pStyle w:val="InstructionsText"/>
                    <w:rPr>
                      <w:rStyle w:val="InstructionsTabelleberschrift"/>
                      <w:rFonts w:ascii="Times New Roman" w:hAnsi="Times New Roman"/>
                      <w:bCs w:val="0"/>
                      <w:sz w:val="24"/>
                      <w:u w:val="none"/>
                    </w:rPr>
                  </w:pPr>
                  <w:r w:rsidRPr="0051480C">
                    <w:rPr>
                      <w:rStyle w:val="InstructionsTabelleberschrift"/>
                      <w:rFonts w:ascii="Times New Roman" w:hAnsi="Times New Roman"/>
                      <w:bCs w:val="0"/>
                      <w:sz w:val="24"/>
                      <w:u w:val="none"/>
                    </w:rPr>
                    <w:t>Explanatory text for consultation purposes</w:t>
                  </w:r>
                </w:p>
                <w:p w14:paraId="107F6C29" w14:textId="7E083DC5" w:rsidR="0051480C" w:rsidRDefault="0051480C" w:rsidP="0083554B">
                  <w:pPr>
                    <w:pStyle w:val="InstructionsText"/>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Please see note on the TREA (row 0102)</w:t>
                  </w:r>
                </w:p>
              </w:tc>
            </w:tr>
          </w:tbl>
          <w:p w14:paraId="48429754" w14:textId="7CBC08C6" w:rsidR="0051480C" w:rsidRPr="004912BF" w:rsidRDefault="0051480C" w:rsidP="0083554B">
            <w:pPr>
              <w:pStyle w:val="InstructionsText"/>
              <w:rPr>
                <w:ins w:id="327" w:author="Author"/>
                <w:rStyle w:val="InstructionsTabelleberschrift"/>
                <w:rFonts w:ascii="Times New Roman" w:hAnsi="Times New Roman"/>
                <w:b w:val="0"/>
                <w:sz w:val="24"/>
                <w:highlight w:val="yellow"/>
                <w:u w:val="none"/>
              </w:rPr>
            </w:pPr>
          </w:p>
        </w:tc>
      </w:tr>
      <w:tr w:rsidR="005F18D0" w:rsidRPr="001562B3" w14:paraId="4F1A3591" w14:textId="77777777" w:rsidTr="003D419A">
        <w:tc>
          <w:tcPr>
            <w:tcW w:w="1130" w:type="dxa"/>
          </w:tcPr>
          <w:p w14:paraId="785AFE92" w14:textId="65944DC6" w:rsidR="005F18D0" w:rsidRPr="001562B3" w:rsidRDefault="005F18D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0200 – 02</w:t>
            </w:r>
            <w:del w:id="328" w:author="Author">
              <w:r w:rsidRPr="001562B3" w:rsidDel="00044D06">
                <w:rPr>
                  <w:rStyle w:val="FormatvorlageInstructionsTabelleText"/>
                  <w:rFonts w:ascii="Times New Roman" w:hAnsi="Times New Roman"/>
                  <w:sz w:val="24"/>
                </w:rPr>
                <w:delText>70</w:delText>
              </w:r>
            </w:del>
            <w:ins w:id="329" w:author="Author">
              <w:r w:rsidR="00044D06">
                <w:rPr>
                  <w:rStyle w:val="FormatvorlageInstructionsTabelleText"/>
                  <w:rFonts w:ascii="Times New Roman" w:hAnsi="Times New Roman"/>
                  <w:sz w:val="24"/>
                </w:rPr>
                <w:t>95</w:t>
              </w:r>
            </w:ins>
          </w:p>
        </w:tc>
        <w:tc>
          <w:tcPr>
            <w:tcW w:w="7624" w:type="dxa"/>
          </w:tcPr>
          <w:p w14:paraId="55E50C6B" w14:textId="10895EF1" w:rsidR="005F18D0" w:rsidRPr="001562B3" w:rsidRDefault="005F18D0"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Eligible own funds and eligible liabilities</w:t>
            </w:r>
          </w:p>
        </w:tc>
      </w:tr>
      <w:tr w:rsidR="005F18D0" w:rsidRPr="001562B3" w14:paraId="34A1EF6D" w14:textId="77777777" w:rsidTr="003D419A">
        <w:tc>
          <w:tcPr>
            <w:tcW w:w="1130" w:type="dxa"/>
          </w:tcPr>
          <w:p w14:paraId="5ACE189C" w14:textId="3066F1ED" w:rsidR="005F18D0" w:rsidRPr="001562B3" w:rsidRDefault="005F18D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Eligible own funds and eligible liabilities</w:t>
            </w:r>
          </w:p>
          <w:p w14:paraId="534DA971" w14:textId="4929E71C" w:rsidR="003E7AB6" w:rsidRPr="001562B3" w:rsidRDefault="003E7AB6"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Internal MREL</w:t>
            </w:r>
          </w:p>
          <w:p w14:paraId="3311F538" w14:textId="1ADC539E" w:rsidR="003E7AB6" w:rsidRPr="001562B3" w:rsidRDefault="005F18D0" w:rsidP="0083554B">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Sum of eligible own funds, eligible liabilities and guarantees permitted to count towards internal MREL</w:t>
            </w:r>
            <w:r w:rsidR="00236B09" w:rsidRPr="001562B3">
              <w:rPr>
                <w:rStyle w:val="FormatvorlageInstructionsTabelleText"/>
                <w:rFonts w:ascii="Times New Roman" w:hAnsi="Times New Roman"/>
                <w:sz w:val="24"/>
              </w:rPr>
              <w:t xml:space="preserve"> in accordance with </w:t>
            </w:r>
            <w:r w:rsidR="007056F7" w:rsidRPr="001562B3">
              <w:rPr>
                <w:rStyle w:val="InstructionsTabelleberschrift"/>
                <w:rFonts w:ascii="Times New Roman" w:hAnsi="Times New Roman"/>
                <w:b w:val="0"/>
                <w:sz w:val="24"/>
                <w:u w:val="none"/>
              </w:rPr>
              <w:t>Article 45</w:t>
            </w:r>
            <w:proofErr w:type="gramStart"/>
            <w:r w:rsidR="007056F7" w:rsidRPr="001562B3">
              <w:rPr>
                <w:rStyle w:val="InstructionsTabelleberschrift"/>
                <w:rFonts w:ascii="Times New Roman" w:hAnsi="Times New Roman"/>
                <w:b w:val="0"/>
                <w:sz w:val="24"/>
                <w:u w:val="none"/>
              </w:rPr>
              <w:t>f(</w:t>
            </w:r>
            <w:proofErr w:type="gramEnd"/>
            <w:r w:rsidR="007056F7" w:rsidRPr="001562B3">
              <w:rPr>
                <w:rStyle w:val="InstructionsTabelleberschrift"/>
                <w:rFonts w:ascii="Times New Roman" w:hAnsi="Times New Roman"/>
                <w:b w:val="0"/>
                <w:sz w:val="24"/>
                <w:u w:val="none"/>
              </w:rPr>
              <w:t xml:space="preserve">2) </w:t>
            </w:r>
            <w:r w:rsidR="00B33C46" w:rsidRPr="001562B3">
              <w:rPr>
                <w:rStyle w:val="InstructionsTabelleberschrift"/>
                <w:rFonts w:ascii="Times New Roman" w:hAnsi="Times New Roman"/>
                <w:b w:val="0"/>
                <w:sz w:val="24"/>
                <w:u w:val="none"/>
              </w:rPr>
              <w:t xml:space="preserve">of </w:t>
            </w:r>
            <w:r w:rsidR="00B33C46" w:rsidRPr="001562B3">
              <w:t>Directive 2014/59/EU</w:t>
            </w:r>
            <w:r w:rsidR="00184B3F" w:rsidRPr="001562B3">
              <w:rPr>
                <w:rStyle w:val="InstructionsTabelleberschrift"/>
                <w:rFonts w:ascii="Times New Roman" w:hAnsi="Times New Roman"/>
                <w:b w:val="0"/>
                <w:sz w:val="24"/>
                <w:u w:val="none"/>
              </w:rPr>
              <w:t>, considering also, where applicable</w:t>
            </w:r>
            <w:del w:id="330" w:author="Author">
              <w:r w:rsidR="00184B3F" w:rsidRPr="001562B3" w:rsidDel="0066595C">
                <w:rPr>
                  <w:rStyle w:val="InstructionsTabelleberschrift"/>
                  <w:rFonts w:ascii="Times New Roman" w:hAnsi="Times New Roman"/>
                  <w:b w:val="0"/>
                  <w:sz w:val="24"/>
                  <w:u w:val="none"/>
                </w:rPr>
                <w:delText>, the fourth subparagraph of</w:delText>
              </w:r>
            </w:del>
            <w:r w:rsidR="00184B3F" w:rsidRPr="001562B3">
              <w:rPr>
                <w:rStyle w:val="InstructionsTabelleberschrift"/>
                <w:rFonts w:ascii="Times New Roman" w:hAnsi="Times New Roman"/>
                <w:b w:val="0"/>
                <w:sz w:val="24"/>
                <w:u w:val="none"/>
              </w:rPr>
              <w:t xml:space="preserve"> Article 89(2)</w:t>
            </w:r>
            <w:ins w:id="331" w:author="Author">
              <w:r w:rsidR="0066595C">
                <w:rPr>
                  <w:rStyle w:val="InstructionsTabelleberschrift"/>
                  <w:rFonts w:ascii="Times New Roman" w:hAnsi="Times New Roman"/>
                  <w:b w:val="0"/>
                  <w:sz w:val="24"/>
                  <w:u w:val="none"/>
                </w:rPr>
                <w:t>, fourth subparagraph,</w:t>
              </w:r>
            </w:ins>
            <w:r w:rsidR="00184B3F" w:rsidRPr="001562B3">
              <w:rPr>
                <w:rStyle w:val="InstructionsTabelleberschrift"/>
                <w:rFonts w:ascii="Times New Roman" w:hAnsi="Times New Roman"/>
                <w:b w:val="0"/>
                <w:sz w:val="24"/>
                <w:u w:val="none"/>
              </w:rPr>
              <w:t xml:space="preserve"> </w:t>
            </w:r>
            <w:r w:rsidR="00B33C46" w:rsidRPr="001562B3">
              <w:rPr>
                <w:rStyle w:val="InstructionsTabelleberschrift"/>
                <w:rFonts w:ascii="Times New Roman" w:hAnsi="Times New Roman"/>
                <w:b w:val="0"/>
                <w:sz w:val="24"/>
                <w:u w:val="none"/>
              </w:rPr>
              <w:t>of that Directive</w:t>
            </w:r>
            <w:r w:rsidR="00184B3F" w:rsidRPr="001562B3">
              <w:rPr>
                <w:rStyle w:val="InstructionsTabelleberschrift"/>
                <w:rFonts w:ascii="Times New Roman" w:hAnsi="Times New Roman"/>
                <w:b w:val="0"/>
                <w:sz w:val="24"/>
                <w:u w:val="none"/>
              </w:rPr>
              <w:t>.</w:t>
            </w:r>
          </w:p>
          <w:p w14:paraId="1E457A5C" w14:textId="5EED9E7F" w:rsidR="00184B3F" w:rsidRPr="001562B3" w:rsidRDefault="00184B3F"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B33C46" w:rsidRPr="001562B3">
              <w:rPr>
                <w:rStyle w:val="InstructionsTabelleberschrift"/>
                <w:rFonts w:ascii="Times New Roman" w:hAnsi="Times New Roman"/>
                <w:b w:val="0"/>
                <w:sz w:val="24"/>
                <w:u w:val="none"/>
              </w:rPr>
              <w:t xml:space="preserve">of </w:t>
            </w:r>
            <w:r w:rsidR="00B33C46" w:rsidRPr="001562B3">
              <w:t>Directive 2014/59/EU</w:t>
            </w:r>
            <w:r w:rsidRPr="001562B3">
              <w:rPr>
                <w:rStyle w:val="InstructionsTabelleberschrift"/>
                <w:rFonts w:ascii="Times New Roman" w:hAnsi="Times New Roman"/>
                <w:b w:val="0"/>
                <w:sz w:val="24"/>
                <w:u w:val="none"/>
              </w:rPr>
              <w:t>.</w:t>
            </w:r>
          </w:p>
          <w:p w14:paraId="186388A3" w14:textId="08ADF020" w:rsidR="009237BC" w:rsidRPr="001562B3" w:rsidRDefault="009237BC" w:rsidP="0083554B">
            <w:pPr>
              <w:pStyle w:val="InstructionsText"/>
              <w:rPr>
                <w:rStyle w:val="InstructionsTabelleberschrift"/>
                <w:rFonts w:ascii="Times New Roman" w:hAnsi="Times New Roman"/>
                <w:b w:val="0"/>
                <w:sz w:val="24"/>
                <w:u w:val="none"/>
              </w:rPr>
            </w:pPr>
            <w:r w:rsidRPr="00BA24B5">
              <w:rPr>
                <w:rStyle w:val="InstructionsTabelleberschrift"/>
                <w:rFonts w:ascii="Times New Roman" w:hAnsi="Times New Roman"/>
                <w:b w:val="0"/>
                <w:sz w:val="24"/>
                <w:highlight w:val="yellow"/>
                <w:u w:val="none"/>
              </w:rPr>
              <w:t xml:space="preserve">The amount reported in this row shall be </w:t>
            </w:r>
            <w:r w:rsidR="00314991" w:rsidRPr="00BA24B5">
              <w:rPr>
                <w:rStyle w:val="InstructionsTabelleberschrift"/>
                <w:rFonts w:ascii="Times New Roman" w:hAnsi="Times New Roman"/>
                <w:b w:val="0"/>
                <w:sz w:val="24"/>
                <w:highlight w:val="yellow"/>
                <w:u w:val="none"/>
              </w:rPr>
              <w:t xml:space="preserve">the amount after </w:t>
            </w:r>
            <w:ins w:id="332" w:author="Author">
              <w:r w:rsidR="003C1FE5">
                <w:rPr>
                  <w:rStyle w:val="InstructionsTabelleberschrift"/>
                  <w:rFonts w:ascii="Times New Roman" w:hAnsi="Times New Roman"/>
                  <w:b w:val="0"/>
                  <w:sz w:val="24"/>
                  <w:highlight w:val="yellow"/>
                  <w:u w:val="none"/>
                </w:rPr>
                <w:t xml:space="preserve">making </w:t>
              </w:r>
            </w:ins>
            <w:r w:rsidRPr="00BA24B5">
              <w:rPr>
                <w:rStyle w:val="InstructionsTabelleberschrift"/>
                <w:rFonts w:ascii="Times New Roman" w:hAnsi="Times New Roman"/>
                <w:b w:val="0"/>
                <w:sz w:val="24"/>
                <w:highlight w:val="yellow"/>
                <w:u w:val="none"/>
              </w:rPr>
              <w:t xml:space="preserve">the deductions </w:t>
            </w:r>
            <w:del w:id="333" w:author="Author">
              <w:r w:rsidRPr="00BA24B5" w:rsidDel="00181B53">
                <w:rPr>
                  <w:rStyle w:val="InstructionsTabelleberschrift"/>
                  <w:rFonts w:ascii="Times New Roman" w:hAnsi="Times New Roman"/>
                  <w:b w:val="0"/>
                  <w:sz w:val="24"/>
                  <w:highlight w:val="yellow"/>
                  <w:u w:val="none"/>
                </w:rPr>
                <w:delText xml:space="preserve">or equivalent </w:delText>
              </w:r>
              <w:r w:rsidRPr="00BA24B5" w:rsidDel="0066595C">
                <w:rPr>
                  <w:rStyle w:val="InstructionsTabelleberschrift"/>
                  <w:rFonts w:ascii="Times New Roman" w:hAnsi="Times New Roman"/>
                  <w:b w:val="0"/>
                  <w:sz w:val="24"/>
                  <w:highlight w:val="yellow"/>
                  <w:u w:val="none"/>
                </w:rPr>
                <w:delText xml:space="preserve">required </w:delText>
              </w:r>
              <w:r w:rsidR="00CA04FD" w:rsidRPr="00BA24B5" w:rsidDel="0066595C">
                <w:rPr>
                  <w:rStyle w:val="InstructionsTabelleberschrift"/>
                  <w:rFonts w:ascii="Times New Roman" w:hAnsi="Times New Roman"/>
                  <w:b w:val="0"/>
                  <w:sz w:val="24"/>
                  <w:highlight w:val="yellow"/>
                  <w:u w:val="none"/>
                </w:rPr>
                <w:delText>in accordance with</w:delText>
              </w:r>
              <w:r w:rsidRPr="00BA24B5" w:rsidDel="0066595C">
                <w:rPr>
                  <w:rStyle w:val="InstructionsTabelleberschrift"/>
                  <w:rFonts w:ascii="Times New Roman" w:hAnsi="Times New Roman"/>
                  <w:b w:val="0"/>
                  <w:sz w:val="24"/>
                  <w:highlight w:val="yellow"/>
                  <w:u w:val="none"/>
                </w:rPr>
                <w:delText xml:space="preserve"> the method set out in the </w:delText>
              </w:r>
              <w:r w:rsidRPr="003C1FE5" w:rsidDel="0066595C">
                <w:rPr>
                  <w:rStyle w:val="InstructionsTabelleberschrift"/>
                  <w:rFonts w:ascii="Times New Roman" w:hAnsi="Times New Roman"/>
                  <w:b w:val="0"/>
                  <w:sz w:val="24"/>
                  <w:highlight w:val="yellow"/>
                  <w:u w:val="none"/>
                </w:rPr>
                <w:delText xml:space="preserve">Delegated Regulation referred to in Article 45f(6) </w:delText>
              </w:r>
              <w:r w:rsidR="00B33C46" w:rsidRPr="003C1FE5" w:rsidDel="0066595C">
                <w:rPr>
                  <w:rStyle w:val="InstructionsTabelleberschrift"/>
                  <w:rFonts w:ascii="Times New Roman" w:hAnsi="Times New Roman"/>
                  <w:b w:val="0"/>
                  <w:sz w:val="24"/>
                  <w:highlight w:val="yellow"/>
                  <w:u w:val="none"/>
                </w:rPr>
                <w:delText xml:space="preserve">of </w:delText>
              </w:r>
              <w:r w:rsidR="00B33C46" w:rsidRPr="003C1FE5" w:rsidDel="0066595C">
                <w:rPr>
                  <w:highlight w:val="yellow"/>
                </w:rPr>
                <w:delText>Directive 2014/59/</w:delText>
              </w:r>
            </w:del>
            <w:ins w:id="334" w:author="Author">
              <w:r w:rsidR="003C1FE5" w:rsidRPr="003C1FE5" w:rsidDel="0066595C">
                <w:rPr>
                  <w:highlight w:val="yellow"/>
                </w:rPr>
                <w:t xml:space="preserve"> </w:t>
              </w:r>
            </w:ins>
            <w:del w:id="335" w:author="Author">
              <w:r w:rsidR="00B33C46" w:rsidRPr="003C1FE5" w:rsidDel="0066595C">
                <w:rPr>
                  <w:highlight w:val="yellow"/>
                </w:rPr>
                <w:delText>EU</w:delText>
              </w:r>
            </w:del>
            <w:ins w:id="336" w:author="Author">
              <w:r w:rsidR="0066595C" w:rsidRPr="003C1FE5">
                <w:rPr>
                  <w:rStyle w:val="InstructionsTabelleberschrift"/>
                  <w:rFonts w:ascii="Times New Roman" w:hAnsi="Times New Roman"/>
                  <w:b w:val="0"/>
                  <w:sz w:val="24"/>
                  <w:highlight w:val="yellow"/>
                  <w:u w:val="none"/>
                </w:rPr>
                <w:t xml:space="preserve"> </w:t>
              </w:r>
              <w:r w:rsidR="003C1FE5" w:rsidRPr="00672C9C">
                <w:rPr>
                  <w:rStyle w:val="InstructionsTabelleberschrift"/>
                  <w:rFonts w:ascii="Times New Roman" w:hAnsi="Times New Roman"/>
                  <w:b w:val="0"/>
                  <w:sz w:val="24"/>
                  <w:highlight w:val="yellow"/>
                  <w:u w:val="none"/>
                </w:rPr>
                <w:t>in accordance with Article 72e(5) of Regulation (EU) No 575/2013</w:t>
              </w:r>
            </w:ins>
            <w:r w:rsidRPr="003C1FE5">
              <w:rPr>
                <w:rStyle w:val="InstructionsTabelleberschrift"/>
                <w:rFonts w:ascii="Times New Roman" w:hAnsi="Times New Roman"/>
                <w:b w:val="0"/>
                <w:sz w:val="24"/>
                <w:highlight w:val="yellow"/>
                <w:u w:val="none"/>
              </w:rPr>
              <w:t>.</w:t>
            </w:r>
          </w:p>
          <w:p w14:paraId="6BB8F2AA" w14:textId="196F3E1F" w:rsidR="003E7AB6" w:rsidRPr="001562B3" w:rsidRDefault="003E7AB6" w:rsidP="0083554B">
            <w:pPr>
              <w:pStyle w:val="InstructionsText"/>
              <w:rPr>
                <w:rStyle w:val="InstructionsTabelleberschrift"/>
                <w:rFonts w:ascii="Times New Roman" w:hAnsi="Times New Roman"/>
                <w:b w:val="0"/>
                <w:i/>
                <w:sz w:val="24"/>
                <w:u w:val="none"/>
              </w:rPr>
            </w:pPr>
            <w:r w:rsidRPr="001562B3">
              <w:rPr>
                <w:rStyle w:val="InstructionsTabelleberschrift"/>
                <w:rFonts w:ascii="Times New Roman" w:hAnsi="Times New Roman"/>
                <w:b w:val="0"/>
                <w:i/>
                <w:sz w:val="24"/>
                <w:u w:val="none"/>
              </w:rPr>
              <w:t>Internal TLAC</w:t>
            </w:r>
          </w:p>
          <w:p w14:paraId="2F92FA88" w14:textId="59119286" w:rsidR="007056F7" w:rsidRPr="001562B3" w:rsidRDefault="003E7AB6" w:rsidP="0083554B">
            <w:pPr>
              <w:pStyle w:val="InstructionsText"/>
              <w:rPr>
                <w:rStyle w:val="InstructionsTabelleberschrift"/>
                <w:rFonts w:ascii="Times New Roman" w:hAnsi="Times New Roman"/>
                <w:b w:val="0"/>
                <w:sz w:val="24"/>
              </w:rPr>
            </w:pPr>
            <w:r w:rsidRPr="00BA24B5">
              <w:rPr>
                <w:rStyle w:val="FormatvorlageInstructionsTabelleText"/>
                <w:rFonts w:ascii="Times New Roman" w:hAnsi="Times New Roman"/>
                <w:sz w:val="24"/>
                <w:highlight w:val="yellow"/>
              </w:rPr>
              <w:t xml:space="preserve">Eligible own funds and eligible liabilities permitted to count </w:t>
            </w:r>
            <w:r w:rsidR="00236B09" w:rsidRPr="00BA24B5">
              <w:rPr>
                <w:rStyle w:val="InstructionsTabelleberschrift"/>
                <w:rFonts w:ascii="Times New Roman" w:hAnsi="Times New Roman"/>
                <w:b w:val="0"/>
                <w:sz w:val="24"/>
                <w:highlight w:val="yellow"/>
                <w:u w:val="none"/>
              </w:rPr>
              <w:t>towards i</w:t>
            </w:r>
            <w:r w:rsidR="007056F7" w:rsidRPr="00BA24B5">
              <w:rPr>
                <w:rStyle w:val="InstructionsTabelleberschrift"/>
                <w:rFonts w:ascii="Times New Roman" w:hAnsi="Times New Roman"/>
                <w:b w:val="0"/>
                <w:sz w:val="24"/>
                <w:highlight w:val="yellow"/>
                <w:u w:val="none"/>
              </w:rPr>
              <w:t>nternal TLAC</w:t>
            </w:r>
            <w:r w:rsidR="00236B09" w:rsidRPr="00BA24B5">
              <w:rPr>
                <w:rStyle w:val="InstructionsTabelleberschrift"/>
                <w:rFonts w:ascii="Times New Roman" w:hAnsi="Times New Roman"/>
                <w:b w:val="0"/>
                <w:sz w:val="24"/>
                <w:highlight w:val="yellow"/>
                <w:u w:val="none"/>
              </w:rPr>
              <w:t xml:space="preserve"> in accordance with</w:t>
            </w:r>
            <w:r w:rsidR="007056F7" w:rsidRPr="00BA24B5">
              <w:rPr>
                <w:rStyle w:val="InstructionsTabelleberschrift"/>
                <w:rFonts w:ascii="Times New Roman" w:hAnsi="Times New Roman"/>
                <w:b w:val="0"/>
                <w:sz w:val="24"/>
                <w:highlight w:val="yellow"/>
                <w:u w:val="none"/>
              </w:rPr>
              <w:t xml:space="preserve"> Article 92</w:t>
            </w:r>
            <w:proofErr w:type="gramStart"/>
            <w:r w:rsidR="007056F7" w:rsidRPr="00BA24B5">
              <w:rPr>
                <w:rStyle w:val="InstructionsTabelleberschrift"/>
                <w:rFonts w:ascii="Times New Roman" w:hAnsi="Times New Roman"/>
                <w:b w:val="0"/>
                <w:sz w:val="24"/>
                <w:highlight w:val="yellow"/>
                <w:u w:val="none"/>
              </w:rPr>
              <w:t>b(</w:t>
            </w:r>
            <w:proofErr w:type="gramEnd"/>
            <w:r w:rsidR="007056F7" w:rsidRPr="00BA24B5">
              <w:rPr>
                <w:rStyle w:val="InstructionsTabelleberschrift"/>
                <w:rFonts w:ascii="Times New Roman" w:hAnsi="Times New Roman"/>
                <w:b w:val="0"/>
                <w:sz w:val="24"/>
                <w:highlight w:val="yellow"/>
                <w:u w:val="none"/>
              </w:rPr>
              <w:t xml:space="preserve">2) and </w:t>
            </w:r>
            <w:r w:rsidR="00A82A25" w:rsidRPr="00BA24B5">
              <w:rPr>
                <w:rStyle w:val="InstructionsTabelleberschrift"/>
                <w:rFonts w:ascii="Times New Roman" w:hAnsi="Times New Roman"/>
                <w:b w:val="0"/>
                <w:sz w:val="24"/>
                <w:highlight w:val="yellow"/>
                <w:u w:val="none"/>
              </w:rPr>
              <w:t>(</w:t>
            </w:r>
            <w:r w:rsidR="007056F7" w:rsidRPr="00BA24B5">
              <w:rPr>
                <w:rStyle w:val="InstructionsTabelleberschrift"/>
                <w:rFonts w:ascii="Times New Roman" w:hAnsi="Times New Roman"/>
                <w:b w:val="0"/>
                <w:sz w:val="24"/>
                <w:highlight w:val="yellow"/>
                <w:u w:val="none"/>
              </w:rPr>
              <w:t>3</w:t>
            </w:r>
            <w:r w:rsidR="00A82A25" w:rsidRPr="00BA24B5">
              <w:rPr>
                <w:rStyle w:val="InstructionsTabelleberschrift"/>
                <w:rFonts w:ascii="Times New Roman" w:hAnsi="Times New Roman"/>
                <w:b w:val="0"/>
                <w:sz w:val="24"/>
                <w:highlight w:val="yellow"/>
                <w:u w:val="none"/>
              </w:rPr>
              <w:t>)</w:t>
            </w:r>
            <w:r w:rsidR="007056F7" w:rsidRPr="00BA24B5">
              <w:rPr>
                <w:rStyle w:val="InstructionsTabelleberschrift"/>
                <w:rFonts w:ascii="Times New Roman" w:hAnsi="Times New Roman"/>
                <w:b w:val="0"/>
                <w:sz w:val="24"/>
                <w:highlight w:val="yellow"/>
                <w:u w:val="none"/>
              </w:rPr>
              <w:t xml:space="preserve"> </w:t>
            </w:r>
            <w:r w:rsidR="00B11263" w:rsidRPr="00BA24B5">
              <w:rPr>
                <w:rStyle w:val="InstructionsTabelleberschrift"/>
                <w:rFonts w:ascii="Times New Roman" w:hAnsi="Times New Roman"/>
                <w:b w:val="0"/>
                <w:sz w:val="24"/>
                <w:highlight w:val="yellow"/>
                <w:u w:val="none"/>
              </w:rPr>
              <w:t xml:space="preserve">of </w:t>
            </w:r>
            <w:r w:rsidR="00C47ED5" w:rsidRPr="00BA24B5">
              <w:rPr>
                <w:rStyle w:val="InstructionsTabelleberschrift"/>
                <w:rFonts w:ascii="Times New Roman" w:hAnsi="Times New Roman"/>
                <w:b w:val="0"/>
                <w:sz w:val="24"/>
                <w:highlight w:val="yellow"/>
                <w:u w:val="none"/>
              </w:rPr>
              <w:t>Regulation (EU) No 575/2013</w:t>
            </w:r>
            <w:ins w:id="337" w:author="Author">
              <w:r w:rsidR="00181B53" w:rsidRPr="003C1FE5">
                <w:rPr>
                  <w:rStyle w:val="InstructionsTabelleberschrift"/>
                  <w:rFonts w:ascii="Times New Roman" w:hAnsi="Times New Roman"/>
                  <w:b w:val="0"/>
                  <w:sz w:val="24"/>
                  <w:highlight w:val="yellow"/>
                  <w:u w:val="none"/>
                </w:rPr>
                <w:t>. The amount reported in this row shall be the amount</w:t>
              </w:r>
              <w:r w:rsidR="0066595C" w:rsidRPr="003C1FE5">
                <w:rPr>
                  <w:rStyle w:val="InstructionsTabelleberschrift"/>
                  <w:rFonts w:ascii="Times New Roman" w:hAnsi="Times New Roman"/>
                  <w:b w:val="0"/>
                  <w:sz w:val="24"/>
                  <w:highlight w:val="yellow"/>
                  <w:u w:val="none"/>
                </w:rPr>
                <w:t xml:space="preserve"> after </w:t>
              </w:r>
              <w:r w:rsidR="003C1FE5" w:rsidRPr="003C1FE5">
                <w:rPr>
                  <w:rStyle w:val="InstructionsTabelleberschrift"/>
                  <w:rFonts w:ascii="Times New Roman" w:hAnsi="Times New Roman"/>
                  <w:b w:val="0"/>
                  <w:sz w:val="24"/>
                  <w:highlight w:val="yellow"/>
                  <w:u w:val="none"/>
                </w:rPr>
                <w:t xml:space="preserve">making </w:t>
              </w:r>
              <w:r w:rsidR="0066595C" w:rsidRPr="003C1FE5">
                <w:rPr>
                  <w:rStyle w:val="InstructionsTabelleberschrift"/>
                  <w:rFonts w:ascii="Times New Roman" w:hAnsi="Times New Roman"/>
                  <w:b w:val="0"/>
                  <w:sz w:val="24"/>
                  <w:highlight w:val="yellow"/>
                  <w:u w:val="none"/>
                </w:rPr>
                <w:t xml:space="preserve">the deductions </w:t>
              </w:r>
              <w:r w:rsidR="003C1FE5" w:rsidRPr="00672C9C">
                <w:rPr>
                  <w:rStyle w:val="InstructionsTabelleberschrift"/>
                  <w:rFonts w:ascii="Times New Roman" w:hAnsi="Times New Roman"/>
                  <w:b w:val="0"/>
                  <w:sz w:val="24"/>
                  <w:highlight w:val="yellow"/>
                  <w:u w:val="none"/>
                </w:rPr>
                <w:t>in accordance with Article 72</w:t>
              </w:r>
              <w:proofErr w:type="gramStart"/>
              <w:r w:rsidR="003C1FE5" w:rsidRPr="00672C9C">
                <w:rPr>
                  <w:rStyle w:val="InstructionsTabelleberschrift"/>
                  <w:rFonts w:ascii="Times New Roman" w:hAnsi="Times New Roman"/>
                  <w:b w:val="0"/>
                  <w:sz w:val="24"/>
                  <w:highlight w:val="yellow"/>
                  <w:u w:val="none"/>
                </w:rPr>
                <w:t>e(</w:t>
              </w:r>
              <w:proofErr w:type="gramEnd"/>
              <w:r w:rsidR="003C1FE5" w:rsidRPr="00672C9C">
                <w:rPr>
                  <w:rStyle w:val="InstructionsTabelleberschrift"/>
                  <w:rFonts w:ascii="Times New Roman" w:hAnsi="Times New Roman"/>
                  <w:b w:val="0"/>
                  <w:sz w:val="24"/>
                  <w:highlight w:val="yellow"/>
                  <w:u w:val="none"/>
                </w:rPr>
                <w:t>5) of Regulation (EU) No 575/2013</w:t>
              </w:r>
              <w:r w:rsidR="0066595C" w:rsidRPr="003C1FE5">
                <w:rPr>
                  <w:rStyle w:val="InstructionsTabelleberschrift"/>
                  <w:rFonts w:ascii="Times New Roman" w:hAnsi="Times New Roman"/>
                  <w:b w:val="0"/>
                  <w:sz w:val="24"/>
                  <w:highlight w:val="yellow"/>
                  <w:u w:val="none"/>
                </w:rPr>
                <w:t>.</w:t>
              </w:r>
            </w:ins>
            <w:del w:id="338" w:author="Author">
              <w:r w:rsidR="00B11263" w:rsidRPr="00056906" w:rsidDel="0066595C">
                <w:rPr>
                  <w:rStyle w:val="InstructionsTabelleberschrift"/>
                  <w:rFonts w:ascii="Times New Roman" w:hAnsi="Times New Roman"/>
                  <w:b w:val="0"/>
                  <w:sz w:val="24"/>
                  <w:highlight w:val="yellow"/>
                  <w:u w:val="none"/>
                  <w:rPrChange w:id="339" w:author="Author">
                    <w:rPr>
                      <w:rStyle w:val="InstructionsTabelleberschrift"/>
                      <w:rFonts w:ascii="Times New Roman" w:hAnsi="Times New Roman"/>
                      <w:b w:val="0"/>
                      <w:sz w:val="24"/>
                      <w:u w:val="none"/>
                    </w:rPr>
                  </w:rPrChange>
                </w:rPr>
                <w:delText>.</w:delText>
              </w:r>
            </w:del>
          </w:p>
        </w:tc>
      </w:tr>
      <w:tr w:rsidR="005F18D0" w:rsidRPr="001562B3" w14:paraId="52695ECE" w14:textId="77777777" w:rsidTr="003D419A">
        <w:tc>
          <w:tcPr>
            <w:tcW w:w="1130" w:type="dxa"/>
          </w:tcPr>
          <w:p w14:paraId="00EDFF0E" w14:textId="0467C223" w:rsidR="005F18D0" w:rsidRPr="001562B3" w:rsidRDefault="005F18D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own funds</w:t>
            </w:r>
          </w:p>
          <w:p w14:paraId="5A61F12E" w14:textId="3EC25C34" w:rsidR="005F18D0" w:rsidRPr="001562B3" w:rsidRDefault="005F18D0"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Sum of CET1 capital, eligible Additional Tier 1 </w:t>
            </w:r>
            <w:r w:rsidR="00DD4DA2" w:rsidRPr="001562B3">
              <w:rPr>
                <w:rStyle w:val="FormatvorlageInstructionsTabelleText"/>
                <w:rFonts w:ascii="Times New Roman" w:hAnsi="Times New Roman"/>
                <w:sz w:val="24"/>
              </w:rPr>
              <w:t>capital</w:t>
            </w:r>
            <w:r w:rsidRPr="001562B3">
              <w:rPr>
                <w:rStyle w:val="FormatvorlageInstructionsTabelleText"/>
                <w:rFonts w:ascii="Times New Roman" w:hAnsi="Times New Roman"/>
                <w:sz w:val="24"/>
              </w:rPr>
              <w:t xml:space="preserve"> and eligible Tier 2 </w:t>
            </w:r>
            <w:r w:rsidR="00DD4DA2" w:rsidRPr="001562B3">
              <w:rPr>
                <w:rStyle w:val="FormatvorlageInstructionsTabelleText"/>
                <w:rFonts w:ascii="Times New Roman" w:hAnsi="Times New Roman"/>
                <w:sz w:val="24"/>
              </w:rPr>
              <w:t>capital</w:t>
            </w:r>
          </w:p>
          <w:p w14:paraId="367CC087" w14:textId="4F77DFA4" w:rsidR="00E661B2" w:rsidRDefault="00DD50DC" w:rsidP="0083554B">
            <w:pPr>
              <w:pStyle w:val="InstructionsText"/>
              <w:rPr>
                <w:ins w:id="340"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In case of internal MREL</w:t>
            </w:r>
            <w:r w:rsidR="00184B3F" w:rsidRPr="001562B3">
              <w:rPr>
                <w:rStyle w:val="FormatvorlageInstructionsTabelleText"/>
                <w:rFonts w:ascii="Times New Roman" w:hAnsi="Times New Roman"/>
                <w:sz w:val="24"/>
              </w:rPr>
              <w:t xml:space="preserve">, instruments referred to in </w:t>
            </w:r>
            <w:del w:id="341" w:author="Author">
              <w:r w:rsidR="00184B3F" w:rsidRPr="001562B3" w:rsidDel="00E661B2">
                <w:rPr>
                  <w:rStyle w:val="FormatvorlageInstructionsTabelleText"/>
                  <w:rFonts w:ascii="Times New Roman" w:hAnsi="Times New Roman"/>
                  <w:sz w:val="24"/>
                </w:rPr>
                <w:delText xml:space="preserve">the fourth subparagraph of </w:delText>
              </w:r>
            </w:del>
            <w:r w:rsidR="00184B3F" w:rsidRPr="001562B3">
              <w:rPr>
                <w:rStyle w:val="FormatvorlageInstructionsTabelleText"/>
                <w:rFonts w:ascii="Times New Roman" w:hAnsi="Times New Roman"/>
                <w:sz w:val="24"/>
              </w:rPr>
              <w:t>Article 89(2)</w:t>
            </w:r>
            <w:ins w:id="342" w:author="Author">
              <w:r w:rsidR="00E661B2">
                <w:rPr>
                  <w:rStyle w:val="FormatvorlageInstructionsTabelleText"/>
                  <w:rFonts w:ascii="Times New Roman" w:hAnsi="Times New Roman"/>
                  <w:sz w:val="24"/>
                </w:rPr>
                <w:t>, fourth subparagraph,</w:t>
              </w:r>
            </w:ins>
            <w:r w:rsidR="00184B3F" w:rsidRPr="001562B3">
              <w:rPr>
                <w:rStyle w:val="FormatvorlageInstructionsTabelleText"/>
                <w:rFonts w:ascii="Times New Roman" w:hAnsi="Times New Roman"/>
                <w:sz w:val="24"/>
              </w:rPr>
              <w:t xml:space="preserve"> </w:t>
            </w:r>
            <w:r w:rsidR="00B33C46" w:rsidRPr="001562B3">
              <w:rPr>
                <w:rStyle w:val="FormatvorlageInstructionsTabelleText"/>
                <w:rFonts w:ascii="Times New Roman" w:hAnsi="Times New Roman"/>
                <w:sz w:val="24"/>
              </w:rPr>
              <w:t xml:space="preserve">of </w:t>
            </w:r>
            <w:r w:rsidR="00B33C46" w:rsidRPr="001562B3">
              <w:t>Directive 2014/59/EU</w:t>
            </w:r>
            <w:r w:rsidR="00184B3F" w:rsidRPr="001562B3">
              <w:rPr>
                <w:rStyle w:val="FormatvorlageInstructionsTabelleText"/>
                <w:rFonts w:ascii="Times New Roman" w:hAnsi="Times New Roman"/>
                <w:sz w:val="24"/>
              </w:rPr>
              <w:t xml:space="preserve"> shall be included in this row and rows 0230 and 0240</w:t>
            </w:r>
            <w:r w:rsidR="00184B3F" w:rsidRPr="00BA24B5">
              <w:rPr>
                <w:rStyle w:val="FormatvorlageInstructionsTabelleText"/>
                <w:rFonts w:ascii="Times New Roman" w:hAnsi="Times New Roman"/>
                <w:sz w:val="24"/>
                <w:highlight w:val="yellow"/>
              </w:rPr>
              <w:t xml:space="preserve">, </w:t>
            </w:r>
            <w:del w:id="343" w:author="Author">
              <w:r w:rsidR="00184B3F" w:rsidRPr="00BA24B5" w:rsidDel="005A2E2D">
                <w:rPr>
                  <w:rStyle w:val="FormatvorlageInstructionsTabelleText"/>
                  <w:rFonts w:ascii="Times New Roman" w:hAnsi="Times New Roman"/>
                  <w:sz w:val="24"/>
                  <w:highlight w:val="yellow"/>
                </w:rPr>
                <w:delText>where that paragraph applies</w:delText>
              </w:r>
            </w:del>
            <w:ins w:id="344" w:author="Author">
              <w:r w:rsidR="005A2E2D" w:rsidRPr="00BA24B5">
                <w:rPr>
                  <w:rStyle w:val="FormatvorlageInstructionsTabelleText"/>
                  <w:rFonts w:ascii="Times New Roman" w:hAnsi="Times New Roman"/>
                  <w:sz w:val="24"/>
                  <w:highlight w:val="yellow"/>
                </w:rPr>
                <w:t>as applicable</w:t>
              </w:r>
            </w:ins>
            <w:r w:rsidR="00184B3F" w:rsidRPr="00BA24B5">
              <w:rPr>
                <w:rStyle w:val="FormatvorlageInstructionsTabelleText"/>
                <w:rFonts w:ascii="Times New Roman" w:hAnsi="Times New Roman"/>
                <w:sz w:val="24"/>
                <w:highlight w:val="yellow"/>
              </w:rPr>
              <w:t>.</w:t>
            </w:r>
            <w:r w:rsidR="00184B3F" w:rsidRPr="001562B3">
              <w:rPr>
                <w:rStyle w:val="FormatvorlageInstructionsTabelleText"/>
                <w:rFonts w:ascii="Times New Roman" w:hAnsi="Times New Roman"/>
                <w:sz w:val="24"/>
              </w:rPr>
              <w:t xml:space="preserve"> </w:t>
            </w:r>
          </w:p>
          <w:p w14:paraId="455E6C31" w14:textId="273BA6DA" w:rsidR="00184B3F" w:rsidRPr="001562B3" w:rsidRDefault="00DD50DC"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I</w:t>
            </w:r>
            <w:r w:rsidR="00184B3F" w:rsidRPr="001562B3">
              <w:rPr>
                <w:rStyle w:val="FormatvorlageInstructionsTabelleText"/>
                <w:rFonts w:ascii="Times New Roman" w:hAnsi="Times New Roman"/>
                <w:sz w:val="24"/>
              </w:rPr>
              <w:t xml:space="preserve">nstruments governed by the law of a third country shall only be included in this row and rows 0230 and 0240 if </w:t>
            </w:r>
            <w:r w:rsidRPr="001562B3">
              <w:rPr>
                <w:rStyle w:val="FormatvorlageInstructionsTabelleText"/>
                <w:rFonts w:ascii="Times New Roman" w:hAnsi="Times New Roman"/>
                <w:sz w:val="24"/>
              </w:rPr>
              <w:t>they</w:t>
            </w:r>
            <w:r w:rsidR="00184B3F" w:rsidRPr="001562B3">
              <w:rPr>
                <w:rStyle w:val="FormatvorlageInstructionsTabelleText"/>
                <w:rFonts w:ascii="Times New Roman" w:hAnsi="Times New Roman"/>
                <w:sz w:val="24"/>
              </w:rPr>
              <w:t xml:space="preserve"> meet the requirements of Article 55 </w:t>
            </w:r>
            <w:r w:rsidR="00B33C46" w:rsidRPr="001562B3">
              <w:rPr>
                <w:rStyle w:val="FormatvorlageInstructionsTabelleText"/>
                <w:rFonts w:ascii="Times New Roman" w:hAnsi="Times New Roman"/>
                <w:sz w:val="24"/>
              </w:rPr>
              <w:t>of that Directive</w:t>
            </w:r>
            <w:r w:rsidR="00184B3F" w:rsidRPr="001562B3">
              <w:rPr>
                <w:rStyle w:val="FormatvorlageInstructionsTabelleText"/>
                <w:rFonts w:ascii="Times New Roman" w:hAnsi="Times New Roman"/>
                <w:sz w:val="24"/>
              </w:rPr>
              <w:t>.</w:t>
            </w:r>
            <w:r w:rsidR="00184B3F" w:rsidRPr="001562B3">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w:t>
            </w:r>
            <w:r w:rsidR="00BE557E" w:rsidRPr="001562B3">
              <w:rPr>
                <w:rStyle w:val="FormatvorlageInstructionsTabelleText"/>
                <w:rFonts w:ascii="Times New Roman" w:hAnsi="Times New Roman"/>
                <w:sz w:val="24"/>
              </w:rPr>
              <w:t>22</w:t>
            </w:r>
            <w:r w:rsidRPr="001562B3">
              <w:rPr>
                <w:rStyle w:val="FormatvorlageInstructionsTabelleText"/>
                <w:rFonts w:ascii="Times New Roman" w:hAnsi="Times New Roman"/>
                <w:sz w:val="24"/>
              </w:rPr>
              <w:t>0</w:t>
            </w:r>
          </w:p>
        </w:tc>
        <w:tc>
          <w:tcPr>
            <w:tcW w:w="7624" w:type="dxa"/>
          </w:tcPr>
          <w:p w14:paraId="192B9C81" w14:textId="77777777" w:rsidR="005F18D0" w:rsidRPr="001562B3" w:rsidRDefault="005F18D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Common Equity Tier 1 capital (CET1)</w:t>
            </w:r>
          </w:p>
          <w:p w14:paraId="391FC0ED" w14:textId="2504BD1E" w:rsidR="005F18D0" w:rsidRPr="001562B3" w:rsidRDefault="005F18D0"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Article 50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B11263" w:rsidRPr="001562B3">
              <w:rPr>
                <w:rStyle w:val="FormatvorlageInstructionsTabelleText"/>
                <w:rFonts w:ascii="Times New Roman" w:hAnsi="Times New Roman"/>
                <w:sz w:val="24"/>
              </w:rPr>
              <w:t>.</w:t>
            </w:r>
          </w:p>
        </w:tc>
      </w:tr>
      <w:tr w:rsidR="005F18D0" w:rsidRPr="001562B3" w14:paraId="2EFA4CA0" w14:textId="77777777" w:rsidTr="003D419A">
        <w:tc>
          <w:tcPr>
            <w:tcW w:w="1130" w:type="dxa"/>
          </w:tcPr>
          <w:p w14:paraId="35FBDDD1" w14:textId="32E85087" w:rsidR="005F18D0" w:rsidRPr="001562B3" w:rsidRDefault="005F18D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w:t>
            </w:r>
            <w:r w:rsidR="00BE557E" w:rsidRPr="001562B3">
              <w:rPr>
                <w:rStyle w:val="FormatvorlageInstructionsTabelleText"/>
                <w:rFonts w:ascii="Times New Roman" w:hAnsi="Times New Roman"/>
                <w:sz w:val="24"/>
              </w:rPr>
              <w:t>23</w:t>
            </w:r>
            <w:r w:rsidRPr="001562B3">
              <w:rPr>
                <w:rStyle w:val="FormatvorlageInstructionsTabelleText"/>
                <w:rFonts w:ascii="Times New Roman" w:hAnsi="Times New Roman"/>
                <w:sz w:val="24"/>
              </w:rPr>
              <w:t>0</w:t>
            </w:r>
          </w:p>
        </w:tc>
        <w:tc>
          <w:tcPr>
            <w:tcW w:w="7624" w:type="dxa"/>
          </w:tcPr>
          <w:p w14:paraId="1A795B5E" w14:textId="41D7EB09" w:rsidR="005F18D0" w:rsidRPr="001562B3" w:rsidRDefault="005F18D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Eligible Additional Tier 1 </w:t>
            </w:r>
            <w:r w:rsidR="00DD4DA2" w:rsidRPr="001562B3">
              <w:rPr>
                <w:rStyle w:val="InstructionsTabelleberschrift"/>
                <w:rFonts w:ascii="Times New Roman" w:hAnsi="Times New Roman"/>
                <w:sz w:val="24"/>
              </w:rPr>
              <w:t>capital</w:t>
            </w:r>
          </w:p>
          <w:p w14:paraId="3CB2E0B8" w14:textId="4021DC45" w:rsidR="005F18D0" w:rsidRPr="001562B3" w:rsidRDefault="005F18D0" w:rsidP="00437CF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Article </w:t>
            </w:r>
            <w:r w:rsidR="00DD4DA2" w:rsidRPr="001562B3">
              <w:rPr>
                <w:rStyle w:val="FormatvorlageInstructionsTabelleText"/>
                <w:rFonts w:ascii="Times New Roman" w:hAnsi="Times New Roman"/>
                <w:sz w:val="24"/>
                <w:lang w:eastAsia="de-DE"/>
              </w:rPr>
              <w:t>61</w:t>
            </w:r>
            <w:r w:rsidRPr="001562B3">
              <w:rPr>
                <w:rStyle w:val="FormatvorlageInstructionsTabelleText"/>
                <w:rFonts w:ascii="Times New Roman" w:hAnsi="Times New Roman"/>
                <w:sz w:val="24"/>
                <w:lang w:eastAsia="de-DE"/>
              </w:rPr>
              <w:t xml:space="preserve"> </w:t>
            </w:r>
            <w:r w:rsidR="00B11263" w:rsidRPr="001562B3">
              <w:rPr>
                <w:rStyle w:val="FormatvorlageInstructionsTabelleText"/>
                <w:rFonts w:ascii="Times New Roman" w:hAnsi="Times New Roman"/>
                <w:sz w:val="24"/>
                <w:lang w:eastAsia="de-DE"/>
              </w:rPr>
              <w:t xml:space="preserve">of </w:t>
            </w:r>
            <w:r w:rsidR="00C47ED5" w:rsidRPr="001562B3">
              <w:rPr>
                <w:rStyle w:val="FormatvorlageInstructionsTabelleText"/>
                <w:rFonts w:ascii="Times New Roman" w:hAnsi="Times New Roman"/>
                <w:sz w:val="24"/>
                <w:lang w:eastAsia="de-DE"/>
              </w:rPr>
              <w:t>Regulation (EU) No 575/2013</w:t>
            </w:r>
          </w:p>
          <w:p w14:paraId="704BD2D0" w14:textId="77777777" w:rsidR="003E7AB6" w:rsidRPr="001562B3" w:rsidRDefault="003E7AB6" w:rsidP="0083554B">
            <w:pPr>
              <w:pStyle w:val="InstructionsText"/>
              <w:rPr>
                <w:rStyle w:val="FormatvorlageInstructionsTabelleText"/>
                <w:rFonts w:ascii="Times New Roman" w:hAnsi="Times New Roman"/>
                <w:i/>
                <w:sz w:val="24"/>
                <w:lang w:eastAsia="en-US"/>
              </w:rPr>
            </w:pPr>
            <w:r w:rsidRPr="001562B3">
              <w:rPr>
                <w:rStyle w:val="FormatvorlageInstructionsTabelleText"/>
                <w:rFonts w:ascii="Times New Roman" w:hAnsi="Times New Roman"/>
                <w:i/>
                <w:sz w:val="24"/>
              </w:rPr>
              <w:t>Internal MREL</w:t>
            </w:r>
          </w:p>
          <w:p w14:paraId="3563B5D5" w14:textId="7EE8D379" w:rsidR="005F18D0" w:rsidRPr="001562B3" w:rsidRDefault="003E7AB6" w:rsidP="00437CF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I</w:t>
            </w:r>
            <w:r w:rsidR="005F18D0" w:rsidRPr="001562B3">
              <w:rPr>
                <w:rStyle w:val="FormatvorlageInstructionsTabelleText"/>
                <w:rFonts w:ascii="Times New Roman" w:hAnsi="Times New Roman"/>
                <w:sz w:val="24"/>
                <w:lang w:eastAsia="de-DE"/>
              </w:rPr>
              <w:t xml:space="preserve">nstruments shall only be considered where they fulfil the criteria referred to in </w:t>
            </w:r>
            <w:del w:id="345" w:author="Author">
              <w:r w:rsidR="005F18D0" w:rsidRPr="001562B3" w:rsidDel="005A2E2D">
                <w:rPr>
                  <w:rStyle w:val="FormatvorlageInstructionsTabelleText"/>
                  <w:rFonts w:ascii="Times New Roman" w:hAnsi="Times New Roman"/>
                  <w:sz w:val="24"/>
                  <w:lang w:eastAsia="de-DE"/>
                </w:rPr>
                <w:delText>point (b)</w:delText>
              </w:r>
              <w:r w:rsidR="00BE557E" w:rsidRPr="001562B3" w:rsidDel="005A2E2D">
                <w:rPr>
                  <w:rStyle w:val="FormatvorlageInstructionsTabelleText"/>
                  <w:rFonts w:ascii="Times New Roman" w:hAnsi="Times New Roman"/>
                  <w:sz w:val="24"/>
                  <w:lang w:eastAsia="de-DE"/>
                </w:rPr>
                <w:delText xml:space="preserve"> (ii)</w:delText>
              </w:r>
              <w:r w:rsidR="005F18D0" w:rsidRPr="001562B3" w:rsidDel="005A2E2D">
                <w:rPr>
                  <w:rStyle w:val="FormatvorlageInstructionsTabelleText"/>
                  <w:rFonts w:ascii="Times New Roman" w:hAnsi="Times New Roman"/>
                  <w:sz w:val="24"/>
                  <w:lang w:eastAsia="de-DE"/>
                </w:rPr>
                <w:delText xml:space="preserve"> of </w:delText>
              </w:r>
            </w:del>
            <w:r w:rsidR="005F18D0" w:rsidRPr="001562B3">
              <w:rPr>
                <w:rStyle w:val="FormatvorlageInstructionsTabelleText"/>
                <w:rFonts w:ascii="Times New Roman" w:hAnsi="Times New Roman"/>
                <w:sz w:val="24"/>
                <w:lang w:eastAsia="de-DE"/>
              </w:rPr>
              <w:t>Article 45</w:t>
            </w:r>
            <w:proofErr w:type="gramStart"/>
            <w:r w:rsidR="005F18D0" w:rsidRPr="001562B3">
              <w:rPr>
                <w:rStyle w:val="FormatvorlageInstructionsTabelleText"/>
                <w:rFonts w:ascii="Times New Roman" w:hAnsi="Times New Roman"/>
                <w:sz w:val="24"/>
                <w:lang w:eastAsia="de-DE"/>
              </w:rPr>
              <w:t>f(</w:t>
            </w:r>
            <w:proofErr w:type="gramEnd"/>
            <w:r w:rsidR="005F18D0" w:rsidRPr="001562B3">
              <w:rPr>
                <w:rStyle w:val="FormatvorlageInstructionsTabelleText"/>
                <w:rFonts w:ascii="Times New Roman" w:hAnsi="Times New Roman"/>
                <w:sz w:val="24"/>
                <w:lang w:eastAsia="de-DE"/>
              </w:rPr>
              <w:t>2)</w:t>
            </w:r>
            <w:ins w:id="346" w:author="Author">
              <w:r w:rsidR="005A2E2D">
                <w:rPr>
                  <w:rStyle w:val="FormatvorlageInstructionsTabelleText"/>
                  <w:rFonts w:ascii="Times New Roman" w:hAnsi="Times New Roman"/>
                  <w:sz w:val="24"/>
                  <w:lang w:eastAsia="de-DE"/>
                </w:rPr>
                <w:t>, point (b)(ii),</w:t>
              </w:r>
            </w:ins>
            <w:r w:rsidR="005F18D0" w:rsidRPr="001562B3">
              <w:rPr>
                <w:rStyle w:val="FormatvorlageInstructionsTabelleText"/>
                <w:rFonts w:ascii="Times New Roman" w:hAnsi="Times New Roman"/>
                <w:sz w:val="24"/>
                <w:lang w:eastAsia="de-DE"/>
              </w:rPr>
              <w:t xml:space="preserve"> </w:t>
            </w:r>
            <w:r w:rsidR="00B33C46" w:rsidRPr="001562B3">
              <w:rPr>
                <w:rStyle w:val="FormatvorlageInstructionsTabelleText"/>
                <w:rFonts w:ascii="Times New Roman" w:hAnsi="Times New Roman"/>
                <w:sz w:val="24"/>
                <w:lang w:eastAsia="de-DE"/>
              </w:rPr>
              <w:t>of Directive 2014/59/EU</w:t>
            </w:r>
            <w:r w:rsidR="005F18D0" w:rsidRPr="001562B3">
              <w:rPr>
                <w:rStyle w:val="FormatvorlageInstructionsTabelleText"/>
                <w:rFonts w:ascii="Times New Roman" w:hAnsi="Times New Roman"/>
                <w:sz w:val="24"/>
                <w:lang w:eastAsia="de-DE"/>
              </w:rPr>
              <w:t xml:space="preserve">. </w:t>
            </w:r>
          </w:p>
          <w:p w14:paraId="4F571476" w14:textId="60A65E40" w:rsidR="003E7AB6" w:rsidRPr="001562B3" w:rsidRDefault="003E7AB6" w:rsidP="00437CF3">
            <w:pPr>
              <w:rPr>
                <w:rStyle w:val="FormatvorlageInstructionsTabelleText"/>
                <w:rFonts w:ascii="Times New Roman" w:hAnsi="Times New Roman"/>
                <w:sz w:val="24"/>
                <w:lang w:eastAsia="de-DE"/>
              </w:rPr>
            </w:pPr>
            <w:r w:rsidRPr="001562B3">
              <w:rPr>
                <w:rStyle w:val="InstructionsTabelleberschrift"/>
                <w:rFonts w:ascii="Times New Roman" w:hAnsi="Times New Roman"/>
                <w:b w:val="0"/>
                <w:i/>
                <w:sz w:val="24"/>
                <w:u w:val="none"/>
              </w:rPr>
              <w:t>Internal TLAC</w:t>
            </w:r>
          </w:p>
          <w:p w14:paraId="4D436EB1" w14:textId="46C00EC9" w:rsidR="005F18D0" w:rsidRPr="001562B3" w:rsidRDefault="003E7AB6"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I</w:t>
            </w:r>
            <w:r w:rsidR="005F18D0" w:rsidRPr="001562B3">
              <w:rPr>
                <w:rStyle w:val="FormatvorlageInstructionsTabelleText"/>
                <w:rFonts w:ascii="Times New Roman" w:hAnsi="Times New Roman"/>
                <w:sz w:val="24"/>
              </w:rPr>
              <w:t xml:space="preserve">nstruments shall only be considered where they fulfil the criteria </w:t>
            </w:r>
            <w:r w:rsidR="00B11263" w:rsidRPr="001562B3">
              <w:rPr>
                <w:rStyle w:val="FormatvorlageInstructionsTabelleText"/>
                <w:rFonts w:ascii="Times New Roman" w:hAnsi="Times New Roman"/>
                <w:sz w:val="24"/>
              </w:rPr>
              <w:t>laid down in</w:t>
            </w:r>
            <w:r w:rsidR="005F18D0" w:rsidRPr="001562B3">
              <w:rPr>
                <w:rStyle w:val="FormatvorlageInstructionsTabelleText"/>
                <w:rFonts w:ascii="Times New Roman" w:hAnsi="Times New Roman"/>
                <w:sz w:val="24"/>
              </w:rPr>
              <w:t xml:space="preserve"> Article 92</w:t>
            </w:r>
            <w:proofErr w:type="gramStart"/>
            <w:r w:rsidR="005F18D0" w:rsidRPr="001562B3">
              <w:rPr>
                <w:rStyle w:val="FormatvorlageInstructionsTabelleText"/>
                <w:rFonts w:ascii="Times New Roman" w:hAnsi="Times New Roman"/>
                <w:sz w:val="24"/>
              </w:rPr>
              <w:t>b(</w:t>
            </w:r>
            <w:proofErr w:type="gramEnd"/>
            <w:r w:rsidR="005F18D0" w:rsidRPr="001562B3">
              <w:rPr>
                <w:rStyle w:val="FormatvorlageInstructionsTabelleText"/>
                <w:rFonts w:ascii="Times New Roman" w:hAnsi="Times New Roman"/>
                <w:sz w:val="24"/>
              </w:rPr>
              <w:t xml:space="preserve">2)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5F18D0" w:rsidRPr="001562B3">
              <w:rPr>
                <w:rStyle w:val="FormatvorlageInstructionsTabelleText"/>
                <w:rFonts w:ascii="Times New Roman" w:hAnsi="Times New Roman"/>
                <w:sz w:val="24"/>
              </w:rPr>
              <w:t>.</w:t>
            </w:r>
          </w:p>
        </w:tc>
      </w:tr>
      <w:tr w:rsidR="005F18D0" w:rsidRPr="001562B3" w14:paraId="09AB5E26" w14:textId="77777777" w:rsidTr="003D419A">
        <w:tc>
          <w:tcPr>
            <w:tcW w:w="1130" w:type="dxa"/>
          </w:tcPr>
          <w:p w14:paraId="535A652C" w14:textId="1871B789" w:rsidR="005F18D0" w:rsidRPr="001562B3" w:rsidRDefault="005F18D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w:t>
            </w:r>
            <w:r w:rsidR="00BE557E" w:rsidRPr="001562B3">
              <w:rPr>
                <w:rStyle w:val="FormatvorlageInstructionsTabelleText"/>
                <w:rFonts w:ascii="Times New Roman" w:hAnsi="Times New Roman"/>
                <w:sz w:val="24"/>
              </w:rPr>
              <w:t>24</w:t>
            </w:r>
            <w:r w:rsidRPr="001562B3">
              <w:rPr>
                <w:rStyle w:val="FormatvorlageInstructionsTabelleText"/>
                <w:rFonts w:ascii="Times New Roman" w:hAnsi="Times New Roman"/>
                <w:sz w:val="24"/>
              </w:rPr>
              <w:t>0</w:t>
            </w:r>
          </w:p>
        </w:tc>
        <w:tc>
          <w:tcPr>
            <w:tcW w:w="7624" w:type="dxa"/>
          </w:tcPr>
          <w:p w14:paraId="4DE83B06" w14:textId="575598CE" w:rsidR="005F18D0" w:rsidRPr="001562B3" w:rsidRDefault="005F18D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T</w:t>
            </w:r>
            <w:r w:rsidR="009D2B1C">
              <w:rPr>
                <w:rStyle w:val="InstructionsTabelleberschrift"/>
                <w:rFonts w:ascii="Times New Roman" w:hAnsi="Times New Roman"/>
                <w:sz w:val="24"/>
              </w:rPr>
              <w:t xml:space="preserve">ier </w:t>
            </w:r>
            <w:r w:rsidRPr="001562B3">
              <w:rPr>
                <w:rStyle w:val="InstructionsTabelleberschrift"/>
                <w:rFonts w:ascii="Times New Roman" w:hAnsi="Times New Roman"/>
                <w:sz w:val="24"/>
              </w:rPr>
              <w:t xml:space="preserve">2 </w:t>
            </w:r>
            <w:r w:rsidR="00DD4DA2" w:rsidRPr="001562B3">
              <w:rPr>
                <w:rStyle w:val="InstructionsTabelleberschrift"/>
                <w:rFonts w:ascii="Times New Roman" w:hAnsi="Times New Roman"/>
                <w:sz w:val="24"/>
              </w:rPr>
              <w:t>capital</w:t>
            </w:r>
          </w:p>
          <w:p w14:paraId="612D408D" w14:textId="42DD45B8" w:rsidR="005F18D0" w:rsidRPr="001562B3" w:rsidRDefault="005F18D0" w:rsidP="00437CF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Article </w:t>
            </w:r>
            <w:r w:rsidR="00DD4DA2" w:rsidRPr="001562B3">
              <w:rPr>
                <w:rStyle w:val="FormatvorlageInstructionsTabelleText"/>
                <w:rFonts w:ascii="Times New Roman" w:hAnsi="Times New Roman"/>
                <w:sz w:val="24"/>
                <w:lang w:eastAsia="de-DE"/>
              </w:rPr>
              <w:t>71</w:t>
            </w:r>
            <w:r w:rsidRPr="001562B3">
              <w:rPr>
                <w:rStyle w:val="FormatvorlageInstructionsTabelleText"/>
                <w:rFonts w:ascii="Times New Roman" w:hAnsi="Times New Roman"/>
                <w:sz w:val="24"/>
                <w:lang w:eastAsia="de-DE"/>
              </w:rPr>
              <w:t xml:space="preserve"> </w:t>
            </w:r>
            <w:r w:rsidR="00B11263" w:rsidRPr="001562B3">
              <w:rPr>
                <w:rStyle w:val="FormatvorlageInstructionsTabelleText"/>
                <w:rFonts w:ascii="Times New Roman" w:hAnsi="Times New Roman"/>
                <w:sz w:val="24"/>
                <w:lang w:eastAsia="de-DE"/>
              </w:rPr>
              <w:t xml:space="preserve">of </w:t>
            </w:r>
            <w:r w:rsidR="00C47ED5" w:rsidRPr="001562B3">
              <w:rPr>
                <w:rStyle w:val="FormatvorlageInstructionsTabelleText"/>
                <w:rFonts w:ascii="Times New Roman" w:hAnsi="Times New Roman"/>
                <w:sz w:val="24"/>
                <w:lang w:eastAsia="de-DE"/>
              </w:rPr>
              <w:t>Regulation (EU) No 575/2013</w:t>
            </w:r>
          </w:p>
          <w:p w14:paraId="6229C6AA" w14:textId="15A67666" w:rsidR="003E7AB6" w:rsidRPr="001562B3" w:rsidRDefault="003E7AB6" w:rsidP="0083554B">
            <w:pPr>
              <w:pStyle w:val="InstructionsText"/>
              <w:rPr>
                <w:rStyle w:val="FormatvorlageInstructionsTabelleText"/>
                <w:rFonts w:ascii="Times New Roman" w:hAnsi="Times New Roman"/>
                <w:i/>
                <w:sz w:val="24"/>
                <w:lang w:eastAsia="en-US"/>
              </w:rPr>
            </w:pPr>
            <w:r w:rsidRPr="001562B3">
              <w:rPr>
                <w:rStyle w:val="FormatvorlageInstructionsTabelleText"/>
                <w:rFonts w:ascii="Times New Roman" w:hAnsi="Times New Roman"/>
                <w:i/>
                <w:sz w:val="24"/>
              </w:rPr>
              <w:t>Inte</w:t>
            </w:r>
            <w:r w:rsidR="00184B3F" w:rsidRPr="001562B3">
              <w:rPr>
                <w:rStyle w:val="FormatvorlageInstructionsTabelleText"/>
                <w:rFonts w:ascii="Times New Roman" w:hAnsi="Times New Roman"/>
                <w:i/>
                <w:sz w:val="24"/>
              </w:rPr>
              <w:t>rn</w:t>
            </w:r>
            <w:r w:rsidRPr="001562B3">
              <w:rPr>
                <w:rStyle w:val="FormatvorlageInstructionsTabelleText"/>
                <w:rFonts w:ascii="Times New Roman" w:hAnsi="Times New Roman"/>
                <w:i/>
                <w:sz w:val="24"/>
              </w:rPr>
              <w:t>al MREL</w:t>
            </w:r>
          </w:p>
          <w:p w14:paraId="2012463A" w14:textId="3270ED8D" w:rsidR="005F18D0" w:rsidRPr="001562B3" w:rsidRDefault="003E7AB6" w:rsidP="00437CF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I</w:t>
            </w:r>
            <w:r w:rsidR="005F18D0" w:rsidRPr="001562B3">
              <w:rPr>
                <w:rStyle w:val="FormatvorlageInstructionsTabelleText"/>
                <w:rFonts w:ascii="Times New Roman" w:hAnsi="Times New Roman"/>
                <w:sz w:val="24"/>
                <w:lang w:eastAsia="de-DE"/>
              </w:rPr>
              <w:t xml:space="preserve">nstruments shall only be considered where they fulfil the criteria set out </w:t>
            </w:r>
            <w:del w:id="347" w:author="Author">
              <w:r w:rsidR="005F18D0" w:rsidRPr="001562B3" w:rsidDel="005A2E2D">
                <w:rPr>
                  <w:rStyle w:val="FormatvorlageInstructionsTabelleText"/>
                  <w:rFonts w:ascii="Times New Roman" w:hAnsi="Times New Roman"/>
                  <w:sz w:val="24"/>
                  <w:lang w:eastAsia="de-DE"/>
                </w:rPr>
                <w:delText xml:space="preserve">to </w:delText>
              </w:r>
            </w:del>
            <w:r w:rsidR="005F18D0" w:rsidRPr="001562B3">
              <w:rPr>
                <w:rStyle w:val="FormatvorlageInstructionsTabelleText"/>
                <w:rFonts w:ascii="Times New Roman" w:hAnsi="Times New Roman"/>
                <w:sz w:val="24"/>
                <w:lang w:eastAsia="de-DE"/>
              </w:rPr>
              <w:t xml:space="preserve">in </w:t>
            </w:r>
            <w:del w:id="348" w:author="Author">
              <w:r w:rsidR="005F18D0" w:rsidRPr="001562B3" w:rsidDel="005A2E2D">
                <w:rPr>
                  <w:rStyle w:val="FormatvorlageInstructionsTabelleText"/>
                  <w:rFonts w:ascii="Times New Roman" w:hAnsi="Times New Roman"/>
                  <w:sz w:val="24"/>
                  <w:lang w:eastAsia="de-DE"/>
                </w:rPr>
                <w:delText xml:space="preserve">point (b) </w:delText>
              </w:r>
              <w:r w:rsidR="00BE557E" w:rsidRPr="001562B3" w:rsidDel="005A2E2D">
                <w:rPr>
                  <w:rStyle w:val="FormatvorlageInstructionsTabelleText"/>
                  <w:rFonts w:ascii="Times New Roman" w:hAnsi="Times New Roman"/>
                  <w:sz w:val="24"/>
                  <w:lang w:eastAsia="de-DE"/>
                </w:rPr>
                <w:delText xml:space="preserve">(ii) </w:delText>
              </w:r>
              <w:r w:rsidR="005F18D0" w:rsidRPr="001562B3" w:rsidDel="005A2E2D">
                <w:rPr>
                  <w:rStyle w:val="FormatvorlageInstructionsTabelleText"/>
                  <w:rFonts w:ascii="Times New Roman" w:hAnsi="Times New Roman"/>
                  <w:sz w:val="24"/>
                  <w:lang w:eastAsia="de-DE"/>
                </w:rPr>
                <w:delText xml:space="preserve">of </w:delText>
              </w:r>
            </w:del>
            <w:r w:rsidR="005F18D0" w:rsidRPr="001562B3">
              <w:rPr>
                <w:rStyle w:val="FormatvorlageInstructionsTabelleText"/>
                <w:rFonts w:ascii="Times New Roman" w:hAnsi="Times New Roman"/>
                <w:sz w:val="24"/>
                <w:lang w:eastAsia="de-DE"/>
              </w:rPr>
              <w:t>Article 45</w:t>
            </w:r>
            <w:proofErr w:type="gramStart"/>
            <w:r w:rsidR="005F18D0" w:rsidRPr="001562B3">
              <w:rPr>
                <w:rStyle w:val="FormatvorlageInstructionsTabelleText"/>
                <w:rFonts w:ascii="Times New Roman" w:hAnsi="Times New Roman"/>
                <w:sz w:val="24"/>
                <w:lang w:eastAsia="de-DE"/>
              </w:rPr>
              <w:t>f(</w:t>
            </w:r>
            <w:proofErr w:type="gramEnd"/>
            <w:r w:rsidR="005F18D0" w:rsidRPr="001562B3">
              <w:rPr>
                <w:rStyle w:val="FormatvorlageInstructionsTabelleText"/>
                <w:rFonts w:ascii="Times New Roman" w:hAnsi="Times New Roman"/>
                <w:sz w:val="24"/>
                <w:lang w:eastAsia="de-DE"/>
              </w:rPr>
              <w:t>2)</w:t>
            </w:r>
            <w:ins w:id="349" w:author="Author">
              <w:r w:rsidR="005A2E2D">
                <w:rPr>
                  <w:rStyle w:val="FormatvorlageInstructionsTabelleText"/>
                  <w:rFonts w:ascii="Times New Roman" w:hAnsi="Times New Roman"/>
                  <w:sz w:val="24"/>
                  <w:lang w:eastAsia="de-DE"/>
                </w:rPr>
                <w:t xml:space="preserve">, </w:t>
              </w:r>
              <w:r w:rsidR="005A2E2D" w:rsidRPr="001562B3">
                <w:rPr>
                  <w:rStyle w:val="FormatvorlageInstructionsTabelleText"/>
                  <w:rFonts w:ascii="Times New Roman" w:hAnsi="Times New Roman"/>
                  <w:sz w:val="24"/>
                  <w:lang w:eastAsia="de-DE"/>
                </w:rPr>
                <w:t>point (b) (ii)</w:t>
              </w:r>
              <w:r w:rsidR="005A2E2D">
                <w:rPr>
                  <w:rStyle w:val="FormatvorlageInstructionsTabelleText"/>
                  <w:rFonts w:ascii="Times New Roman" w:hAnsi="Times New Roman"/>
                  <w:sz w:val="24"/>
                  <w:lang w:eastAsia="de-DE"/>
                </w:rPr>
                <w:t>,</w:t>
              </w:r>
            </w:ins>
            <w:r w:rsidR="005F18D0" w:rsidRPr="001562B3">
              <w:rPr>
                <w:rStyle w:val="FormatvorlageInstructionsTabelleText"/>
                <w:rFonts w:ascii="Times New Roman" w:hAnsi="Times New Roman"/>
                <w:sz w:val="24"/>
                <w:lang w:eastAsia="de-DE"/>
              </w:rPr>
              <w:t xml:space="preserve"> </w:t>
            </w:r>
            <w:r w:rsidR="00B33C46" w:rsidRPr="001562B3">
              <w:rPr>
                <w:rStyle w:val="FormatvorlageInstructionsTabelleText"/>
                <w:rFonts w:ascii="Times New Roman" w:hAnsi="Times New Roman"/>
                <w:sz w:val="24"/>
                <w:lang w:eastAsia="de-DE"/>
              </w:rPr>
              <w:t>of Directive 2014/59/EU</w:t>
            </w:r>
            <w:r w:rsidR="005F18D0" w:rsidRPr="001562B3">
              <w:rPr>
                <w:rStyle w:val="FormatvorlageInstructionsTabelleText"/>
                <w:rFonts w:ascii="Times New Roman" w:hAnsi="Times New Roman"/>
                <w:sz w:val="24"/>
                <w:lang w:eastAsia="de-DE"/>
              </w:rPr>
              <w:t>.</w:t>
            </w:r>
          </w:p>
          <w:p w14:paraId="15C285E6" w14:textId="7A34A784" w:rsidR="003E7AB6" w:rsidRPr="001562B3" w:rsidRDefault="003E7AB6" w:rsidP="00437CF3">
            <w:pPr>
              <w:rPr>
                <w:rStyle w:val="FormatvorlageInstructionsTabelleText"/>
                <w:rFonts w:ascii="Times New Roman" w:hAnsi="Times New Roman"/>
                <w:sz w:val="24"/>
                <w:lang w:eastAsia="de-DE"/>
              </w:rPr>
            </w:pPr>
            <w:r w:rsidRPr="001562B3">
              <w:rPr>
                <w:rStyle w:val="InstructionsTabelleberschrift"/>
                <w:rFonts w:ascii="Times New Roman" w:hAnsi="Times New Roman"/>
                <w:b w:val="0"/>
                <w:i/>
                <w:sz w:val="24"/>
                <w:u w:val="none"/>
              </w:rPr>
              <w:t>Internal TLAC</w:t>
            </w:r>
          </w:p>
          <w:p w14:paraId="781CF336" w14:textId="79259FEC" w:rsidR="005F18D0" w:rsidRPr="001562B3" w:rsidRDefault="003E7AB6"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I</w:t>
            </w:r>
            <w:r w:rsidR="005F18D0" w:rsidRPr="001562B3">
              <w:rPr>
                <w:rStyle w:val="FormatvorlageInstructionsTabelleText"/>
                <w:rFonts w:ascii="Times New Roman" w:hAnsi="Times New Roman"/>
                <w:sz w:val="24"/>
              </w:rPr>
              <w:t xml:space="preserve">nstruments shall only be considered where they fulfil the criteria </w:t>
            </w:r>
            <w:r w:rsidR="00B11263" w:rsidRPr="001562B3">
              <w:rPr>
                <w:rStyle w:val="FormatvorlageInstructionsTabelleText"/>
                <w:rFonts w:ascii="Times New Roman" w:hAnsi="Times New Roman"/>
                <w:sz w:val="24"/>
              </w:rPr>
              <w:t>laid down</w:t>
            </w:r>
            <w:r w:rsidR="005F18D0" w:rsidRPr="001562B3">
              <w:rPr>
                <w:rStyle w:val="FormatvorlageInstructionsTabelleText"/>
                <w:rFonts w:ascii="Times New Roman" w:hAnsi="Times New Roman"/>
                <w:sz w:val="24"/>
              </w:rPr>
              <w:t xml:space="preserve"> in Article 92</w:t>
            </w:r>
            <w:proofErr w:type="gramStart"/>
            <w:r w:rsidR="005F18D0" w:rsidRPr="001562B3">
              <w:rPr>
                <w:rStyle w:val="FormatvorlageInstructionsTabelleText"/>
                <w:rFonts w:ascii="Times New Roman" w:hAnsi="Times New Roman"/>
                <w:sz w:val="24"/>
              </w:rPr>
              <w:t>b(</w:t>
            </w:r>
            <w:proofErr w:type="gramEnd"/>
            <w:r w:rsidR="005F18D0" w:rsidRPr="001562B3">
              <w:rPr>
                <w:rStyle w:val="FormatvorlageInstructionsTabelleText"/>
                <w:rFonts w:ascii="Times New Roman" w:hAnsi="Times New Roman"/>
                <w:sz w:val="24"/>
              </w:rPr>
              <w:t xml:space="preserve">2) </w:t>
            </w:r>
            <w:r w:rsidR="00B11263" w:rsidRPr="001562B3">
              <w:t xml:space="preserve">of </w:t>
            </w:r>
            <w:r w:rsidR="00C47ED5" w:rsidRPr="001562B3">
              <w:t>Regulation (EU) No 575/2013</w:t>
            </w:r>
            <w:r w:rsidR="005F18D0" w:rsidRPr="001562B3">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6441AB16" w:rsidR="005F18D0" w:rsidRPr="001562B3" w:rsidRDefault="00BE557E"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025</w:t>
            </w:r>
            <w:ins w:id="350" w:author="Author">
              <w:r w:rsidR="00767EA2">
                <w:rPr>
                  <w:rStyle w:val="FormatvorlageInstructionsTabelleText"/>
                  <w:rFonts w:ascii="Times New Roman" w:hAnsi="Times New Roman"/>
                  <w:sz w:val="24"/>
                </w:rPr>
                <w:t>1</w:t>
              </w:r>
            </w:ins>
            <w:del w:id="351" w:author="Author">
              <w:r w:rsidRPr="001562B3" w:rsidDel="00767EA2">
                <w:rPr>
                  <w:rStyle w:val="FormatvorlageInstructionsTabelleText"/>
                  <w:rFonts w:ascii="Times New Roman" w:hAnsi="Times New Roman"/>
                  <w:sz w:val="24"/>
                </w:rPr>
                <w:delText>0</w:delText>
              </w:r>
            </w:del>
          </w:p>
        </w:tc>
        <w:tc>
          <w:tcPr>
            <w:tcW w:w="7624" w:type="dxa"/>
          </w:tcPr>
          <w:p w14:paraId="32C5AF2D" w14:textId="5E936CC4" w:rsidR="00767EA2" w:rsidRPr="004F2E2A" w:rsidRDefault="005F18D0" w:rsidP="0083554B">
            <w:pPr>
              <w:pStyle w:val="InstructionsText"/>
              <w:rPr>
                <w:rStyle w:val="FormatvorlageInstructionsTabelleText"/>
                <w:rFonts w:ascii="Times New Roman" w:hAnsi="Times New Roman"/>
                <w:b/>
                <w:sz w:val="24"/>
                <w:u w:val="single"/>
              </w:rPr>
            </w:pPr>
            <w:r w:rsidRPr="001562B3">
              <w:rPr>
                <w:rStyle w:val="InstructionsTabelleberschrift"/>
                <w:rFonts w:ascii="Times New Roman" w:hAnsi="Times New Roman"/>
                <w:sz w:val="24"/>
              </w:rPr>
              <w:t>Eligible liabilities</w:t>
            </w:r>
            <w:r w:rsidR="00722C11" w:rsidRPr="001562B3">
              <w:rPr>
                <w:rStyle w:val="InstructionsTabelleberschrift"/>
                <w:rFonts w:ascii="Times New Roman" w:hAnsi="Times New Roman"/>
                <w:sz w:val="24"/>
              </w:rPr>
              <w:t xml:space="preserve"> and guarantees</w:t>
            </w:r>
          </w:p>
        </w:tc>
      </w:tr>
      <w:tr w:rsidR="005F18D0" w:rsidRPr="001562B3" w14:paraId="048DBBF5" w14:textId="77777777" w:rsidTr="003D419A">
        <w:tc>
          <w:tcPr>
            <w:tcW w:w="1130" w:type="dxa"/>
          </w:tcPr>
          <w:p w14:paraId="3AB59BE7" w14:textId="615DE75D" w:rsidR="005F18D0" w:rsidRPr="001562B3" w:rsidRDefault="005F18D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w:t>
            </w:r>
            <w:r w:rsidR="00BE557E" w:rsidRPr="001562B3">
              <w:rPr>
                <w:rStyle w:val="FormatvorlageInstructionsTabelleText"/>
                <w:rFonts w:ascii="Times New Roman" w:hAnsi="Times New Roman"/>
                <w:sz w:val="24"/>
              </w:rPr>
              <w:t>6</w:t>
            </w:r>
            <w:r w:rsidRPr="001562B3">
              <w:rPr>
                <w:rStyle w:val="FormatvorlageInstructionsTabelleText"/>
                <w:rFonts w:ascii="Times New Roman" w:hAnsi="Times New Roman"/>
                <w:sz w:val="24"/>
              </w:rPr>
              <w:t>0</w:t>
            </w:r>
          </w:p>
        </w:tc>
        <w:tc>
          <w:tcPr>
            <w:tcW w:w="7624" w:type="dxa"/>
          </w:tcPr>
          <w:p w14:paraId="642AC050" w14:textId="53D28D4F" w:rsidR="005F18D0" w:rsidRPr="001562B3" w:rsidRDefault="005F18D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liabilities (</w:t>
            </w:r>
            <w:r w:rsidR="00BE557E" w:rsidRPr="001562B3">
              <w:rPr>
                <w:rStyle w:val="InstructionsTabelleberschrift"/>
                <w:rFonts w:ascii="Times New Roman" w:hAnsi="Times New Roman"/>
                <w:sz w:val="24"/>
              </w:rPr>
              <w:t>excluding</w:t>
            </w:r>
            <w:r w:rsidRPr="001562B3">
              <w:rPr>
                <w:rStyle w:val="InstructionsTabelleberschrift"/>
                <w:rFonts w:ascii="Times New Roman" w:hAnsi="Times New Roman"/>
                <w:sz w:val="24"/>
              </w:rPr>
              <w:t xml:space="preserve"> guarantees)</w:t>
            </w:r>
          </w:p>
          <w:p w14:paraId="7FFDA680" w14:textId="5DD968F5" w:rsidR="003E7AB6" w:rsidRPr="001562B3" w:rsidRDefault="003E7AB6" w:rsidP="0083554B">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Internal MREL</w:t>
            </w:r>
          </w:p>
          <w:p w14:paraId="5366075E" w14:textId="41E51641" w:rsidR="00184B3F" w:rsidRPr="001562B3" w:rsidRDefault="003E7AB6" w:rsidP="00437CF3">
            <w:pPr>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lang w:eastAsia="de-DE"/>
              </w:rPr>
              <w:t>E</w:t>
            </w:r>
            <w:r w:rsidR="005F18D0" w:rsidRPr="001562B3">
              <w:rPr>
                <w:rStyle w:val="FormatvorlageInstructionsTabelleText"/>
                <w:rFonts w:ascii="Times New Roman" w:hAnsi="Times New Roman"/>
                <w:sz w:val="24"/>
                <w:lang w:eastAsia="de-DE"/>
              </w:rPr>
              <w:t xml:space="preserve">ligible liabilities </w:t>
            </w:r>
            <w:r w:rsidRPr="001562B3">
              <w:rPr>
                <w:rStyle w:val="FormatvorlageInstructionsTabelleText"/>
                <w:rFonts w:ascii="Times New Roman" w:hAnsi="Times New Roman"/>
                <w:sz w:val="24"/>
                <w:lang w:eastAsia="de-DE"/>
              </w:rPr>
              <w:t>which</w:t>
            </w:r>
            <w:r w:rsidR="005F18D0" w:rsidRPr="001562B3">
              <w:rPr>
                <w:rStyle w:val="FormatvorlageInstructionsTabelleText"/>
                <w:rFonts w:ascii="Times New Roman" w:hAnsi="Times New Roman"/>
                <w:sz w:val="24"/>
                <w:lang w:eastAsia="de-DE"/>
              </w:rPr>
              <w:t xml:space="preserve"> fulfil the conditions set out in </w:t>
            </w:r>
            <w:del w:id="352" w:author="Author">
              <w:r w:rsidR="005F18D0" w:rsidRPr="001562B3" w:rsidDel="005A2E2D">
                <w:rPr>
                  <w:rStyle w:val="FormatvorlageInstructionsTabelleText"/>
                  <w:rFonts w:ascii="Times New Roman" w:hAnsi="Times New Roman"/>
                  <w:sz w:val="24"/>
                  <w:lang w:eastAsia="de-DE"/>
                </w:rPr>
                <w:delText xml:space="preserve">point (a) of </w:delText>
              </w:r>
            </w:del>
            <w:r w:rsidR="005F18D0" w:rsidRPr="001562B3">
              <w:rPr>
                <w:rStyle w:val="FormatvorlageInstructionsTabelleText"/>
                <w:rFonts w:ascii="Times New Roman" w:hAnsi="Times New Roman"/>
                <w:sz w:val="24"/>
                <w:lang w:eastAsia="de-DE"/>
              </w:rPr>
              <w:t>Article 45</w:t>
            </w:r>
            <w:proofErr w:type="gramStart"/>
            <w:r w:rsidR="00BE557E" w:rsidRPr="001562B3">
              <w:rPr>
                <w:rStyle w:val="FormatvorlageInstructionsTabelleText"/>
                <w:rFonts w:ascii="Times New Roman" w:hAnsi="Times New Roman"/>
                <w:sz w:val="24"/>
                <w:lang w:eastAsia="de-DE"/>
              </w:rPr>
              <w:t>f</w:t>
            </w:r>
            <w:r w:rsidR="005F18D0" w:rsidRPr="001562B3">
              <w:rPr>
                <w:rStyle w:val="FormatvorlageInstructionsTabelleText"/>
                <w:rFonts w:ascii="Times New Roman" w:hAnsi="Times New Roman"/>
                <w:sz w:val="24"/>
                <w:lang w:eastAsia="de-DE"/>
              </w:rPr>
              <w:t>(</w:t>
            </w:r>
            <w:proofErr w:type="gramEnd"/>
            <w:r w:rsidR="005F18D0" w:rsidRPr="001562B3">
              <w:rPr>
                <w:rStyle w:val="FormatvorlageInstructionsTabelleText"/>
                <w:rFonts w:ascii="Times New Roman" w:hAnsi="Times New Roman"/>
                <w:sz w:val="24"/>
                <w:lang w:eastAsia="de-DE"/>
              </w:rPr>
              <w:t>2)</w:t>
            </w:r>
            <w:ins w:id="353" w:author="Author">
              <w:r w:rsidR="005A2E2D">
                <w:rPr>
                  <w:rStyle w:val="FormatvorlageInstructionsTabelleText"/>
                  <w:rFonts w:ascii="Times New Roman" w:hAnsi="Times New Roman"/>
                  <w:sz w:val="24"/>
                  <w:lang w:eastAsia="de-DE"/>
                </w:rPr>
                <w:t>,</w:t>
              </w:r>
              <w:r w:rsidR="005A2E2D" w:rsidRPr="001562B3">
                <w:rPr>
                  <w:rStyle w:val="FormatvorlageInstructionsTabelleText"/>
                  <w:rFonts w:ascii="Times New Roman" w:hAnsi="Times New Roman"/>
                  <w:sz w:val="24"/>
                  <w:lang w:eastAsia="de-DE"/>
                </w:rPr>
                <w:t xml:space="preserve"> point (a)</w:t>
              </w:r>
              <w:r w:rsidR="005A2E2D">
                <w:rPr>
                  <w:rStyle w:val="FormatvorlageInstructionsTabelleText"/>
                  <w:rFonts w:ascii="Times New Roman" w:hAnsi="Times New Roman"/>
                  <w:sz w:val="24"/>
                  <w:lang w:eastAsia="de-DE"/>
                </w:rPr>
                <w:t>,</w:t>
              </w:r>
            </w:ins>
            <w:r w:rsidR="005F18D0" w:rsidRPr="001562B3">
              <w:rPr>
                <w:rStyle w:val="FormatvorlageInstructionsTabelleText"/>
                <w:rFonts w:ascii="Times New Roman" w:hAnsi="Times New Roman"/>
                <w:sz w:val="24"/>
                <w:lang w:eastAsia="de-DE"/>
              </w:rPr>
              <w:t xml:space="preserve"> </w:t>
            </w:r>
            <w:r w:rsidR="0078788E" w:rsidRPr="001562B3">
              <w:rPr>
                <w:rStyle w:val="FormatvorlageInstructionsTabelleText"/>
                <w:rFonts w:ascii="Times New Roman" w:hAnsi="Times New Roman"/>
                <w:sz w:val="24"/>
                <w:lang w:eastAsia="de-DE"/>
              </w:rPr>
              <w:t>of Directive 2014/59/EU</w:t>
            </w:r>
            <w:r w:rsidR="00184B3F" w:rsidRPr="001562B3">
              <w:rPr>
                <w:rStyle w:val="FormatvorlageInstructionsTabelleText"/>
                <w:rFonts w:ascii="Times New Roman" w:hAnsi="Times New Roman"/>
                <w:sz w:val="24"/>
                <w:lang w:eastAsia="de-DE"/>
              </w:rPr>
              <w:t xml:space="preserve">, </w:t>
            </w:r>
            <w:r w:rsidR="00184B3F" w:rsidRPr="001562B3">
              <w:rPr>
                <w:rStyle w:val="InstructionsTabelleberschrift"/>
                <w:rFonts w:ascii="Times New Roman" w:hAnsi="Times New Roman"/>
                <w:b w:val="0"/>
                <w:sz w:val="24"/>
                <w:u w:val="none"/>
              </w:rPr>
              <w:t xml:space="preserve">considering also, where applicable, </w:t>
            </w:r>
            <w:del w:id="354" w:author="Author">
              <w:r w:rsidR="00184B3F" w:rsidRPr="001562B3" w:rsidDel="005A2E2D">
                <w:rPr>
                  <w:rStyle w:val="InstructionsTabelleberschrift"/>
                  <w:rFonts w:ascii="Times New Roman" w:hAnsi="Times New Roman"/>
                  <w:b w:val="0"/>
                  <w:sz w:val="24"/>
                  <w:u w:val="none"/>
                </w:rPr>
                <w:delText xml:space="preserve">the fourth subparagraph of </w:delText>
              </w:r>
            </w:del>
            <w:r w:rsidR="00184B3F" w:rsidRPr="001562B3">
              <w:rPr>
                <w:rStyle w:val="InstructionsTabelleberschrift"/>
                <w:rFonts w:ascii="Times New Roman" w:hAnsi="Times New Roman"/>
                <w:b w:val="0"/>
                <w:sz w:val="24"/>
                <w:u w:val="none"/>
              </w:rPr>
              <w:t>Article 89(2)</w:t>
            </w:r>
            <w:ins w:id="355" w:author="Author">
              <w:r w:rsidR="005A2E2D">
                <w:rPr>
                  <w:rStyle w:val="InstructionsTabelleberschrift"/>
                  <w:rFonts w:ascii="Times New Roman" w:hAnsi="Times New Roman"/>
                  <w:b w:val="0"/>
                  <w:sz w:val="24"/>
                  <w:u w:val="none"/>
                </w:rPr>
                <w:t>, fourth subparagraph,</w:t>
              </w:r>
            </w:ins>
            <w:r w:rsidR="00184B3F" w:rsidRPr="001562B3">
              <w:rPr>
                <w:rStyle w:val="InstructionsTabelleberschrift"/>
                <w:rFonts w:ascii="Times New Roman" w:hAnsi="Times New Roman"/>
                <w:b w:val="0"/>
                <w:sz w:val="24"/>
                <w:u w:val="none"/>
              </w:rPr>
              <w:t xml:space="preserve"> </w:t>
            </w:r>
            <w:r w:rsidR="0078788E" w:rsidRPr="001562B3">
              <w:rPr>
                <w:rStyle w:val="InstructionsTabelleberschrift"/>
                <w:rFonts w:ascii="Times New Roman" w:hAnsi="Times New Roman"/>
                <w:b w:val="0"/>
                <w:sz w:val="24"/>
                <w:u w:val="none"/>
              </w:rPr>
              <w:t>of that Directive</w:t>
            </w:r>
            <w:r w:rsidR="00184B3F" w:rsidRPr="001562B3">
              <w:rPr>
                <w:rStyle w:val="InstructionsTabelleberschrift"/>
                <w:rFonts w:ascii="Times New Roman" w:hAnsi="Times New Roman"/>
                <w:b w:val="0"/>
                <w:sz w:val="24"/>
                <w:u w:val="none"/>
              </w:rPr>
              <w:t>.</w:t>
            </w:r>
          </w:p>
          <w:p w14:paraId="57209D45" w14:textId="749BA98A" w:rsidR="005F18D0" w:rsidRDefault="00184B3F" w:rsidP="00437CF3">
            <w:pPr>
              <w:rPr>
                <w:ins w:id="356" w:author="Autho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78788E" w:rsidRPr="001562B3">
              <w:rPr>
                <w:rStyle w:val="InstructionsTabelleberschrift"/>
                <w:rFonts w:ascii="Times New Roman" w:hAnsi="Times New Roman"/>
                <w:b w:val="0"/>
                <w:sz w:val="24"/>
                <w:u w:val="none"/>
              </w:rPr>
              <w:t>of Directive 2014/59/EU</w:t>
            </w:r>
            <w:r w:rsidRPr="001562B3">
              <w:rPr>
                <w:rStyle w:val="InstructionsTabelleberschrift"/>
                <w:rFonts w:ascii="Times New Roman" w:hAnsi="Times New Roman"/>
                <w:b w:val="0"/>
                <w:sz w:val="24"/>
                <w:u w:val="none"/>
              </w:rPr>
              <w:t>.</w:t>
            </w:r>
          </w:p>
          <w:p w14:paraId="6243972D" w14:textId="5B30D454" w:rsidR="00A827D8" w:rsidRPr="001562B3" w:rsidRDefault="00A827D8" w:rsidP="0083554B">
            <w:pPr>
              <w:pStyle w:val="InstructionsText"/>
              <w:rPr>
                <w:rStyle w:val="FormatvorlageInstructionsTabelleText"/>
                <w:rFonts w:ascii="Times New Roman" w:hAnsi="Times New Roman"/>
                <w:sz w:val="24"/>
              </w:rPr>
            </w:pPr>
            <w:ins w:id="357" w:author="Author">
              <w:r>
                <w:rPr>
                  <w:rStyle w:val="FormatvorlageInstructionsTabelleText"/>
                  <w:rFonts w:ascii="Times New Roman" w:hAnsi="Times New Roman"/>
                  <w:sz w:val="24"/>
                </w:rPr>
                <w:t>The amounts reported shall be the amounts before deducting unused prior permission amounts, to the extent that the permission covers e</w:t>
              </w:r>
              <w:r w:rsidRPr="00EC7A10">
                <w:rPr>
                  <w:rStyle w:val="FormatvorlageInstructionsTabelleText"/>
                  <w:rFonts w:ascii="Times New Roman" w:hAnsi="Times New Roman"/>
                  <w:sz w:val="24"/>
                </w:rPr>
                <w:t>ligible liabilities instruments</w:t>
              </w:r>
              <w:r>
                <w:rPr>
                  <w:rStyle w:val="FormatvorlageInstructionsTabelleText"/>
                  <w:rFonts w:ascii="Times New Roman" w:hAnsi="Times New Roman"/>
                  <w:sz w:val="24"/>
                </w:rPr>
                <w:t>.</w:t>
              </w:r>
            </w:ins>
          </w:p>
          <w:p w14:paraId="7FC16AEF" w14:textId="6593B239" w:rsidR="003E7AB6" w:rsidRPr="001562B3" w:rsidRDefault="003E7AB6" w:rsidP="00437CF3">
            <w:pPr>
              <w:rPr>
                <w:rStyle w:val="FormatvorlageInstructionsTabelleText"/>
                <w:rFonts w:ascii="Times New Roman" w:hAnsi="Times New Roman"/>
                <w:sz w:val="24"/>
                <w:lang w:eastAsia="de-DE"/>
              </w:rPr>
            </w:pPr>
            <w:r w:rsidRPr="001562B3">
              <w:rPr>
                <w:rStyle w:val="InstructionsTabelleberschrift"/>
                <w:rFonts w:ascii="Times New Roman" w:hAnsi="Times New Roman"/>
                <w:b w:val="0"/>
                <w:i/>
                <w:sz w:val="24"/>
                <w:u w:val="none"/>
              </w:rPr>
              <w:t>Internal TLAC</w:t>
            </w:r>
          </w:p>
          <w:p w14:paraId="510BD17E" w14:textId="77777777" w:rsidR="00BA24B5" w:rsidRDefault="00443BEC" w:rsidP="0083554B">
            <w:pPr>
              <w:pStyle w:val="InstructionsText"/>
              <w:rPr>
                <w:ins w:id="358" w:author="Author"/>
                <w:rStyle w:val="FormatvorlageInstructionsTabelleText"/>
                <w:rFonts w:ascii="Times New Roman" w:hAnsi="Times New Roman"/>
                <w:sz w:val="24"/>
              </w:rPr>
            </w:pPr>
            <w:r w:rsidRPr="001562B3">
              <w:rPr>
                <w:rStyle w:val="FormatvorlageInstructionsTabelleText"/>
                <w:rFonts w:ascii="Times New Roman" w:hAnsi="Times New Roman"/>
                <w:sz w:val="24"/>
              </w:rPr>
              <w:t>T</w:t>
            </w:r>
            <w:r w:rsidR="00BE557E" w:rsidRPr="001562B3">
              <w:rPr>
                <w:rStyle w:val="FormatvorlageInstructionsTabelleText"/>
                <w:rFonts w:ascii="Times New Roman" w:hAnsi="Times New Roman"/>
                <w:sz w:val="24"/>
              </w:rPr>
              <w:t xml:space="preserve">he amount of </w:t>
            </w:r>
            <w:r w:rsidR="005F18D0" w:rsidRPr="001562B3">
              <w:rPr>
                <w:rStyle w:val="FormatvorlageInstructionsTabelleText"/>
                <w:rFonts w:ascii="Times New Roman" w:hAnsi="Times New Roman"/>
                <w:sz w:val="24"/>
              </w:rPr>
              <w:t xml:space="preserve">eligible liabilities shall be calculated in accordance with Article 72k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ins w:id="359" w:author="Author">
              <w:r w:rsidR="007460C8">
                <w:rPr>
                  <w:rStyle w:val="FormatvorlageInstructionsTabelleText"/>
                  <w:rFonts w:ascii="Times New Roman" w:hAnsi="Times New Roman"/>
                  <w:sz w:val="24"/>
                </w:rPr>
                <w:t>,</w:t>
              </w:r>
            </w:ins>
            <w:r w:rsidR="005F18D0" w:rsidRPr="001562B3">
              <w:rPr>
                <w:rStyle w:val="FormatvorlageInstructionsTabelleText"/>
                <w:rFonts w:ascii="Times New Roman" w:hAnsi="Times New Roman"/>
                <w:sz w:val="24"/>
              </w:rPr>
              <w:t xml:space="preserve"> where th</w:t>
            </w:r>
            <w:r w:rsidRPr="001562B3">
              <w:rPr>
                <w:rStyle w:val="FormatvorlageInstructionsTabelleText"/>
                <w:rFonts w:ascii="Times New Roman" w:hAnsi="Times New Roman"/>
                <w:sz w:val="24"/>
              </w:rPr>
              <w:t>ose liabilities</w:t>
            </w:r>
            <w:r w:rsidR="005F18D0" w:rsidRPr="001562B3">
              <w:rPr>
                <w:rStyle w:val="FormatvorlageInstructionsTabelleText"/>
                <w:rFonts w:ascii="Times New Roman" w:hAnsi="Times New Roman"/>
                <w:sz w:val="24"/>
              </w:rPr>
              <w:t xml:space="preserve"> fulfil the conditions set out in Article 92</w:t>
            </w:r>
            <w:proofErr w:type="gramStart"/>
            <w:r w:rsidR="005F18D0" w:rsidRPr="001562B3">
              <w:rPr>
                <w:rStyle w:val="FormatvorlageInstructionsTabelleText"/>
                <w:rFonts w:ascii="Times New Roman" w:hAnsi="Times New Roman"/>
                <w:sz w:val="24"/>
              </w:rPr>
              <w:t>b(</w:t>
            </w:r>
            <w:proofErr w:type="gramEnd"/>
            <w:r w:rsidR="00650358" w:rsidRPr="001562B3">
              <w:rPr>
                <w:rStyle w:val="FormatvorlageInstructionsTabelleText"/>
                <w:rFonts w:ascii="Times New Roman" w:hAnsi="Times New Roman"/>
                <w:sz w:val="24"/>
              </w:rPr>
              <w:t>3</w:t>
            </w:r>
            <w:r w:rsidR="005F18D0" w:rsidRPr="001562B3">
              <w:rPr>
                <w:rStyle w:val="FormatvorlageInstructionsTabelleText"/>
                <w:rFonts w:ascii="Times New Roman" w:hAnsi="Times New Roman"/>
                <w:sz w:val="24"/>
              </w:rPr>
              <w:t xml:space="preserve">) </w:t>
            </w:r>
            <w:r w:rsidR="00B11263" w:rsidRPr="001562B3">
              <w:rPr>
                <w:rStyle w:val="FormatvorlageInstructionsTabelleText"/>
                <w:rFonts w:ascii="Times New Roman" w:hAnsi="Times New Roman"/>
                <w:sz w:val="24"/>
              </w:rPr>
              <w:t>of that Regulation</w:t>
            </w:r>
            <w:r w:rsidR="005F18D0" w:rsidRPr="001562B3">
              <w:rPr>
                <w:rStyle w:val="FormatvorlageInstructionsTabelleText"/>
                <w:rFonts w:ascii="Times New Roman" w:hAnsi="Times New Roman"/>
                <w:sz w:val="24"/>
              </w:rPr>
              <w:t>.</w:t>
            </w:r>
          </w:p>
          <w:p w14:paraId="193E429A" w14:textId="37505F8E" w:rsidR="00A827D8" w:rsidRPr="001562B3" w:rsidRDefault="00A827D8" w:rsidP="0083554B">
            <w:pPr>
              <w:pStyle w:val="InstructionsText"/>
              <w:rPr>
                <w:rStyle w:val="FormatvorlageInstructionsTabelleText"/>
                <w:rFonts w:ascii="Times New Roman" w:hAnsi="Times New Roman"/>
                <w:sz w:val="24"/>
              </w:rPr>
            </w:pPr>
            <w:ins w:id="360" w:author="Author">
              <w:r>
                <w:rPr>
                  <w:rStyle w:val="FormatvorlageInstructionsTabelleText"/>
                  <w:rFonts w:ascii="Times New Roman" w:hAnsi="Times New Roman"/>
                  <w:sz w:val="24"/>
                </w:rPr>
                <w:t>The amounts reported shall be the amounts before deducting unused prior permission amounts, to the extent that the permission covers e</w:t>
              </w:r>
              <w:r w:rsidRPr="00EC7A10">
                <w:rPr>
                  <w:rStyle w:val="FormatvorlageInstructionsTabelleText"/>
                  <w:rFonts w:ascii="Times New Roman" w:hAnsi="Times New Roman"/>
                  <w:sz w:val="24"/>
                </w:rPr>
                <w:t>ligible liabilities instruments</w:t>
              </w:r>
              <w:r>
                <w:rPr>
                  <w:rStyle w:val="FormatvorlageInstructionsTabelleText"/>
                  <w:rFonts w:ascii="Times New Roman" w:hAnsi="Times New Roman"/>
                  <w:sz w:val="24"/>
                </w:rPr>
                <w:t>.</w:t>
              </w:r>
            </w:ins>
          </w:p>
        </w:tc>
      </w:tr>
      <w:tr w:rsidR="003909BE" w:rsidRPr="001562B3" w14:paraId="2C6CB8FF" w14:textId="77777777" w:rsidTr="003D419A">
        <w:trPr>
          <w:ins w:id="361" w:author="Author"/>
        </w:trPr>
        <w:tc>
          <w:tcPr>
            <w:tcW w:w="1130" w:type="dxa"/>
          </w:tcPr>
          <w:p w14:paraId="7DB1A4FA" w14:textId="349A2C07" w:rsidR="003909BE" w:rsidRPr="001562B3" w:rsidRDefault="003909BE" w:rsidP="0083554B">
            <w:pPr>
              <w:pStyle w:val="InstructionsText"/>
              <w:rPr>
                <w:ins w:id="362" w:author="Author"/>
                <w:rStyle w:val="FormatvorlageInstructionsTabelleText"/>
                <w:rFonts w:ascii="Times New Roman" w:hAnsi="Times New Roman"/>
                <w:sz w:val="24"/>
                <w:lang w:eastAsia="en-US"/>
              </w:rPr>
            </w:pPr>
            <w:ins w:id="363" w:author="Author">
              <w:r>
                <w:rPr>
                  <w:rStyle w:val="FormatvorlageInstructionsTabelleText"/>
                  <w:rFonts w:ascii="Times New Roman" w:hAnsi="Times New Roman"/>
                  <w:sz w:val="24"/>
                </w:rPr>
                <w:t>0265</w:t>
              </w:r>
            </w:ins>
          </w:p>
        </w:tc>
        <w:tc>
          <w:tcPr>
            <w:tcW w:w="7624" w:type="dxa"/>
          </w:tcPr>
          <w:p w14:paraId="0D718B54" w14:textId="77777777" w:rsidR="003909BE" w:rsidRDefault="003909BE" w:rsidP="0083554B">
            <w:pPr>
              <w:pStyle w:val="InstructionsText"/>
              <w:rPr>
                <w:ins w:id="364" w:author="Author"/>
                <w:rStyle w:val="InstructionsTabelleberschrift"/>
                <w:rFonts w:ascii="Times New Roman" w:hAnsi="Times New Roman"/>
                <w:sz w:val="24"/>
              </w:rPr>
            </w:pPr>
            <w:ins w:id="365" w:author="Author">
              <w:r w:rsidRPr="003909BE">
                <w:rPr>
                  <w:rStyle w:val="InstructionsTabelleberschrift"/>
                  <w:rFonts w:ascii="Times New Roman" w:hAnsi="Times New Roman"/>
                  <w:sz w:val="24"/>
                </w:rPr>
                <w:t xml:space="preserve">(-) Own eligible liabilities instruments: Unused prior permission </w:t>
              </w:r>
              <w:proofErr w:type="gramStart"/>
              <w:r w:rsidRPr="003909BE">
                <w:rPr>
                  <w:rStyle w:val="InstructionsTabelleberschrift"/>
                  <w:rFonts w:ascii="Times New Roman" w:hAnsi="Times New Roman"/>
                  <w:sz w:val="24"/>
                </w:rPr>
                <w:t>amounts</w:t>
              </w:r>
              <w:proofErr w:type="gramEnd"/>
            </w:ins>
          </w:p>
          <w:p w14:paraId="7D07C761" w14:textId="3DF9A7B6" w:rsidR="003909BE" w:rsidRDefault="002526C4" w:rsidP="0083554B">
            <w:pPr>
              <w:pStyle w:val="InstructionsText"/>
              <w:rPr>
                <w:ins w:id="366" w:author="Author"/>
                <w:rStyle w:val="FormatvorlageInstructionsTabelleText"/>
                <w:rFonts w:ascii="Times New Roman" w:hAnsi="Times New Roman"/>
                <w:sz w:val="24"/>
                <w:highlight w:val="yellow"/>
              </w:rPr>
            </w:pPr>
            <w:ins w:id="367" w:author="Author">
              <w:r>
                <w:rPr>
                  <w:rStyle w:val="FormatvorlageInstructionsTabelleText"/>
                  <w:rFonts w:ascii="Times New Roman" w:hAnsi="Times New Roman"/>
                  <w:sz w:val="24"/>
                  <w:highlight w:val="yellow"/>
                </w:rPr>
                <w:t>T</w:t>
              </w:r>
              <w:r w:rsidR="003909BE">
                <w:rPr>
                  <w:rStyle w:val="FormatvorlageInstructionsTabelleText"/>
                  <w:rFonts w:ascii="Times New Roman" w:hAnsi="Times New Roman"/>
                  <w:sz w:val="24"/>
                  <w:highlight w:val="yellow"/>
                </w:rPr>
                <w:t>he following amounts shall be reported in this row:</w:t>
              </w:r>
            </w:ins>
          </w:p>
          <w:p w14:paraId="5C2A74CE" w14:textId="1AA83987" w:rsidR="003909BE" w:rsidRPr="00A827D8" w:rsidRDefault="002526C4" w:rsidP="003909BE">
            <w:pPr>
              <w:pStyle w:val="ListParagraph"/>
              <w:numPr>
                <w:ilvl w:val="0"/>
                <w:numId w:val="53"/>
              </w:numPr>
              <w:rPr>
                <w:ins w:id="368" w:author="Author"/>
                <w:rStyle w:val="FormatvorlageInstructionsTabelleText"/>
                <w:rFonts w:ascii="Times New Roman" w:hAnsi="Times New Roman"/>
                <w:sz w:val="24"/>
              </w:rPr>
            </w:pPr>
            <w:ins w:id="369" w:author="Author">
              <w:r w:rsidRPr="00A827D8">
                <w:rPr>
                  <w:rStyle w:val="FormatvorlageInstructionsTabelleText"/>
                  <w:rFonts w:ascii="Times New Roman" w:hAnsi="Times New Roman"/>
                  <w:sz w:val="24"/>
                  <w:highlight w:val="yellow"/>
                </w:rPr>
                <w:t xml:space="preserve">Unused ad hoc permission amounts, to the extent that the permission covers eligible liabilities </w:t>
              </w:r>
              <w:proofErr w:type="gramStart"/>
              <w:r w:rsidRPr="00A827D8">
                <w:rPr>
                  <w:rStyle w:val="FormatvorlageInstructionsTabelleText"/>
                  <w:rFonts w:ascii="Times New Roman" w:hAnsi="Times New Roman"/>
                  <w:sz w:val="24"/>
                  <w:highlight w:val="yellow"/>
                </w:rPr>
                <w:t>instruments</w:t>
              </w:r>
              <w:r w:rsidR="003909BE" w:rsidRPr="00A827D8">
                <w:rPr>
                  <w:rStyle w:val="FormatvorlageInstructionsTabelleText"/>
                  <w:rFonts w:ascii="Times New Roman" w:hAnsi="Times New Roman"/>
                  <w:sz w:val="24"/>
                  <w:highlight w:val="yellow"/>
                </w:rPr>
                <w:t>;</w:t>
              </w:r>
              <w:proofErr w:type="gramEnd"/>
            </w:ins>
          </w:p>
          <w:p w14:paraId="231309D3" w14:textId="670CFB9E" w:rsidR="003909BE" w:rsidRPr="001562B3" w:rsidRDefault="002526C4" w:rsidP="003909BE">
            <w:pPr>
              <w:pStyle w:val="ListParagraph"/>
              <w:numPr>
                <w:ilvl w:val="0"/>
                <w:numId w:val="53"/>
              </w:numPr>
              <w:rPr>
                <w:ins w:id="370" w:author="Author"/>
                <w:rStyle w:val="InstructionsTabelleberschrift"/>
                <w:rFonts w:ascii="Times New Roman" w:hAnsi="Times New Roman"/>
                <w:sz w:val="24"/>
              </w:rPr>
            </w:pPr>
            <w:ins w:id="371" w:author="Author">
              <w:r w:rsidRPr="00A827D8">
                <w:rPr>
                  <w:rStyle w:val="FormatvorlageInstructionsTabelleText"/>
                  <w:rFonts w:ascii="Times New Roman" w:hAnsi="Times New Roman"/>
                  <w:sz w:val="24"/>
                  <w:highlight w:val="yellow"/>
                </w:rPr>
                <w:t xml:space="preserve">Unused GPP amounts, to the extent that the permission covers </w:t>
              </w:r>
              <w:r w:rsidR="003909BE" w:rsidRPr="00A827D8">
                <w:rPr>
                  <w:rStyle w:val="FormatvorlageInstructionsTabelleText"/>
                  <w:rFonts w:ascii="Times New Roman" w:hAnsi="Times New Roman"/>
                  <w:sz w:val="24"/>
                  <w:highlight w:val="yellow"/>
                </w:rPr>
                <w:t>eligible liabilities instruments</w:t>
              </w:r>
              <w:r w:rsidR="003909BE" w:rsidRPr="00A827D8">
                <w:rPr>
                  <w:rStyle w:val="FormatvorlageInstructionsTabelleText"/>
                  <w:rFonts w:ascii="Times New Roman" w:hAnsi="Times New Roman"/>
                  <w:sz w:val="24"/>
                </w:rPr>
                <w:t>.</w:t>
              </w:r>
            </w:ins>
          </w:p>
        </w:tc>
      </w:tr>
      <w:tr w:rsidR="005F18D0" w:rsidRPr="001562B3" w14:paraId="008441F0" w14:textId="77777777" w:rsidTr="003D419A">
        <w:tc>
          <w:tcPr>
            <w:tcW w:w="1130" w:type="dxa"/>
          </w:tcPr>
          <w:p w14:paraId="4C704759" w14:textId="3507A2B2" w:rsidR="005F18D0" w:rsidRPr="001562B3" w:rsidRDefault="005F18D0"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w:t>
            </w:r>
            <w:r w:rsidR="00BE557E" w:rsidRPr="001562B3">
              <w:rPr>
                <w:rStyle w:val="FormatvorlageInstructionsTabelleText"/>
                <w:rFonts w:ascii="Times New Roman" w:hAnsi="Times New Roman"/>
                <w:sz w:val="24"/>
              </w:rPr>
              <w:t>7</w:t>
            </w:r>
            <w:r w:rsidRPr="001562B3">
              <w:rPr>
                <w:rStyle w:val="FormatvorlageInstructionsTabelleText"/>
                <w:rFonts w:ascii="Times New Roman" w:hAnsi="Times New Roman"/>
                <w:sz w:val="24"/>
              </w:rPr>
              <w:t>0</w:t>
            </w:r>
          </w:p>
        </w:tc>
        <w:tc>
          <w:tcPr>
            <w:tcW w:w="7624" w:type="dxa"/>
          </w:tcPr>
          <w:p w14:paraId="0A6DF4A8" w14:textId="56570D04" w:rsidR="005F18D0" w:rsidRPr="001562B3" w:rsidRDefault="005F18D0"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Guarantees </w:t>
            </w:r>
            <w:r w:rsidR="00BE557E" w:rsidRPr="001562B3">
              <w:rPr>
                <w:rStyle w:val="InstructionsTabelleberschrift"/>
                <w:rFonts w:ascii="Times New Roman" w:hAnsi="Times New Roman"/>
                <w:sz w:val="24"/>
              </w:rPr>
              <w:t>provided by the resolution entity</w:t>
            </w:r>
            <w:r w:rsidR="00B253EA" w:rsidRPr="001562B3">
              <w:rPr>
                <w:rStyle w:val="InstructionsTabelleberschrift"/>
                <w:rFonts w:ascii="Times New Roman" w:hAnsi="Times New Roman"/>
                <w:sz w:val="24"/>
              </w:rPr>
              <w:t xml:space="preserve"> and permitted by the resolution </w:t>
            </w:r>
            <w:proofErr w:type="gramStart"/>
            <w:r w:rsidR="00B253EA" w:rsidRPr="001562B3">
              <w:rPr>
                <w:rStyle w:val="InstructionsTabelleberschrift"/>
                <w:rFonts w:ascii="Times New Roman" w:hAnsi="Times New Roman"/>
                <w:sz w:val="24"/>
              </w:rPr>
              <w:t>authority</w:t>
            </w:r>
            <w:proofErr w:type="gramEnd"/>
          </w:p>
          <w:p w14:paraId="374F83E9" w14:textId="0086AE55" w:rsidR="00B253EA" w:rsidRPr="001562B3" w:rsidRDefault="00BA3D22"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W</w:t>
            </w:r>
            <w:r w:rsidR="005F18D0" w:rsidRPr="001562B3">
              <w:rPr>
                <w:rStyle w:val="FormatvorlageInstructionsTabelleText"/>
                <w:rFonts w:ascii="Times New Roman" w:hAnsi="Times New Roman"/>
                <w:sz w:val="24"/>
              </w:rPr>
              <w:t xml:space="preserve">here the resolution authority of the subsidiary permits </w:t>
            </w:r>
            <w:r w:rsidR="00BE557E" w:rsidRPr="001562B3">
              <w:rPr>
                <w:rStyle w:val="FormatvorlageInstructionsTabelleText"/>
                <w:rFonts w:ascii="Times New Roman" w:hAnsi="Times New Roman"/>
                <w:sz w:val="24"/>
              </w:rPr>
              <w:t xml:space="preserve">the reporting entity </w:t>
            </w:r>
            <w:r w:rsidR="005F18D0" w:rsidRPr="001562B3">
              <w:rPr>
                <w:rStyle w:val="FormatvorlageInstructionsTabelleText"/>
                <w:rFonts w:ascii="Times New Roman" w:hAnsi="Times New Roman"/>
                <w:sz w:val="24"/>
              </w:rPr>
              <w:t xml:space="preserve">to meet the internal MREL requirement with guarantees, the </w:t>
            </w:r>
            <w:r w:rsidR="00BE557E" w:rsidRPr="001562B3">
              <w:rPr>
                <w:rStyle w:val="FormatvorlageInstructionsTabelleText"/>
                <w:rFonts w:ascii="Times New Roman" w:hAnsi="Times New Roman"/>
                <w:sz w:val="24"/>
              </w:rPr>
              <w:t xml:space="preserve">amount of </w:t>
            </w:r>
            <w:r w:rsidR="005F18D0" w:rsidRPr="001562B3">
              <w:rPr>
                <w:rStyle w:val="FormatvorlageInstructionsTabelleText"/>
                <w:rFonts w:ascii="Times New Roman" w:hAnsi="Times New Roman"/>
                <w:sz w:val="24"/>
              </w:rPr>
              <w:t>guarantees that are pro</w:t>
            </w:r>
            <w:r w:rsidR="00BE557E" w:rsidRPr="001562B3">
              <w:rPr>
                <w:rStyle w:val="FormatvorlageInstructionsTabelleText"/>
                <w:rFonts w:ascii="Times New Roman" w:hAnsi="Times New Roman"/>
                <w:sz w:val="24"/>
              </w:rPr>
              <w:t>vided by the resolution entity and fulfil</w:t>
            </w:r>
            <w:r w:rsidR="005F18D0" w:rsidRPr="001562B3">
              <w:rPr>
                <w:rStyle w:val="FormatvorlageInstructionsTabelleText"/>
                <w:rFonts w:ascii="Times New Roman" w:hAnsi="Times New Roman"/>
                <w:sz w:val="24"/>
              </w:rPr>
              <w:t xml:space="preserve"> all the conditions set out in Article 45</w:t>
            </w:r>
            <w:proofErr w:type="gramStart"/>
            <w:r w:rsidR="00BE557E" w:rsidRPr="001562B3">
              <w:rPr>
                <w:rStyle w:val="FormatvorlageInstructionsTabelleText"/>
                <w:rFonts w:ascii="Times New Roman" w:hAnsi="Times New Roman"/>
                <w:sz w:val="24"/>
              </w:rPr>
              <w:t>f</w:t>
            </w:r>
            <w:r w:rsidR="005F18D0" w:rsidRPr="001562B3">
              <w:rPr>
                <w:rStyle w:val="FormatvorlageInstructionsTabelleText"/>
                <w:rFonts w:ascii="Times New Roman" w:hAnsi="Times New Roman"/>
                <w:sz w:val="24"/>
              </w:rPr>
              <w:t>(</w:t>
            </w:r>
            <w:proofErr w:type="gramEnd"/>
            <w:r w:rsidR="005F18D0" w:rsidRPr="001562B3">
              <w:rPr>
                <w:rStyle w:val="FormatvorlageInstructionsTabelleText"/>
                <w:rFonts w:ascii="Times New Roman" w:hAnsi="Times New Roman"/>
                <w:sz w:val="24"/>
              </w:rPr>
              <w:t xml:space="preserve">5) </w:t>
            </w:r>
            <w:r w:rsidR="0078788E" w:rsidRPr="001562B3">
              <w:rPr>
                <w:rStyle w:val="FormatvorlageInstructionsTabelleText"/>
                <w:rFonts w:ascii="Times New Roman" w:hAnsi="Times New Roman"/>
                <w:sz w:val="24"/>
              </w:rPr>
              <w:t xml:space="preserve">of </w:t>
            </w:r>
            <w:r w:rsidR="0078788E" w:rsidRPr="001562B3">
              <w:t>Directive 2014/59/EU</w:t>
            </w:r>
            <w:r w:rsidR="00BE557E" w:rsidRPr="001562B3">
              <w:rPr>
                <w:rStyle w:val="FormatvorlageInstructionsTabelleText"/>
                <w:rFonts w:ascii="Times New Roman" w:hAnsi="Times New Roman"/>
                <w:sz w:val="24"/>
              </w:rPr>
              <w:t xml:space="preserve"> shall be reported.</w:t>
            </w:r>
          </w:p>
        </w:tc>
      </w:tr>
      <w:tr w:rsidR="00585408" w:rsidRPr="001562B3" w14:paraId="64B2DBBF" w14:textId="77777777" w:rsidTr="003D419A">
        <w:tc>
          <w:tcPr>
            <w:tcW w:w="1130" w:type="dxa"/>
          </w:tcPr>
          <w:p w14:paraId="30EE14F3" w14:textId="68466EFD" w:rsidR="00585408" w:rsidRPr="001562B3" w:rsidRDefault="0058540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0280</w:t>
            </w:r>
          </w:p>
        </w:tc>
        <w:tc>
          <w:tcPr>
            <w:tcW w:w="7624" w:type="dxa"/>
          </w:tcPr>
          <w:p w14:paraId="5CE64777" w14:textId="77777777" w:rsidR="00585408" w:rsidRPr="001562B3" w:rsidRDefault="0058540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Memorandum item: Collateralised part of the guarantee</w:t>
            </w:r>
          </w:p>
          <w:p w14:paraId="38A673BD" w14:textId="5C748442" w:rsidR="00585408" w:rsidRPr="001562B3" w:rsidRDefault="00585408" w:rsidP="0083554B">
            <w:pPr>
              <w:pStyle w:val="InstructionsText"/>
              <w:rPr>
                <w:rStyle w:val="InstructionsTabelleberschrift"/>
                <w:rFonts w:ascii="Times New Roman" w:hAnsi="Times New Roman"/>
                <w:b w:val="0"/>
                <w:sz w:val="24"/>
              </w:rPr>
            </w:pPr>
            <w:r w:rsidRPr="001562B3">
              <w:rPr>
                <w:rStyle w:val="FormatvorlageInstructionsTabelleText"/>
                <w:rFonts w:ascii="Times New Roman" w:hAnsi="Times New Roman"/>
                <w:sz w:val="24"/>
              </w:rPr>
              <w:t xml:space="preserve">The part of the guarantee reported in row 0270 that is collateralised through a financial collateral arrangement as referred to in </w:t>
            </w:r>
            <w:del w:id="372" w:author="Author">
              <w:r w:rsidRPr="001562B3" w:rsidDel="007460C8">
                <w:rPr>
                  <w:rStyle w:val="FormatvorlageInstructionsTabelleText"/>
                  <w:rFonts w:ascii="Times New Roman" w:hAnsi="Times New Roman"/>
                  <w:sz w:val="24"/>
                </w:rPr>
                <w:delText xml:space="preserve">point (c) of </w:delText>
              </w:r>
            </w:del>
            <w:r w:rsidRPr="001562B3">
              <w:rPr>
                <w:rStyle w:val="FormatvorlageInstructionsTabelleText"/>
                <w:rFonts w:ascii="Times New Roman" w:hAnsi="Times New Roman"/>
                <w:sz w:val="24"/>
              </w:rPr>
              <w:t>Article 45</w:t>
            </w:r>
            <w:proofErr w:type="gramStart"/>
            <w:r w:rsidRPr="001562B3">
              <w:rPr>
                <w:rStyle w:val="FormatvorlageInstructionsTabelleText"/>
                <w:rFonts w:ascii="Times New Roman" w:hAnsi="Times New Roman"/>
                <w:sz w:val="24"/>
              </w:rPr>
              <w:t>f(</w:t>
            </w:r>
            <w:proofErr w:type="gramEnd"/>
            <w:r w:rsidRPr="001562B3">
              <w:rPr>
                <w:rStyle w:val="FormatvorlageInstructionsTabelleText"/>
                <w:rFonts w:ascii="Times New Roman" w:hAnsi="Times New Roman"/>
                <w:sz w:val="24"/>
              </w:rPr>
              <w:t>5)</w:t>
            </w:r>
            <w:ins w:id="373" w:author="Author">
              <w:r w:rsidR="007460C8">
                <w:rPr>
                  <w:rStyle w:val="FormatvorlageInstructionsTabelleText"/>
                  <w:rFonts w:ascii="Times New Roman" w:hAnsi="Times New Roman"/>
                  <w:sz w:val="24"/>
                </w:rPr>
                <w:t xml:space="preserve">, </w:t>
              </w:r>
              <w:r w:rsidR="007460C8" w:rsidRPr="001562B3">
                <w:rPr>
                  <w:rStyle w:val="FormatvorlageInstructionsTabelleText"/>
                  <w:rFonts w:ascii="Times New Roman" w:hAnsi="Times New Roman"/>
                  <w:sz w:val="24"/>
                </w:rPr>
                <w:t>point (c)</w:t>
              </w:r>
              <w:r w:rsidR="007460C8">
                <w:rPr>
                  <w:rStyle w:val="FormatvorlageInstructionsTabelleText"/>
                  <w:rFonts w:ascii="Times New Roman" w:hAnsi="Times New Roman"/>
                  <w:sz w:val="24"/>
                </w:rPr>
                <w:t>,</w:t>
              </w:r>
            </w:ins>
            <w:r w:rsidRPr="001562B3">
              <w:rPr>
                <w:rStyle w:val="FormatvorlageInstructionsTabelleText"/>
                <w:rFonts w:ascii="Times New Roman" w:hAnsi="Times New Roman"/>
                <w:sz w:val="24"/>
              </w:rPr>
              <w:t xml:space="preserve"> </w:t>
            </w:r>
            <w:r w:rsidR="0078788E" w:rsidRPr="001562B3">
              <w:rPr>
                <w:rStyle w:val="FormatvorlageInstructionsTabelleText"/>
                <w:rFonts w:ascii="Times New Roman" w:hAnsi="Times New Roman"/>
                <w:sz w:val="24"/>
              </w:rPr>
              <w:t xml:space="preserve">of </w:t>
            </w:r>
            <w:r w:rsidR="0078788E" w:rsidRPr="001562B3">
              <w:t>Directive 2014/59/EU</w:t>
            </w:r>
            <w:r w:rsidR="00B34605" w:rsidRPr="001562B3">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0290</w:t>
            </w:r>
          </w:p>
        </w:tc>
        <w:tc>
          <w:tcPr>
            <w:tcW w:w="7624" w:type="dxa"/>
          </w:tcPr>
          <w:p w14:paraId="303D6E75" w14:textId="001B70E3" w:rsidR="00585408" w:rsidRPr="001562B3" w:rsidRDefault="00585408" w:rsidP="0083554B">
            <w:pPr>
              <w:pStyle w:val="InstructionsText"/>
              <w:rPr>
                <w:rStyle w:val="InstructionsTabelleberschrift"/>
                <w:rFonts w:ascii="Times New Roman" w:hAnsi="Times New Roman"/>
                <w:sz w:val="24"/>
              </w:rPr>
            </w:pPr>
            <w:r w:rsidRPr="004F2E2A">
              <w:rPr>
                <w:rStyle w:val="InstructionsTabelleberschrift"/>
                <w:rFonts w:ascii="Times New Roman" w:hAnsi="Times New Roman"/>
                <w:sz w:val="24"/>
                <w:highlight w:val="yellow"/>
              </w:rPr>
              <w:t xml:space="preserve">(-) </w:t>
            </w:r>
            <w:del w:id="374" w:author="Author">
              <w:r w:rsidRPr="004F2E2A" w:rsidDel="003909BE">
                <w:rPr>
                  <w:rStyle w:val="InstructionsTabelleberschrift"/>
                  <w:rFonts w:ascii="Times New Roman" w:hAnsi="Times New Roman"/>
                  <w:sz w:val="24"/>
                  <w:highlight w:val="yellow"/>
                </w:rPr>
                <w:delText xml:space="preserve">Deductions </w:delText>
              </w:r>
              <w:r w:rsidR="008A0F2E" w:rsidRPr="004F2E2A" w:rsidDel="003909BE">
                <w:rPr>
                  <w:rStyle w:val="InstructionsTabelleberschrift"/>
                  <w:rFonts w:ascii="Times New Roman" w:hAnsi="Times New Roman"/>
                  <w:sz w:val="24"/>
                  <w:highlight w:val="yellow"/>
                </w:rPr>
                <w:delText>or equivalent</w:delText>
              </w:r>
            </w:del>
            <w:ins w:id="375" w:author="Author">
              <w:r w:rsidR="00C12C29">
                <w:rPr>
                  <w:rStyle w:val="InstructionsTabelleberschrift"/>
                  <w:rFonts w:ascii="Times New Roman" w:hAnsi="Times New Roman"/>
                  <w:sz w:val="24"/>
                  <w:highlight w:val="yellow"/>
                </w:rPr>
                <w:t>Own funds instruments and eligible liabilities i</w:t>
              </w:r>
              <w:r w:rsidR="003909BE" w:rsidRPr="004F2E2A">
                <w:rPr>
                  <w:rStyle w:val="InstructionsTabelleberschrift"/>
                  <w:rFonts w:ascii="Times New Roman" w:hAnsi="Times New Roman"/>
                  <w:sz w:val="24"/>
                  <w:highlight w:val="yellow"/>
                </w:rPr>
                <w:t xml:space="preserve">nstruments issued by non-resolution entities of the same resolution </w:t>
              </w:r>
              <w:proofErr w:type="gramStart"/>
              <w:r w:rsidR="003909BE" w:rsidRPr="004F2E2A">
                <w:rPr>
                  <w:rStyle w:val="InstructionsTabelleberschrift"/>
                  <w:rFonts w:ascii="Times New Roman" w:hAnsi="Times New Roman"/>
                  <w:sz w:val="24"/>
                  <w:highlight w:val="yellow"/>
                </w:rPr>
                <w:t>group</w:t>
              </w:r>
            </w:ins>
            <w:proofErr w:type="gramEnd"/>
          </w:p>
          <w:p w14:paraId="61784284" w14:textId="77777777" w:rsidR="00CA5793" w:rsidRDefault="00585408" w:rsidP="0083554B">
            <w:pPr>
              <w:pStyle w:val="InstructionsText"/>
              <w:rPr>
                <w:ins w:id="376" w:author="Author"/>
                <w:rStyle w:val="FormatvorlageInstructionsTabelleText"/>
                <w:rFonts w:ascii="Times New Roman" w:hAnsi="Times New Roman"/>
                <w:sz w:val="24"/>
                <w:highlight w:val="yellow"/>
              </w:rPr>
            </w:pPr>
            <w:del w:id="377" w:author="Author">
              <w:r w:rsidRPr="003909BE" w:rsidDel="00CA5793">
                <w:rPr>
                  <w:rStyle w:val="FormatvorlageInstructionsTabelleText"/>
                  <w:rFonts w:ascii="Times New Roman" w:hAnsi="Times New Roman"/>
                  <w:sz w:val="24"/>
                </w:rPr>
                <w:delText>Deductions</w:delText>
              </w:r>
              <w:r w:rsidR="008A0F2E" w:rsidRPr="003909BE" w:rsidDel="00CA5793">
                <w:rPr>
                  <w:rStyle w:val="FormatvorlageInstructionsTabelleText"/>
                  <w:rFonts w:ascii="Times New Roman" w:hAnsi="Times New Roman"/>
                  <w:sz w:val="24"/>
                </w:rPr>
                <w:delText xml:space="preserve"> </w:delText>
              </w:r>
              <w:r w:rsidR="008A0F2E" w:rsidRPr="003909BE" w:rsidDel="00B07414">
                <w:rPr>
                  <w:rStyle w:val="FormatvorlageInstructionsTabelleText"/>
                  <w:rFonts w:ascii="Times New Roman" w:hAnsi="Times New Roman"/>
                  <w:sz w:val="24"/>
                </w:rPr>
                <w:delText>or equivalent</w:delText>
              </w:r>
              <w:r w:rsidRPr="003909BE" w:rsidDel="00B07414">
                <w:rPr>
                  <w:rStyle w:val="FormatvorlageInstructionsTabelleText"/>
                  <w:rFonts w:ascii="Times New Roman" w:hAnsi="Times New Roman"/>
                  <w:sz w:val="24"/>
                </w:rPr>
                <w:delText xml:space="preserve"> required </w:delText>
              </w:r>
              <w:r w:rsidR="0078788E" w:rsidRPr="003909BE" w:rsidDel="00CA5793">
                <w:rPr>
                  <w:rStyle w:val="FormatvorlageInstructionsTabelleText"/>
                  <w:rFonts w:ascii="Times New Roman" w:hAnsi="Times New Roman"/>
                  <w:sz w:val="24"/>
                </w:rPr>
                <w:delText>in accordance with</w:delText>
              </w:r>
              <w:r w:rsidR="008A0F2E" w:rsidRPr="003909BE" w:rsidDel="00CA5793">
                <w:rPr>
                  <w:rStyle w:val="FormatvorlageInstructionsTabelleText"/>
                  <w:rFonts w:ascii="Times New Roman" w:hAnsi="Times New Roman"/>
                  <w:sz w:val="24"/>
                </w:rPr>
                <w:delText xml:space="preserve"> </w:delText>
              </w:r>
              <w:r w:rsidR="008A0F2E" w:rsidRPr="003909BE" w:rsidDel="003D2230">
                <w:rPr>
                  <w:rStyle w:val="FormatvorlageInstructionsTabelleText"/>
                  <w:rFonts w:ascii="Times New Roman" w:hAnsi="Times New Roman"/>
                  <w:sz w:val="24"/>
                </w:rPr>
                <w:delText>the method set out in</w:delText>
              </w:r>
              <w:r w:rsidRPr="003909BE" w:rsidDel="003D2230">
                <w:rPr>
                  <w:rStyle w:val="FormatvorlageInstructionsTabelleText"/>
                  <w:rFonts w:ascii="Times New Roman" w:hAnsi="Times New Roman"/>
                  <w:sz w:val="24"/>
                </w:rPr>
                <w:delText xml:space="preserve"> the </w:delText>
              </w:r>
              <w:r w:rsidR="008A0F2E" w:rsidRPr="003909BE" w:rsidDel="003D2230">
                <w:rPr>
                  <w:rStyle w:val="FormatvorlageInstructionsTabelleText"/>
                  <w:rFonts w:ascii="Times New Roman" w:hAnsi="Times New Roman"/>
                  <w:sz w:val="24"/>
                </w:rPr>
                <w:delText xml:space="preserve">Delegated Regulation referred to in </w:delText>
              </w:r>
              <w:r w:rsidR="00B46B93" w:rsidRPr="003909BE" w:rsidDel="003D2230">
                <w:rPr>
                  <w:rStyle w:val="FormatvorlageInstructionsTabelleText"/>
                  <w:rFonts w:ascii="Times New Roman" w:hAnsi="Times New Roman"/>
                  <w:sz w:val="24"/>
                </w:rPr>
                <w:delText xml:space="preserve">Article 45f(6) </w:delText>
              </w:r>
              <w:r w:rsidR="0078788E" w:rsidRPr="003909BE" w:rsidDel="003D2230">
                <w:rPr>
                  <w:rStyle w:val="FormatvorlageInstructionsTabelleText"/>
                  <w:rFonts w:ascii="Times New Roman" w:hAnsi="Times New Roman"/>
                  <w:sz w:val="24"/>
                </w:rPr>
                <w:delText>of Directive 2014/59/EU</w:delText>
              </w:r>
              <w:r w:rsidR="00B46B93" w:rsidRPr="003909BE" w:rsidDel="003D2230">
                <w:rPr>
                  <w:rStyle w:val="FormatvorlageInstructionsTabelleText"/>
                  <w:rFonts w:ascii="Times New Roman" w:hAnsi="Times New Roman"/>
                  <w:sz w:val="24"/>
                </w:rPr>
                <w:delText xml:space="preserve">. This row shall only be filled in once </w:delText>
              </w:r>
              <w:r w:rsidR="008A0F2E" w:rsidRPr="003909BE" w:rsidDel="003D2230">
                <w:rPr>
                  <w:rStyle w:val="FormatvorlageInstructionsTabelleText"/>
                  <w:rFonts w:ascii="Times New Roman" w:hAnsi="Times New Roman"/>
                  <w:sz w:val="24"/>
                </w:rPr>
                <w:delText>the Delegated Regulation</w:delText>
              </w:r>
              <w:r w:rsidR="00B46B93" w:rsidRPr="003909BE" w:rsidDel="003D2230">
                <w:rPr>
                  <w:rStyle w:val="FormatvorlageInstructionsTabelleText"/>
                  <w:rFonts w:ascii="Times New Roman" w:hAnsi="Times New Roman"/>
                  <w:sz w:val="24"/>
                </w:rPr>
                <w:delText xml:space="preserve"> applies.</w:delText>
              </w:r>
            </w:del>
            <w:ins w:id="378" w:author="Author">
              <w:r w:rsidR="00CA5793" w:rsidRPr="00BA24B5">
                <w:rPr>
                  <w:rStyle w:val="FormatvorlageInstructionsTabelleText"/>
                  <w:rFonts w:ascii="Times New Roman" w:hAnsi="Times New Roman"/>
                  <w:sz w:val="24"/>
                  <w:highlight w:val="yellow"/>
                </w:rPr>
                <w:t xml:space="preserve">Holdings of own funds instruments and eligible liabilities instruments </w:t>
              </w:r>
              <w:r w:rsidR="001C775E">
                <w:rPr>
                  <w:rStyle w:val="FormatvorlageInstructionsTabelleText"/>
                  <w:rFonts w:ascii="Times New Roman" w:hAnsi="Times New Roman"/>
                  <w:sz w:val="24"/>
                  <w:highlight w:val="yellow"/>
                </w:rPr>
                <w:t xml:space="preserve">that are to be </w:t>
              </w:r>
              <w:r w:rsidR="00CA5793" w:rsidRPr="00BA24B5">
                <w:rPr>
                  <w:rStyle w:val="FormatvorlageInstructionsTabelleText"/>
                  <w:rFonts w:ascii="Times New Roman" w:hAnsi="Times New Roman"/>
                  <w:sz w:val="24"/>
                  <w:highlight w:val="yellow"/>
                </w:rPr>
                <w:t>deducted in accordance with Article 72</w:t>
              </w:r>
              <w:proofErr w:type="gramStart"/>
              <w:r w:rsidR="00CA5793" w:rsidRPr="00BA24B5">
                <w:rPr>
                  <w:rStyle w:val="FormatvorlageInstructionsTabelleText"/>
                  <w:rFonts w:ascii="Times New Roman" w:hAnsi="Times New Roman"/>
                  <w:sz w:val="24"/>
                  <w:highlight w:val="yellow"/>
                </w:rPr>
                <w:t>e(</w:t>
              </w:r>
              <w:proofErr w:type="gramEnd"/>
              <w:r w:rsidR="00CA5793" w:rsidRPr="00BA24B5">
                <w:rPr>
                  <w:rStyle w:val="FormatvorlageInstructionsTabelleText"/>
                  <w:rFonts w:ascii="Times New Roman" w:hAnsi="Times New Roman"/>
                  <w:sz w:val="24"/>
                  <w:highlight w:val="yellow"/>
                </w:rPr>
                <w:t>5) of Regulation (EU) No 575/2013</w:t>
              </w:r>
              <w:r w:rsidR="003909BE">
                <w:rPr>
                  <w:rStyle w:val="FormatvorlageInstructionsTabelleText"/>
                  <w:rFonts w:ascii="Times New Roman" w:hAnsi="Times New Roman"/>
                  <w:sz w:val="24"/>
                  <w:highlight w:val="yellow"/>
                </w:rPr>
                <w:t xml:space="preserve"> shall be reported in this row.</w:t>
              </w:r>
            </w:ins>
          </w:p>
          <w:tbl>
            <w:tblPr>
              <w:tblStyle w:val="TableGrid"/>
              <w:tblW w:w="0" w:type="auto"/>
              <w:tblLayout w:type="fixed"/>
              <w:tblLook w:val="04A0" w:firstRow="1" w:lastRow="0" w:firstColumn="1" w:lastColumn="0" w:noHBand="0" w:noVBand="1"/>
            </w:tblPr>
            <w:tblGrid>
              <w:gridCol w:w="7398"/>
            </w:tblGrid>
            <w:tr w:rsidR="0051480C" w14:paraId="312FCEE3" w14:textId="77777777" w:rsidTr="00772AA3">
              <w:tc>
                <w:tcPr>
                  <w:tcW w:w="7398" w:type="dxa"/>
                </w:tcPr>
                <w:p w14:paraId="07E7D773" w14:textId="77777777" w:rsidR="0051480C" w:rsidRPr="0051480C" w:rsidRDefault="0051480C" w:rsidP="0083554B">
                  <w:pPr>
                    <w:pStyle w:val="InstructionsText"/>
                    <w:rPr>
                      <w:rStyle w:val="InstructionsTabelleberschrift"/>
                      <w:rFonts w:ascii="Times New Roman" w:hAnsi="Times New Roman"/>
                      <w:bCs w:val="0"/>
                      <w:sz w:val="24"/>
                      <w:u w:val="none"/>
                    </w:rPr>
                  </w:pPr>
                  <w:r w:rsidRPr="0051480C">
                    <w:rPr>
                      <w:rStyle w:val="InstructionsTabelleberschrift"/>
                      <w:rFonts w:ascii="Times New Roman" w:hAnsi="Times New Roman"/>
                      <w:bCs w:val="0"/>
                      <w:sz w:val="24"/>
                      <w:u w:val="none"/>
                    </w:rPr>
                    <w:t>Explanatory text for consultation purposes</w:t>
                  </w:r>
                </w:p>
                <w:p w14:paraId="64411E2F" w14:textId="39D852F5" w:rsidR="0051480C" w:rsidRDefault="0051480C" w:rsidP="0083554B">
                  <w:pPr>
                    <w:pStyle w:val="InstructionsText"/>
                    <w:rPr>
                      <w:rStyle w:val="InstructionsTabelleberschrift"/>
                      <w:rFonts w:ascii="Times New Roman" w:hAnsi="Times New Roman"/>
                      <w:b w:val="0"/>
                      <w:sz w:val="24"/>
                      <w:highlight w:val="yellow"/>
                      <w:u w:val="none"/>
                    </w:rPr>
                  </w:pPr>
                  <w:r w:rsidRPr="00772AA3">
                    <w:rPr>
                      <w:rStyle w:val="InstructionsTabelleberschrift"/>
                      <w:rFonts w:ascii="Times New Roman" w:hAnsi="Times New Roman"/>
                      <w:b w:val="0"/>
                      <w:sz w:val="24"/>
                      <w:u w:val="none"/>
                    </w:rPr>
                    <w:t xml:space="preserve">If the amendments to the daisy chain proposal, as envisaged in the Commission’s proposal for a </w:t>
                  </w:r>
                  <w:r w:rsidRPr="0051480C">
                    <w:rPr>
                      <w:rStyle w:val="InstructionsTabelleberschrift"/>
                      <w:rFonts w:ascii="Times New Roman" w:hAnsi="Times New Roman"/>
                      <w:b w:val="0"/>
                      <w:sz w:val="24"/>
                      <w:u w:val="none"/>
                    </w:rPr>
                    <w:t xml:space="preserve">Directive amending Directive 2014/59/EU </w:t>
                  </w:r>
                  <w:r w:rsidR="00627027">
                    <w:rPr>
                      <w:rStyle w:val="InstructionsTabelleberschrift"/>
                      <w:rFonts w:ascii="Times New Roman" w:hAnsi="Times New Roman"/>
                      <w:b w:val="0"/>
                      <w:sz w:val="24"/>
                      <w:u w:val="none"/>
                    </w:rPr>
                    <w:t xml:space="preserve">(‘BRRD’) </w:t>
                  </w:r>
                  <w:r w:rsidRPr="0051480C">
                    <w:rPr>
                      <w:rStyle w:val="InstructionsTabelleberschrift"/>
                      <w:rFonts w:ascii="Times New Roman" w:hAnsi="Times New Roman"/>
                      <w:b w:val="0"/>
                      <w:sz w:val="24"/>
                      <w:u w:val="none"/>
                    </w:rPr>
                    <w:t>and Regulation (EU) No 806/2014 as regards certain aspects of the minimum requirement for own funds and eligible liabilities</w:t>
                  </w:r>
                  <w:r>
                    <w:rPr>
                      <w:rStyle w:val="InstructionsTabelleberschrift"/>
                      <w:rFonts w:ascii="Times New Roman" w:hAnsi="Times New Roman"/>
                      <w:b w:val="0"/>
                      <w:sz w:val="24"/>
                      <w:u w:val="none"/>
                    </w:rPr>
                    <w:t xml:space="preserve">, become part of the legislative framework, this row would only cover investments of the entity in </w:t>
                  </w:r>
                  <w:r w:rsidR="00627027">
                    <w:rPr>
                      <w:rStyle w:val="InstructionsTabelleberschrift"/>
                      <w:rFonts w:ascii="Times New Roman" w:hAnsi="Times New Roman"/>
                      <w:b w:val="0"/>
                      <w:sz w:val="24"/>
                      <w:u w:val="none"/>
                    </w:rPr>
                    <w:t xml:space="preserve">the own funds and </w:t>
                  </w:r>
                  <w:r>
                    <w:rPr>
                      <w:rStyle w:val="InstructionsTabelleberschrift"/>
                      <w:rFonts w:ascii="Times New Roman" w:hAnsi="Times New Roman"/>
                      <w:b w:val="0"/>
                      <w:sz w:val="24"/>
                      <w:u w:val="none"/>
                    </w:rPr>
                    <w:t>eligible liabilities instruments of its subsidiaries that are liquidation entities, where the subsidiaries in question are subject to an internal MREL</w:t>
                  </w:r>
                  <w:r w:rsidR="00627027">
                    <w:rPr>
                      <w:rStyle w:val="InstructionsTabelleberschrift"/>
                      <w:rFonts w:ascii="Times New Roman" w:hAnsi="Times New Roman"/>
                      <w:b w:val="0"/>
                      <w:sz w:val="24"/>
                      <w:u w:val="none"/>
                    </w:rPr>
                    <w:t xml:space="preserve"> (see proposed Article 45c(2a), fourth subparagraph, BRRD). As the BRRD currently stands, any investment in the own funds and eligible liabilities instruments of a subsidiary that is a liquidation entity would have to be </w:t>
                  </w:r>
                  <w:r w:rsidR="00374B93">
                    <w:rPr>
                      <w:rStyle w:val="InstructionsTabelleberschrift"/>
                      <w:rFonts w:ascii="Times New Roman" w:hAnsi="Times New Roman"/>
                      <w:b w:val="0"/>
                      <w:sz w:val="24"/>
                      <w:u w:val="none"/>
                    </w:rPr>
                    <w:t>included</w:t>
                  </w:r>
                  <w:r w:rsidR="00627027">
                    <w:rPr>
                      <w:rStyle w:val="InstructionsTabelleberschrift"/>
                      <w:rFonts w:ascii="Times New Roman" w:hAnsi="Times New Roman"/>
                      <w:b w:val="0"/>
                      <w:sz w:val="24"/>
                      <w:u w:val="none"/>
                    </w:rPr>
                    <w:t xml:space="preserve"> here.</w:t>
                  </w:r>
                </w:p>
              </w:tc>
            </w:tr>
          </w:tbl>
          <w:p w14:paraId="5DF1D2B8" w14:textId="721D9929" w:rsidR="0051480C" w:rsidRPr="00BA24B5" w:rsidRDefault="0051480C" w:rsidP="0083554B">
            <w:pPr>
              <w:pStyle w:val="InstructionsText"/>
              <w:rPr>
                <w:rStyle w:val="InstructionsTabelleberschrift"/>
                <w:rFonts w:ascii="Times New Roman" w:hAnsi="Times New Roman"/>
                <w:b w:val="0"/>
                <w:sz w:val="24"/>
                <w:highlight w:val="yellow"/>
                <w:u w:val="none"/>
              </w:rPr>
            </w:pPr>
          </w:p>
        </w:tc>
      </w:tr>
      <w:tr w:rsidR="004912BF" w:rsidRPr="004912BF" w14:paraId="60615C31" w14:textId="77777777" w:rsidTr="0060556F">
        <w:trPr>
          <w:ins w:id="379" w:author="Author"/>
        </w:trPr>
        <w:tc>
          <w:tcPr>
            <w:tcW w:w="1130" w:type="dxa"/>
          </w:tcPr>
          <w:p w14:paraId="2CA35B53" w14:textId="2C5DC0AD" w:rsidR="004912BF" w:rsidRPr="004912BF" w:rsidRDefault="004912BF" w:rsidP="0083554B">
            <w:pPr>
              <w:pStyle w:val="InstructionsText"/>
              <w:rPr>
                <w:ins w:id="380" w:author="Author"/>
                <w:rStyle w:val="FormatvorlageInstructionsTabelleText"/>
                <w:rFonts w:ascii="Times New Roman" w:hAnsi="Times New Roman"/>
                <w:sz w:val="24"/>
                <w:highlight w:val="yellow"/>
                <w:lang w:eastAsia="en-US"/>
              </w:rPr>
            </w:pPr>
            <w:ins w:id="381" w:author="Author">
              <w:r w:rsidRPr="004912BF">
                <w:rPr>
                  <w:rStyle w:val="FormatvorlageInstructionsTabelleText"/>
                  <w:rFonts w:ascii="Times New Roman" w:hAnsi="Times New Roman"/>
                  <w:sz w:val="24"/>
                  <w:highlight w:val="yellow"/>
                </w:rPr>
                <w:t>0</w:t>
              </w:r>
              <w:r>
                <w:rPr>
                  <w:rStyle w:val="FormatvorlageInstructionsTabelleText"/>
                  <w:rFonts w:ascii="Times New Roman" w:hAnsi="Times New Roman"/>
                  <w:sz w:val="24"/>
                  <w:highlight w:val="yellow"/>
                </w:rPr>
                <w:t>29</w:t>
              </w:r>
              <w:r w:rsidRPr="004912BF">
                <w:rPr>
                  <w:rStyle w:val="FormatvorlageInstructionsTabelleText"/>
                  <w:rFonts w:ascii="Times New Roman" w:hAnsi="Times New Roman"/>
                  <w:sz w:val="24"/>
                  <w:highlight w:val="yellow"/>
                </w:rPr>
                <w:t>2</w:t>
              </w:r>
            </w:ins>
          </w:p>
        </w:tc>
        <w:tc>
          <w:tcPr>
            <w:tcW w:w="7624" w:type="dxa"/>
          </w:tcPr>
          <w:p w14:paraId="11F35912" w14:textId="212B6895" w:rsidR="004912BF" w:rsidRPr="004912BF" w:rsidRDefault="00D427D5" w:rsidP="0083554B">
            <w:pPr>
              <w:pStyle w:val="InstructionsText"/>
              <w:rPr>
                <w:ins w:id="382" w:author="Author"/>
                <w:rStyle w:val="InstructionsTabelleberschrift"/>
                <w:rFonts w:ascii="Times New Roman" w:hAnsi="Times New Roman"/>
                <w:sz w:val="24"/>
                <w:highlight w:val="yellow"/>
                <w:lang w:eastAsia="en-US"/>
              </w:rPr>
            </w:pPr>
            <w:ins w:id="383" w:author="Author">
              <w:r w:rsidRPr="00D427D5">
                <w:rPr>
                  <w:rStyle w:val="InstructionsTabelleberschrift"/>
                  <w:rFonts w:ascii="Times New Roman" w:hAnsi="Times New Roman"/>
                  <w:sz w:val="24"/>
                </w:rPr>
                <w:t>(-) Own funds instruments and eligible liabilities instruments issued by non-resolution entities of the same resolution group</w:t>
              </w:r>
              <w:del w:id="384" w:author="Author">
                <w:r w:rsidR="004912BF" w:rsidDel="00D427D5">
                  <w:rPr>
                    <w:rStyle w:val="InstructionsTabelleberschrift"/>
                    <w:rFonts w:ascii="Times New Roman" w:hAnsi="Times New Roman"/>
                    <w:sz w:val="24"/>
                    <w:highlight w:val="yellow"/>
                  </w:rPr>
                  <w:delText xml:space="preserve">(-) </w:delText>
                </w:r>
                <w:r w:rsidR="004912BF" w:rsidRPr="0060556F" w:rsidDel="00D427D5">
                  <w:rPr>
                    <w:rStyle w:val="InstructionsTabelleberschrift"/>
                    <w:rFonts w:ascii="Times New Roman" w:hAnsi="Times New Roman"/>
                    <w:sz w:val="24"/>
                    <w:highlight w:val="yellow"/>
                  </w:rPr>
                  <w:delText>Instruments issued by non-resolution entities of the same resolution group</w:delText>
                </w:r>
              </w:del>
              <w:r w:rsidR="004912BF">
                <w:rPr>
                  <w:rStyle w:val="InstructionsTabelleberschrift"/>
                  <w:rFonts w:ascii="Times New Roman" w:hAnsi="Times New Roman"/>
                  <w:sz w:val="24"/>
                  <w:highlight w:val="yellow"/>
                </w:rPr>
                <w:t>: (-) of which: instruments issued by liquidation entities</w:t>
              </w:r>
            </w:ins>
          </w:p>
          <w:p w14:paraId="3FACB9D1" w14:textId="54A0FCA4" w:rsidR="004912BF" w:rsidRPr="004912BF" w:rsidRDefault="004912BF" w:rsidP="0083554B">
            <w:pPr>
              <w:pStyle w:val="InstructionsText"/>
              <w:rPr>
                <w:ins w:id="385" w:author="Author"/>
                <w:rStyle w:val="InstructionsTabelleberschrift"/>
                <w:rFonts w:ascii="Times New Roman" w:hAnsi="Times New Roman"/>
                <w:b w:val="0"/>
                <w:sz w:val="24"/>
                <w:highlight w:val="yellow"/>
                <w:u w:val="none"/>
              </w:rPr>
            </w:pPr>
            <w:ins w:id="386" w:author="Author">
              <w:r>
                <w:rPr>
                  <w:rStyle w:val="FormatvorlageInstructionsTabelleText"/>
                  <w:rFonts w:ascii="Times New Roman" w:hAnsi="Times New Roman"/>
                  <w:sz w:val="24"/>
                  <w:highlight w:val="yellow"/>
                </w:rPr>
                <w:t>Investments into eligible liabilities instruments issued by</w:t>
              </w:r>
              <w:r w:rsidRPr="004912BF">
                <w:rPr>
                  <w:rStyle w:val="FormatvorlageInstructionsTabelleText"/>
                  <w:rFonts w:ascii="Times New Roman" w:hAnsi="Times New Roman"/>
                  <w:sz w:val="24"/>
                  <w:highlight w:val="yellow"/>
                </w:rPr>
                <w:t xml:space="preserve"> entities of the same resolution group, whose resolution plan provides that the entity is to be wound up under normal insolvency proceedings, shall be reported.</w:t>
              </w:r>
            </w:ins>
          </w:p>
        </w:tc>
      </w:tr>
      <w:tr w:rsidR="00EB22CD" w:rsidRPr="001562B3" w14:paraId="57E1CA1A" w14:textId="77777777" w:rsidTr="003D419A">
        <w:trPr>
          <w:ins w:id="387" w:author="Author"/>
        </w:trPr>
        <w:tc>
          <w:tcPr>
            <w:tcW w:w="1130" w:type="dxa"/>
          </w:tcPr>
          <w:p w14:paraId="60241F09" w14:textId="0B97E6C7" w:rsidR="00EB22CD" w:rsidRPr="001562B3" w:rsidRDefault="00EB22CD" w:rsidP="0083554B">
            <w:pPr>
              <w:pStyle w:val="InstructionsText"/>
              <w:rPr>
                <w:ins w:id="388" w:author="Author"/>
                <w:rStyle w:val="FormatvorlageInstructionsTabelleText"/>
                <w:rFonts w:ascii="Times New Roman" w:hAnsi="Times New Roman"/>
                <w:sz w:val="24"/>
                <w:lang w:eastAsia="en-US"/>
              </w:rPr>
            </w:pPr>
            <w:ins w:id="389" w:author="Author">
              <w:r>
                <w:rPr>
                  <w:rStyle w:val="FormatvorlageInstructionsTabelleText"/>
                  <w:rFonts w:ascii="Times New Roman" w:hAnsi="Times New Roman"/>
                  <w:sz w:val="24"/>
                </w:rPr>
                <w:t>0295</w:t>
              </w:r>
            </w:ins>
          </w:p>
        </w:tc>
        <w:tc>
          <w:tcPr>
            <w:tcW w:w="7624" w:type="dxa"/>
          </w:tcPr>
          <w:p w14:paraId="5E70B663" w14:textId="77777777" w:rsidR="002952FA" w:rsidRPr="001562B3" w:rsidRDefault="002952FA" w:rsidP="0083554B">
            <w:pPr>
              <w:pStyle w:val="InstructionsText"/>
              <w:rPr>
                <w:ins w:id="390" w:author="Author"/>
                <w:rStyle w:val="InstructionsTabelleberschrift"/>
                <w:rFonts w:ascii="Times New Roman" w:hAnsi="Times New Roman"/>
                <w:sz w:val="24"/>
              </w:rPr>
            </w:pPr>
            <w:ins w:id="391" w:author="Author">
              <w:r w:rsidRPr="00374B93">
                <w:rPr>
                  <w:rStyle w:val="InstructionsTabelleberschrift"/>
                  <w:rFonts w:ascii="Times New Roman" w:hAnsi="Times New Roman"/>
                  <w:sz w:val="24"/>
                  <w:highlight w:val="yellow"/>
                </w:rPr>
                <w:t>Excess of deductions from eligible liabilities over eligible liabilities</w:t>
              </w:r>
            </w:ins>
          </w:p>
          <w:p w14:paraId="2511E64F" w14:textId="50F33539" w:rsidR="002952FA" w:rsidRPr="009E5168" w:rsidRDefault="002952FA" w:rsidP="0083554B">
            <w:pPr>
              <w:pStyle w:val="InstructionsText"/>
              <w:rPr>
                <w:ins w:id="392" w:author="Author"/>
                <w:rStyle w:val="FormatvorlageInstructionsTabelleText"/>
                <w:rFonts w:ascii="Times New Roman" w:hAnsi="Times New Roman"/>
                <w:sz w:val="24"/>
                <w:highlight w:val="yellow"/>
              </w:rPr>
            </w:pPr>
            <w:ins w:id="393" w:author="Author">
              <w:r w:rsidRPr="009E5168">
                <w:rPr>
                  <w:rStyle w:val="FormatvorlageInstructionsTabelleText"/>
                  <w:rFonts w:ascii="Times New Roman" w:hAnsi="Times New Roman"/>
                  <w:sz w:val="24"/>
                  <w:highlight w:val="yellow"/>
                </w:rPr>
                <w:t xml:space="preserve">Eligible liabilities cannot be negative, but it is possible that the </w:t>
              </w:r>
              <w:proofErr w:type="gramStart"/>
              <w:r w:rsidR="009E5168" w:rsidRPr="009E5168">
                <w:rPr>
                  <w:rStyle w:val="FormatvorlageInstructionsTabelleText"/>
                  <w:rFonts w:ascii="Times New Roman" w:hAnsi="Times New Roman"/>
                  <w:sz w:val="24"/>
                  <w:highlight w:val="yellow"/>
                </w:rPr>
                <w:t>amount</w:t>
              </w:r>
              <w:proofErr w:type="gramEnd"/>
              <w:r w:rsidR="009E5168" w:rsidRPr="009E5168">
                <w:rPr>
                  <w:rStyle w:val="FormatvorlageInstructionsTabelleText"/>
                  <w:rFonts w:ascii="Times New Roman" w:hAnsi="Times New Roman"/>
                  <w:sz w:val="24"/>
                  <w:highlight w:val="yellow"/>
                </w:rPr>
                <w:t xml:space="preserve"> of </w:t>
              </w:r>
              <w:r w:rsidRPr="009E5168">
                <w:rPr>
                  <w:rStyle w:val="FormatvorlageInstructionsTabelleText"/>
                  <w:rFonts w:ascii="Times New Roman" w:hAnsi="Times New Roman"/>
                  <w:sz w:val="24"/>
                  <w:highlight w:val="yellow"/>
                </w:rPr>
                <w:t xml:space="preserve">deductions from eligible liabilities </w:t>
              </w:r>
              <w:r w:rsidR="009E5168" w:rsidRPr="009E5168">
                <w:rPr>
                  <w:rStyle w:val="FormatvorlageInstructionsTabelleText"/>
                  <w:rFonts w:ascii="Times New Roman" w:hAnsi="Times New Roman"/>
                  <w:sz w:val="24"/>
                  <w:highlight w:val="yellow"/>
                </w:rPr>
                <w:t xml:space="preserve">items is </w:t>
              </w:r>
              <w:r w:rsidRPr="009E5168">
                <w:rPr>
                  <w:rStyle w:val="FormatvorlageInstructionsTabelleText"/>
                  <w:rFonts w:ascii="Times New Roman" w:hAnsi="Times New Roman"/>
                  <w:sz w:val="24"/>
                  <w:highlight w:val="yellow"/>
                </w:rPr>
                <w:t xml:space="preserve">greater than </w:t>
              </w:r>
              <w:r w:rsidR="009E5168" w:rsidRPr="009E5168">
                <w:rPr>
                  <w:rStyle w:val="FormatvorlageInstructionsTabelleText"/>
                  <w:rFonts w:ascii="Times New Roman" w:hAnsi="Times New Roman"/>
                  <w:sz w:val="24"/>
                  <w:highlight w:val="yellow"/>
                </w:rPr>
                <w:t xml:space="preserve">the amount of </w:t>
              </w:r>
              <w:r w:rsidRPr="009E5168">
                <w:rPr>
                  <w:rStyle w:val="FormatvorlageInstructionsTabelleText"/>
                  <w:rFonts w:ascii="Times New Roman" w:hAnsi="Times New Roman"/>
                  <w:sz w:val="24"/>
                  <w:highlight w:val="yellow"/>
                </w:rPr>
                <w:t>eligible liabilities</w:t>
              </w:r>
              <w:r w:rsidR="009E5168" w:rsidRPr="009E5168">
                <w:rPr>
                  <w:rStyle w:val="FormatvorlageInstructionsTabelleText"/>
                  <w:rFonts w:ascii="Times New Roman" w:hAnsi="Times New Roman"/>
                  <w:sz w:val="24"/>
                  <w:highlight w:val="yellow"/>
                </w:rPr>
                <w:t xml:space="preserve"> items</w:t>
              </w:r>
              <w:r w:rsidRPr="009E5168">
                <w:rPr>
                  <w:rStyle w:val="FormatvorlageInstructionsTabelleText"/>
                  <w:rFonts w:ascii="Times New Roman" w:hAnsi="Times New Roman"/>
                  <w:sz w:val="24"/>
                  <w:highlight w:val="yellow"/>
                </w:rPr>
                <w:t xml:space="preserve">. When this happens, the eligible liabilities </w:t>
              </w:r>
              <w:proofErr w:type="gramStart"/>
              <w:r w:rsidRPr="009E5168">
                <w:rPr>
                  <w:rStyle w:val="FormatvorlageInstructionsTabelleText"/>
                  <w:rFonts w:ascii="Times New Roman" w:hAnsi="Times New Roman"/>
                  <w:sz w:val="24"/>
                  <w:highlight w:val="yellow"/>
                </w:rPr>
                <w:t>have to</w:t>
              </w:r>
              <w:proofErr w:type="gramEnd"/>
              <w:r w:rsidRPr="009E5168">
                <w:rPr>
                  <w:rStyle w:val="FormatvorlageInstructionsTabelleText"/>
                  <w:rFonts w:ascii="Times New Roman" w:hAnsi="Times New Roman"/>
                  <w:sz w:val="24"/>
                  <w:highlight w:val="yellow"/>
                </w:rPr>
                <w:t xml:space="preserve"> be equal to zero, and the excess of the deductions has to be deducted from Tier 2 in accordance with</w:t>
              </w:r>
              <w:r w:rsidR="00F367EC" w:rsidRPr="009E5168">
                <w:rPr>
                  <w:rStyle w:val="FormatvorlageInstructionsTabelleText"/>
                  <w:rFonts w:ascii="Times New Roman" w:hAnsi="Times New Roman"/>
                  <w:sz w:val="24"/>
                  <w:highlight w:val="yellow"/>
                </w:rPr>
                <w:t xml:space="preserve"> Article 66, point (e)</w:t>
              </w:r>
              <w:r w:rsidRPr="009E5168">
                <w:rPr>
                  <w:rStyle w:val="FormatvorlageInstructionsTabelleText"/>
                  <w:rFonts w:ascii="Times New Roman" w:hAnsi="Times New Roman"/>
                  <w:sz w:val="24"/>
                  <w:highlight w:val="yellow"/>
                </w:rPr>
                <w:t xml:space="preserve">, </w:t>
              </w:r>
              <w:r w:rsidRPr="009E5168">
                <w:rPr>
                  <w:highlight w:val="yellow"/>
                </w:rPr>
                <w:t>of Regulation (EU) No 575/2013</w:t>
              </w:r>
              <w:r w:rsidRPr="009E5168">
                <w:rPr>
                  <w:rStyle w:val="FormatvorlageInstructionsTabelleText"/>
                  <w:rFonts w:ascii="Times New Roman" w:hAnsi="Times New Roman"/>
                  <w:sz w:val="24"/>
                  <w:highlight w:val="yellow"/>
                </w:rPr>
                <w:t>.</w:t>
              </w:r>
            </w:ins>
          </w:p>
          <w:p w14:paraId="64C79667" w14:textId="29EA8140" w:rsidR="00EB22CD" w:rsidRPr="00EB22CD" w:rsidRDefault="002952FA" w:rsidP="0083554B">
            <w:pPr>
              <w:pStyle w:val="InstructionsText"/>
              <w:rPr>
                <w:ins w:id="394" w:author="Author"/>
                <w:rStyle w:val="InstructionsTabelleberschrift"/>
                <w:rFonts w:ascii="Times New Roman" w:hAnsi="Times New Roman"/>
                <w:sz w:val="24"/>
                <w:highlight w:val="yellow"/>
              </w:rPr>
            </w:pPr>
            <w:ins w:id="395" w:author="Author">
              <w:r w:rsidRPr="009E5168">
                <w:rPr>
                  <w:rStyle w:val="FormatvorlageInstructionsTabelleText"/>
                  <w:rFonts w:ascii="Times New Roman" w:hAnsi="Times New Roman"/>
                  <w:sz w:val="24"/>
                  <w:highlight w:val="yellow"/>
                </w:rPr>
                <w:t>With this item, it is achieved that the eligible liabilities as reported in row 0251 are never lower than zero.</w:t>
              </w:r>
            </w:ins>
          </w:p>
        </w:tc>
      </w:tr>
      <w:tr w:rsidR="00BE557E" w:rsidRPr="001562B3" w14:paraId="4C6B668C" w14:textId="77777777" w:rsidTr="003D419A">
        <w:tc>
          <w:tcPr>
            <w:tcW w:w="1130" w:type="dxa"/>
          </w:tcPr>
          <w:p w14:paraId="1443EEEE" w14:textId="56213E28" w:rsidR="00BE557E" w:rsidRPr="001562B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w:t>
            </w:r>
            <w:r w:rsidR="00BE557E" w:rsidRPr="001562B3">
              <w:rPr>
                <w:rStyle w:val="FormatvorlageInstructionsTabelleText"/>
                <w:rFonts w:ascii="Times New Roman" w:hAnsi="Times New Roman"/>
                <w:sz w:val="24"/>
              </w:rPr>
              <w:t xml:space="preserve">00 - </w:t>
            </w:r>
            <w:r w:rsidRPr="001562B3">
              <w:rPr>
                <w:rStyle w:val="FormatvorlageInstructionsTabelleText"/>
                <w:rFonts w:ascii="Times New Roman" w:hAnsi="Times New Roman"/>
                <w:sz w:val="24"/>
              </w:rPr>
              <w:t>04</w:t>
            </w:r>
            <w:r w:rsidR="003E0EFC" w:rsidRPr="001562B3">
              <w:rPr>
                <w:rStyle w:val="FormatvorlageInstructionsTabelleText"/>
                <w:rFonts w:ascii="Times New Roman" w:hAnsi="Times New Roman"/>
                <w:sz w:val="24"/>
              </w:rPr>
              <w:t>40</w:t>
            </w:r>
          </w:p>
        </w:tc>
        <w:tc>
          <w:tcPr>
            <w:tcW w:w="7624" w:type="dxa"/>
          </w:tcPr>
          <w:p w14:paraId="0D31D956" w14:textId="68870AD9" w:rsidR="00BE557E" w:rsidRPr="001562B3" w:rsidRDefault="00BE557E"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Ratios of eligible own funds and eligible liabilities</w:t>
            </w:r>
          </w:p>
        </w:tc>
      </w:tr>
      <w:tr w:rsidR="00CC432E" w:rsidRPr="001562B3" w14:paraId="45BCEF11" w14:textId="77777777" w:rsidTr="003D419A">
        <w:tc>
          <w:tcPr>
            <w:tcW w:w="1130" w:type="dxa"/>
          </w:tcPr>
          <w:p w14:paraId="48372301" w14:textId="2ABACA7C" w:rsidR="00CC432E" w:rsidRPr="001562B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w:t>
            </w:r>
            <w:r w:rsidR="00CC432E" w:rsidRPr="001562B3">
              <w:rPr>
                <w:rStyle w:val="FormatvorlageInstructionsTabelleText"/>
                <w:rFonts w:ascii="Times New Roman" w:hAnsi="Times New Roman"/>
                <w:sz w:val="24"/>
              </w:rPr>
              <w:t>00</w:t>
            </w:r>
          </w:p>
        </w:tc>
        <w:tc>
          <w:tcPr>
            <w:tcW w:w="7624" w:type="dxa"/>
          </w:tcPr>
          <w:p w14:paraId="54F4D6AB" w14:textId="3BCDF32E" w:rsidR="00CC432E" w:rsidRPr="001562B3" w:rsidRDefault="00CC432E"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Own funds and eligible liabilities as a percentage of the </w:t>
            </w:r>
            <w:r w:rsidR="009D2B1C">
              <w:rPr>
                <w:rStyle w:val="InstructionsTabelleberschrift"/>
                <w:rFonts w:ascii="Times New Roman" w:hAnsi="Times New Roman"/>
                <w:sz w:val="24"/>
              </w:rPr>
              <w:t>TREA</w:t>
            </w:r>
          </w:p>
          <w:p w14:paraId="638A2511" w14:textId="34438C98" w:rsidR="00CC432E" w:rsidRPr="001562B3" w:rsidRDefault="00CC432E"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Amounts of eligible own funds</w:t>
            </w:r>
            <w:r w:rsidR="00650358" w:rsidRPr="001562B3">
              <w:rPr>
                <w:rStyle w:val="FormatvorlageInstructionsTabelleText"/>
                <w:rFonts w:ascii="Times New Roman" w:hAnsi="Times New Roman"/>
                <w:sz w:val="24"/>
              </w:rPr>
              <w:t>,</w:t>
            </w:r>
            <w:r w:rsidRPr="001562B3">
              <w:rPr>
                <w:rStyle w:val="FormatvorlageInstructionsTabelleText"/>
                <w:rFonts w:ascii="Times New Roman" w:hAnsi="Times New Roman"/>
                <w:sz w:val="24"/>
              </w:rPr>
              <w:t xml:space="preserve"> eligible liabilities </w:t>
            </w:r>
            <w:r w:rsidR="00650358" w:rsidRPr="001562B3">
              <w:rPr>
                <w:rStyle w:val="FormatvorlageInstructionsTabelleText"/>
                <w:rFonts w:ascii="Times New Roman" w:hAnsi="Times New Roman"/>
                <w:sz w:val="24"/>
              </w:rPr>
              <w:t xml:space="preserve">and permitted guarantees </w:t>
            </w:r>
            <w:r w:rsidRPr="001562B3">
              <w:rPr>
                <w:rStyle w:val="FormatvorlageInstructionsTabelleText"/>
                <w:rFonts w:ascii="Times New Roman" w:hAnsi="Times New Roman"/>
                <w:sz w:val="24"/>
              </w:rPr>
              <w:t>of the reporting entity counting towards</w:t>
            </w:r>
            <w:r w:rsidR="00780B8F" w:rsidRPr="001562B3">
              <w:rPr>
                <w:rStyle w:val="FormatvorlageInstructionsTabelleText"/>
                <w:rFonts w:ascii="Times New Roman" w:hAnsi="Times New Roman"/>
                <w:sz w:val="24"/>
              </w:rPr>
              <w:t>,</w:t>
            </w:r>
            <w:r w:rsidRPr="001562B3">
              <w:rPr>
                <w:rStyle w:val="FormatvorlageInstructionsTabelleText"/>
                <w:rFonts w:ascii="Times New Roman" w:hAnsi="Times New Roman"/>
                <w:sz w:val="24"/>
              </w:rPr>
              <w:t xml:space="preserve"> </w:t>
            </w:r>
            <w:r w:rsidR="00780B8F" w:rsidRPr="001562B3">
              <w:rPr>
                <w:rStyle w:val="FormatvorlageInstructionsTabelleText"/>
                <w:rFonts w:ascii="Times New Roman" w:hAnsi="Times New Roman"/>
                <w:sz w:val="24"/>
              </w:rPr>
              <w:t xml:space="preserve">respectively, </w:t>
            </w:r>
            <w:r w:rsidRPr="001562B3">
              <w:rPr>
                <w:rStyle w:val="FormatvorlageInstructionsTabelleText"/>
                <w:rFonts w:ascii="Times New Roman" w:hAnsi="Times New Roman"/>
                <w:sz w:val="24"/>
              </w:rPr>
              <w:t xml:space="preserve">internal MREL </w:t>
            </w:r>
            <w:r w:rsidR="00780B8F" w:rsidRPr="001562B3">
              <w:rPr>
                <w:rStyle w:val="FormatvorlageInstructionsTabelleText"/>
                <w:rFonts w:ascii="Times New Roman" w:hAnsi="Times New Roman"/>
                <w:sz w:val="24"/>
              </w:rPr>
              <w:t xml:space="preserve">and </w:t>
            </w:r>
            <w:r w:rsidR="00231C4F" w:rsidRPr="001562B3">
              <w:rPr>
                <w:rStyle w:val="FormatvorlageInstructionsTabelleText"/>
                <w:rFonts w:ascii="Times New Roman" w:hAnsi="Times New Roman"/>
                <w:sz w:val="24"/>
              </w:rPr>
              <w:t>internal TLAC</w:t>
            </w:r>
            <w:r w:rsidRPr="001562B3">
              <w:rPr>
                <w:rStyle w:val="FormatvorlageInstructionsTabelleText"/>
                <w:rFonts w:ascii="Times New Roman" w:hAnsi="Times New Roman"/>
                <w:sz w:val="24"/>
              </w:rPr>
              <w:t>, expressed as a percentage of</w:t>
            </w:r>
            <w:r w:rsidR="00CE44FE" w:rsidRPr="001562B3">
              <w:rPr>
                <w:rStyle w:val="FormatvorlageInstructionsTabelleText"/>
                <w:rFonts w:ascii="Times New Roman" w:hAnsi="Times New Roman"/>
                <w:sz w:val="24"/>
              </w:rPr>
              <w:t xml:space="preserve"> the</w:t>
            </w:r>
            <w:r w:rsidRPr="001562B3">
              <w:rPr>
                <w:rStyle w:val="FormatvorlageInstructionsTabelleText"/>
                <w:rFonts w:ascii="Times New Roman" w:hAnsi="Times New Roman"/>
                <w:sz w:val="24"/>
              </w:rPr>
              <w:t xml:space="preserve"> </w:t>
            </w:r>
            <w:r w:rsidR="00644EEB" w:rsidRPr="001562B3">
              <w:rPr>
                <w:rStyle w:val="FormatvorlageInstructionsTabelleText"/>
                <w:rFonts w:ascii="Times New Roman" w:hAnsi="Times New Roman"/>
                <w:sz w:val="24"/>
              </w:rPr>
              <w:t>total risk exposure amount</w:t>
            </w:r>
            <w:r w:rsidRPr="001562B3">
              <w:rPr>
                <w:rStyle w:val="FormatvorlageInstructionsTabelleText"/>
                <w:rFonts w:ascii="Times New Roman" w:hAnsi="Times New Roman"/>
                <w:sz w:val="24"/>
              </w:rPr>
              <w:t xml:space="preserve"> calculated in accordance with Article 92(3)</w:t>
            </w:r>
            <w:r w:rsidR="00B11263" w:rsidRPr="001562B3">
              <w:t xml:space="preserve">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D935F5" w:rsidRPr="001562B3">
              <w:rPr>
                <w:rStyle w:val="FormatvorlageInstructionsTabelleText"/>
                <w:rFonts w:ascii="Times New Roman" w:hAnsi="Times New Roman"/>
                <w:sz w:val="24"/>
              </w:rPr>
              <w:t>.</w:t>
            </w:r>
          </w:p>
        </w:tc>
      </w:tr>
      <w:tr w:rsidR="00CC432E" w:rsidRPr="001562B3" w14:paraId="4FA4FC47" w14:textId="77777777" w:rsidTr="003D419A">
        <w:tc>
          <w:tcPr>
            <w:tcW w:w="1130" w:type="dxa"/>
          </w:tcPr>
          <w:p w14:paraId="72742DBD" w14:textId="0C90E56F" w:rsidR="00CC432E" w:rsidRPr="001562B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04</w:t>
            </w:r>
            <w:r w:rsidR="00BB3BE4" w:rsidRPr="001562B3">
              <w:rPr>
                <w:rStyle w:val="FormatvorlageInstructionsTabelleText"/>
                <w:rFonts w:ascii="Times New Roman" w:hAnsi="Times New Roman"/>
                <w:sz w:val="24"/>
              </w:rPr>
              <w:t>10</w:t>
            </w:r>
          </w:p>
        </w:tc>
        <w:tc>
          <w:tcPr>
            <w:tcW w:w="7624" w:type="dxa"/>
          </w:tcPr>
          <w:p w14:paraId="76B8F18F" w14:textId="34485D4A" w:rsidR="00CC432E" w:rsidRPr="001562B3" w:rsidRDefault="00CC432E"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w:t>
            </w:r>
            <w:ins w:id="396" w:author="Author">
              <w:r w:rsidR="002E65ED">
                <w:rPr>
                  <w:rStyle w:val="InstructionsTabelleberschrift"/>
                  <w:rFonts w:ascii="Times New Roman" w:hAnsi="Times New Roman"/>
                  <w:sz w:val="24"/>
                </w:rPr>
                <w:t>:</w:t>
              </w:r>
            </w:ins>
            <w:r w:rsidRPr="001562B3">
              <w:rPr>
                <w:rStyle w:val="InstructionsTabelleberschrift"/>
                <w:rFonts w:ascii="Times New Roman" w:hAnsi="Times New Roman"/>
                <w:sz w:val="24"/>
              </w:rPr>
              <w:t xml:space="preserve"> permitted </w:t>
            </w:r>
            <w:proofErr w:type="gramStart"/>
            <w:r w:rsidRPr="001562B3">
              <w:rPr>
                <w:rStyle w:val="InstructionsTabelleberschrift"/>
                <w:rFonts w:ascii="Times New Roman" w:hAnsi="Times New Roman"/>
                <w:sz w:val="24"/>
              </w:rPr>
              <w:t>guarantees</w:t>
            </w:r>
            <w:proofErr w:type="gramEnd"/>
          </w:p>
          <w:p w14:paraId="6E0BA424" w14:textId="75A3DA62" w:rsidR="00CC432E" w:rsidRPr="001562B3" w:rsidRDefault="00CC432E"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Amount of eligible own funds</w:t>
            </w:r>
            <w:r w:rsidR="00650358" w:rsidRPr="001562B3">
              <w:rPr>
                <w:rStyle w:val="FormatvorlageInstructionsTabelleText"/>
                <w:rFonts w:ascii="Times New Roman" w:hAnsi="Times New Roman"/>
                <w:sz w:val="24"/>
              </w:rPr>
              <w:t>,</w:t>
            </w:r>
            <w:r w:rsidRPr="001562B3">
              <w:rPr>
                <w:rStyle w:val="FormatvorlageInstructionsTabelleText"/>
                <w:rFonts w:ascii="Times New Roman" w:hAnsi="Times New Roman"/>
                <w:sz w:val="24"/>
              </w:rPr>
              <w:t xml:space="preserve"> eligible liabilities </w:t>
            </w:r>
            <w:r w:rsidR="00650358" w:rsidRPr="001562B3">
              <w:rPr>
                <w:rStyle w:val="FormatvorlageInstructionsTabelleText"/>
                <w:rFonts w:ascii="Times New Roman" w:hAnsi="Times New Roman"/>
                <w:sz w:val="24"/>
              </w:rPr>
              <w:t xml:space="preserve">and permitted guarantees </w:t>
            </w:r>
            <w:r w:rsidRPr="001562B3">
              <w:rPr>
                <w:rStyle w:val="FormatvorlageInstructionsTabelleText"/>
                <w:rFonts w:ascii="Times New Roman" w:hAnsi="Times New Roman"/>
                <w:sz w:val="24"/>
              </w:rPr>
              <w:t>of the reporting entity that are guarantees provided by the resolution entity and that are recognised by the resolution authority in accordance with Article 45</w:t>
            </w:r>
            <w:proofErr w:type="gramStart"/>
            <w:r w:rsidRPr="001562B3">
              <w:rPr>
                <w:rStyle w:val="FormatvorlageInstructionsTabelleText"/>
                <w:rFonts w:ascii="Times New Roman" w:hAnsi="Times New Roman"/>
                <w:sz w:val="24"/>
              </w:rPr>
              <w:t>f(</w:t>
            </w:r>
            <w:proofErr w:type="gramEnd"/>
            <w:r w:rsidRPr="001562B3">
              <w:rPr>
                <w:rStyle w:val="FormatvorlageInstructionsTabelleText"/>
                <w:rFonts w:ascii="Times New Roman" w:hAnsi="Times New Roman"/>
                <w:sz w:val="24"/>
              </w:rPr>
              <w:t xml:space="preserve">5) </w:t>
            </w:r>
            <w:r w:rsidR="0078788E" w:rsidRPr="001562B3">
              <w:rPr>
                <w:rStyle w:val="FormatvorlageInstructionsTabelleText"/>
                <w:rFonts w:ascii="Times New Roman" w:hAnsi="Times New Roman"/>
                <w:sz w:val="24"/>
              </w:rPr>
              <w:t xml:space="preserve">of </w:t>
            </w:r>
            <w:r w:rsidR="0078788E" w:rsidRPr="001562B3">
              <w:t>Directive 2014/59/EU</w:t>
            </w:r>
            <w:r w:rsidRPr="001562B3">
              <w:rPr>
                <w:rStyle w:val="FormatvorlageInstructionsTabelleText"/>
                <w:rFonts w:ascii="Times New Roman" w:hAnsi="Times New Roman"/>
                <w:sz w:val="24"/>
              </w:rPr>
              <w:t xml:space="preserve">, which counts towards internal MREL, expressed as a percentage of </w:t>
            </w:r>
            <w:r w:rsidR="00CE44FE" w:rsidRPr="001562B3">
              <w:rPr>
                <w:rStyle w:val="FormatvorlageInstructionsTabelleText"/>
                <w:rFonts w:ascii="Times New Roman" w:hAnsi="Times New Roman"/>
                <w:sz w:val="24"/>
              </w:rPr>
              <w:t xml:space="preserve">the total risk exposure amount </w:t>
            </w:r>
            <w:r w:rsidRPr="001562B3">
              <w:rPr>
                <w:rStyle w:val="FormatvorlageInstructionsTabelleText"/>
                <w:rFonts w:ascii="Times New Roman" w:hAnsi="Times New Roman"/>
                <w:sz w:val="24"/>
              </w:rPr>
              <w:t xml:space="preserve">calculated in accordance with Article 92(3) </w:t>
            </w:r>
            <w:r w:rsidR="00B11263" w:rsidRPr="001562B3">
              <w:t xml:space="preserve">of </w:t>
            </w:r>
            <w:r w:rsidR="00C47ED5" w:rsidRPr="001562B3">
              <w:t>Regulation (EU) No 575/2013</w:t>
            </w:r>
            <w:r w:rsidR="00B11263" w:rsidRPr="001562B3">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w:t>
            </w:r>
            <w:r w:rsidR="0060089D" w:rsidRPr="001562B3">
              <w:rPr>
                <w:rStyle w:val="FormatvorlageInstructionsTabelleText"/>
                <w:rFonts w:ascii="Times New Roman" w:hAnsi="Times New Roman"/>
                <w:sz w:val="24"/>
              </w:rPr>
              <w:t>20</w:t>
            </w:r>
          </w:p>
        </w:tc>
        <w:tc>
          <w:tcPr>
            <w:tcW w:w="7624" w:type="dxa"/>
          </w:tcPr>
          <w:p w14:paraId="58A4D821" w14:textId="66F6ECF9" w:rsidR="00CC432E" w:rsidRPr="001562B3" w:rsidRDefault="00CC432E"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Own funds and eligible liabilities as a percentage of the </w:t>
            </w:r>
            <w:r w:rsidR="0008143C">
              <w:rPr>
                <w:rStyle w:val="InstructionsTabelleberschrift"/>
                <w:rFonts w:ascii="Times New Roman" w:hAnsi="Times New Roman"/>
                <w:sz w:val="24"/>
              </w:rPr>
              <w:t>TEM</w:t>
            </w:r>
          </w:p>
          <w:p w14:paraId="2DE6FA49" w14:textId="243C393C" w:rsidR="00CC432E" w:rsidRPr="001562B3" w:rsidRDefault="00CC432E"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Amounts of eligible own funds and eligible liabilities of the reporting entity counting towards</w:t>
            </w:r>
            <w:r w:rsidR="00FF7F3B" w:rsidRPr="001562B3">
              <w:rPr>
                <w:rStyle w:val="FormatvorlageInstructionsTabelleText"/>
                <w:rFonts w:ascii="Times New Roman" w:hAnsi="Times New Roman"/>
                <w:sz w:val="24"/>
              </w:rPr>
              <w:t>, respectively,</w:t>
            </w:r>
            <w:r w:rsidRPr="001562B3">
              <w:rPr>
                <w:rStyle w:val="FormatvorlageInstructionsTabelleText"/>
                <w:rFonts w:ascii="Times New Roman" w:hAnsi="Times New Roman"/>
                <w:sz w:val="24"/>
              </w:rPr>
              <w:t xml:space="preserve"> internal MREL </w:t>
            </w:r>
            <w:r w:rsidR="00FF7F3B" w:rsidRPr="001562B3">
              <w:rPr>
                <w:rStyle w:val="FormatvorlageInstructionsTabelleText"/>
                <w:rFonts w:ascii="Times New Roman" w:hAnsi="Times New Roman"/>
                <w:sz w:val="24"/>
              </w:rPr>
              <w:t xml:space="preserve">and </w:t>
            </w:r>
            <w:r w:rsidR="00231C4F" w:rsidRPr="001562B3">
              <w:rPr>
                <w:rStyle w:val="FormatvorlageInstructionsTabelleText"/>
                <w:rFonts w:ascii="Times New Roman" w:hAnsi="Times New Roman"/>
                <w:sz w:val="24"/>
              </w:rPr>
              <w:t>internal TLAC</w:t>
            </w:r>
            <w:r w:rsidRPr="001562B3">
              <w:rPr>
                <w:rStyle w:val="FormatvorlageInstructionsTabelleText"/>
                <w:rFonts w:ascii="Times New Roman" w:hAnsi="Times New Roman"/>
                <w:sz w:val="24"/>
              </w:rPr>
              <w:t xml:space="preserve">, expressed as a percentage of </w:t>
            </w:r>
            <w:r w:rsidR="00644EEB" w:rsidRPr="001562B3">
              <w:rPr>
                <w:rStyle w:val="FormatvorlageInstructionsTabelleText"/>
                <w:rFonts w:ascii="Times New Roman" w:hAnsi="Times New Roman"/>
                <w:sz w:val="24"/>
              </w:rPr>
              <w:t xml:space="preserve">the total exposure measure </w:t>
            </w:r>
            <w:r w:rsidRPr="001562B3">
              <w:rPr>
                <w:rStyle w:val="FormatvorlageInstructionsTabelleText"/>
                <w:rFonts w:ascii="Times New Roman" w:hAnsi="Times New Roman"/>
                <w:sz w:val="24"/>
              </w:rPr>
              <w:t xml:space="preserve">calculated in accordance with Articles 429(4) and 429a </w:t>
            </w:r>
            <w:r w:rsidR="00B11263" w:rsidRPr="001562B3">
              <w:rPr>
                <w:rStyle w:val="FormatvorlageInstructionsTabelleText"/>
                <w:rFonts w:ascii="Times New Roman" w:hAnsi="Times New Roman"/>
                <w:sz w:val="24"/>
              </w:rPr>
              <w:t>of that Regulation.</w:t>
            </w:r>
          </w:p>
        </w:tc>
      </w:tr>
      <w:tr w:rsidR="00CC432E" w:rsidRPr="001562B3" w14:paraId="44A3123C" w14:textId="77777777" w:rsidTr="003D419A">
        <w:tc>
          <w:tcPr>
            <w:tcW w:w="1130" w:type="dxa"/>
          </w:tcPr>
          <w:p w14:paraId="11C9C58C" w14:textId="3E187751" w:rsidR="00CC432E" w:rsidRPr="001562B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w:t>
            </w:r>
            <w:r w:rsidR="0060089D" w:rsidRPr="001562B3">
              <w:rPr>
                <w:rStyle w:val="FormatvorlageInstructionsTabelleText"/>
                <w:rFonts w:ascii="Times New Roman" w:hAnsi="Times New Roman"/>
                <w:sz w:val="24"/>
              </w:rPr>
              <w:t>30</w:t>
            </w:r>
          </w:p>
        </w:tc>
        <w:tc>
          <w:tcPr>
            <w:tcW w:w="7624" w:type="dxa"/>
          </w:tcPr>
          <w:p w14:paraId="58EA40B5" w14:textId="34FD1BA0" w:rsidR="00CC432E" w:rsidRPr="001562B3" w:rsidRDefault="00CC432E"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w:t>
            </w:r>
            <w:ins w:id="397" w:author="Author">
              <w:r w:rsidR="002E65ED">
                <w:rPr>
                  <w:rStyle w:val="InstructionsTabelleberschrift"/>
                  <w:rFonts w:ascii="Times New Roman" w:hAnsi="Times New Roman"/>
                  <w:sz w:val="24"/>
                </w:rPr>
                <w:t>:</w:t>
              </w:r>
            </w:ins>
            <w:r w:rsidRPr="001562B3">
              <w:rPr>
                <w:rStyle w:val="InstructionsTabelleberschrift"/>
                <w:rFonts w:ascii="Times New Roman" w:hAnsi="Times New Roman"/>
                <w:sz w:val="24"/>
              </w:rPr>
              <w:t xml:space="preserve"> permitted </w:t>
            </w:r>
            <w:proofErr w:type="gramStart"/>
            <w:r w:rsidRPr="001562B3">
              <w:rPr>
                <w:rStyle w:val="InstructionsTabelleberschrift"/>
                <w:rFonts w:ascii="Times New Roman" w:hAnsi="Times New Roman"/>
                <w:sz w:val="24"/>
              </w:rPr>
              <w:t>guarantees</w:t>
            </w:r>
            <w:proofErr w:type="gramEnd"/>
          </w:p>
          <w:p w14:paraId="5D4BEBD4" w14:textId="29134CEE" w:rsidR="00CC432E" w:rsidRPr="001562B3" w:rsidRDefault="00CC432E"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Amount of eligible own funds and eligible liabilities of the reporting entity that are guarantees provided by the resolution entity and that are recognised by the resolution authority in accordance with Article 45</w:t>
            </w:r>
            <w:proofErr w:type="gramStart"/>
            <w:r w:rsidRPr="001562B3">
              <w:rPr>
                <w:rStyle w:val="FormatvorlageInstructionsTabelleText"/>
                <w:rFonts w:ascii="Times New Roman" w:hAnsi="Times New Roman"/>
                <w:sz w:val="24"/>
              </w:rPr>
              <w:t>f(</w:t>
            </w:r>
            <w:proofErr w:type="gramEnd"/>
            <w:r w:rsidRPr="001562B3">
              <w:rPr>
                <w:rStyle w:val="FormatvorlageInstructionsTabelleText"/>
                <w:rFonts w:ascii="Times New Roman" w:hAnsi="Times New Roman"/>
                <w:sz w:val="24"/>
              </w:rPr>
              <w:t xml:space="preserve">5) </w:t>
            </w:r>
            <w:r w:rsidR="0078788E" w:rsidRPr="001562B3">
              <w:rPr>
                <w:rStyle w:val="FormatvorlageInstructionsTabelleText"/>
                <w:rFonts w:ascii="Times New Roman" w:hAnsi="Times New Roman"/>
                <w:sz w:val="24"/>
              </w:rPr>
              <w:t xml:space="preserve">of </w:t>
            </w:r>
            <w:r w:rsidR="0078788E" w:rsidRPr="001562B3">
              <w:t>Directive 2014/59/EU</w:t>
            </w:r>
            <w:r w:rsidRPr="001562B3">
              <w:rPr>
                <w:rStyle w:val="FormatvorlageInstructionsTabelleText"/>
                <w:rFonts w:ascii="Times New Roman" w:hAnsi="Times New Roman"/>
                <w:sz w:val="24"/>
              </w:rPr>
              <w:t>, which counts towards internal MREL</w:t>
            </w:r>
            <w:r w:rsidR="00757707" w:rsidRPr="001562B3">
              <w:rPr>
                <w:rStyle w:val="FormatvorlageInstructionsTabelleText"/>
                <w:rFonts w:ascii="Times New Roman" w:hAnsi="Times New Roman"/>
                <w:sz w:val="24"/>
              </w:rPr>
              <w:t>,</w:t>
            </w:r>
            <w:r w:rsidRPr="001562B3">
              <w:rPr>
                <w:rStyle w:val="FormatvorlageInstructionsTabelleText"/>
                <w:rFonts w:ascii="Times New Roman" w:hAnsi="Times New Roman"/>
                <w:sz w:val="24"/>
              </w:rPr>
              <w:t xml:space="preserve"> expressed as a percentage of </w:t>
            </w:r>
            <w:r w:rsidR="00CE44FE" w:rsidRPr="001562B3">
              <w:rPr>
                <w:rStyle w:val="FormatvorlageInstructionsTabelleText"/>
                <w:rFonts w:ascii="Times New Roman" w:hAnsi="Times New Roman"/>
                <w:sz w:val="24"/>
              </w:rPr>
              <w:t xml:space="preserve">the total exposure measure </w:t>
            </w:r>
            <w:r w:rsidRPr="001562B3">
              <w:rPr>
                <w:rStyle w:val="FormatvorlageInstructionsTabelleText"/>
                <w:rFonts w:ascii="Times New Roman" w:hAnsi="Times New Roman"/>
                <w:sz w:val="24"/>
              </w:rPr>
              <w:t xml:space="preserve">calculated in accordance with Articles 429(4) and 429a </w:t>
            </w:r>
            <w:r w:rsidR="00B11263" w:rsidRPr="001562B3">
              <w:t xml:space="preserve">of </w:t>
            </w:r>
            <w:r w:rsidR="00C47ED5" w:rsidRPr="001562B3">
              <w:t>Regulation (EU) No 575/2013</w:t>
            </w:r>
            <w:r w:rsidR="00B11263" w:rsidRPr="001562B3">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w:t>
            </w:r>
            <w:r w:rsidR="0060089D" w:rsidRPr="001562B3">
              <w:rPr>
                <w:rStyle w:val="FormatvorlageInstructionsTabelleText"/>
                <w:rFonts w:ascii="Times New Roman" w:hAnsi="Times New Roman"/>
                <w:sz w:val="24"/>
              </w:rPr>
              <w:t>40</w:t>
            </w:r>
          </w:p>
        </w:tc>
        <w:tc>
          <w:tcPr>
            <w:tcW w:w="7624" w:type="dxa"/>
          </w:tcPr>
          <w:p w14:paraId="7658B11D" w14:textId="05E4D2E9" w:rsidR="00A612E2" w:rsidRPr="001562B3" w:rsidRDefault="00CC432E"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CET1 (%)</w:t>
            </w:r>
            <w:r w:rsidR="00AD4B38" w:rsidRPr="001562B3">
              <w:rPr>
                <w:rStyle w:val="InstructionsTabelleberschrift"/>
                <w:rFonts w:ascii="Times New Roman" w:hAnsi="Times New Roman"/>
                <w:sz w:val="24"/>
              </w:rPr>
              <w:t xml:space="preserve"> </w:t>
            </w:r>
            <w:r w:rsidR="00A612E2" w:rsidRPr="001562B3">
              <w:rPr>
                <w:rStyle w:val="InstructionsTabelleberschrift"/>
                <w:rFonts w:ascii="Times New Roman" w:hAnsi="Times New Roman"/>
                <w:sz w:val="24"/>
              </w:rPr>
              <w:t xml:space="preserve">available after meeting the entity’s </w:t>
            </w:r>
            <w:proofErr w:type="gramStart"/>
            <w:r w:rsidR="00A612E2" w:rsidRPr="001562B3">
              <w:rPr>
                <w:rStyle w:val="InstructionsTabelleberschrift"/>
                <w:rFonts w:ascii="Times New Roman" w:hAnsi="Times New Roman"/>
                <w:sz w:val="24"/>
              </w:rPr>
              <w:t>requirements</w:t>
            </w:r>
            <w:proofErr w:type="gramEnd"/>
          </w:p>
          <w:p w14:paraId="58C29D7C" w14:textId="6129E27E" w:rsidR="008561CE" w:rsidRPr="001562B3" w:rsidRDefault="008561CE"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amount of CET1, equal to zero or positive, available after meeting </w:t>
            </w:r>
            <w:r w:rsidR="00AC758B" w:rsidRPr="001562B3">
              <w:rPr>
                <w:rStyle w:val="FormatvorlageInstructionsTabelleText"/>
                <w:rFonts w:ascii="Times New Roman" w:hAnsi="Times New Roman"/>
                <w:sz w:val="24"/>
              </w:rPr>
              <w:t xml:space="preserve">each of the requirements referred to in </w:t>
            </w:r>
            <w:del w:id="398" w:author="Author">
              <w:r w:rsidR="00AC758B" w:rsidRPr="001562B3" w:rsidDel="00BA24B5">
                <w:rPr>
                  <w:rStyle w:val="FormatvorlageInstructionsTabelleText"/>
                  <w:rFonts w:ascii="Times New Roman" w:hAnsi="Times New Roman"/>
                  <w:sz w:val="24"/>
                </w:rPr>
                <w:delText xml:space="preserve">points (a), (b) and (c) of </w:delText>
              </w:r>
            </w:del>
            <w:r w:rsidR="00AC758B" w:rsidRPr="001562B3">
              <w:rPr>
                <w:rStyle w:val="FormatvorlageInstructionsTabelleText"/>
                <w:rFonts w:ascii="Times New Roman" w:hAnsi="Times New Roman"/>
                <w:sz w:val="24"/>
              </w:rPr>
              <w:t>Article 141</w:t>
            </w:r>
            <w:proofErr w:type="gramStart"/>
            <w:r w:rsidR="00AC758B" w:rsidRPr="001562B3">
              <w:rPr>
                <w:rStyle w:val="FormatvorlageInstructionsTabelleText"/>
                <w:rFonts w:ascii="Times New Roman" w:hAnsi="Times New Roman"/>
                <w:sz w:val="24"/>
              </w:rPr>
              <w:t>a(</w:t>
            </w:r>
            <w:proofErr w:type="gramEnd"/>
            <w:r w:rsidR="00AC758B" w:rsidRPr="001562B3">
              <w:rPr>
                <w:rStyle w:val="FormatvorlageInstructionsTabelleText"/>
                <w:rFonts w:ascii="Times New Roman" w:hAnsi="Times New Roman"/>
                <w:sz w:val="24"/>
              </w:rPr>
              <w:t>1)</w:t>
            </w:r>
            <w:ins w:id="399" w:author="Author">
              <w:r w:rsidR="00BA24B5">
                <w:rPr>
                  <w:rStyle w:val="FormatvorlageInstructionsTabelleText"/>
                  <w:rFonts w:ascii="Times New Roman" w:hAnsi="Times New Roman"/>
                  <w:sz w:val="24"/>
                </w:rPr>
                <w:t>,</w:t>
              </w:r>
              <w:r w:rsidR="00BA24B5" w:rsidRPr="001562B3">
                <w:rPr>
                  <w:rStyle w:val="FormatvorlageInstructionsTabelleText"/>
                  <w:rFonts w:ascii="Times New Roman" w:hAnsi="Times New Roman"/>
                  <w:sz w:val="24"/>
                </w:rPr>
                <w:t xml:space="preserve"> points (a), (b) and (c)</w:t>
              </w:r>
            </w:ins>
            <w:r w:rsidR="00AC758B" w:rsidRPr="001562B3">
              <w:rPr>
                <w:rStyle w:val="FormatvorlageInstructionsTabelleText"/>
                <w:rFonts w:ascii="Times New Roman" w:hAnsi="Times New Roman"/>
                <w:sz w:val="24"/>
              </w:rPr>
              <w:t xml:space="preserve"> </w:t>
            </w:r>
            <w:r w:rsidR="00B33C46" w:rsidRPr="001562B3">
              <w:rPr>
                <w:rStyle w:val="FormatvorlageInstructionsTabelleText"/>
                <w:rFonts w:ascii="Times New Roman" w:hAnsi="Times New Roman"/>
                <w:sz w:val="24"/>
              </w:rPr>
              <w:t xml:space="preserve">of </w:t>
            </w:r>
            <w:r w:rsidR="00B33C46" w:rsidRPr="001562B3">
              <w:t xml:space="preserve">Directive 2013/36/EU </w:t>
            </w:r>
            <w:r w:rsidR="00AC758B" w:rsidRPr="001562B3">
              <w:rPr>
                <w:rStyle w:val="FormatvorlageInstructionsTabelleText"/>
                <w:rFonts w:ascii="Times New Roman" w:hAnsi="Times New Roman"/>
                <w:sz w:val="24"/>
              </w:rPr>
              <w:t>and</w:t>
            </w:r>
            <w:r w:rsidR="00B012C5" w:rsidRPr="001562B3">
              <w:rPr>
                <w:rStyle w:val="FormatvorlageInstructionsTabelleText"/>
                <w:rFonts w:ascii="Times New Roman" w:hAnsi="Times New Roman"/>
                <w:sz w:val="24"/>
              </w:rPr>
              <w:t xml:space="preserve"> the higher of</w:t>
            </w:r>
            <w:r w:rsidRPr="001562B3">
              <w:rPr>
                <w:rStyle w:val="FormatvorlageInstructionsTabelleText"/>
                <w:rFonts w:ascii="Times New Roman" w:hAnsi="Times New Roman"/>
                <w:sz w:val="24"/>
              </w:rPr>
              <w:t>:</w:t>
            </w:r>
          </w:p>
          <w:p w14:paraId="57381FCD" w14:textId="1CF898B6" w:rsidR="008561CE" w:rsidRPr="001562B3" w:rsidRDefault="008561CE"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w:t>
            </w:r>
            <w:r w:rsidR="00650358" w:rsidRPr="001562B3">
              <w:rPr>
                <w:rStyle w:val="FormatvorlageInstructionsTabelleText"/>
                <w:rFonts w:ascii="Times New Roman" w:hAnsi="Times New Roman"/>
                <w:sz w:val="24"/>
              </w:rPr>
              <w:t>a</w:t>
            </w:r>
            <w:r w:rsidRPr="001562B3">
              <w:rPr>
                <w:rStyle w:val="FormatvorlageInstructionsTabelleText"/>
                <w:rFonts w:ascii="Times New Roman" w:hAnsi="Times New Roman"/>
                <w:sz w:val="24"/>
              </w:rPr>
              <w:t xml:space="preserve">) where applicable </w:t>
            </w:r>
            <w:r w:rsidR="00443BEC" w:rsidRPr="001562B3">
              <w:rPr>
                <w:rStyle w:val="FormatvorlageInstructionsTabelleText"/>
                <w:rFonts w:ascii="Times New Roman" w:hAnsi="Times New Roman"/>
                <w:sz w:val="24"/>
              </w:rPr>
              <w:t xml:space="preserve">the </w:t>
            </w:r>
            <w:r w:rsidR="00231C4F" w:rsidRPr="001562B3">
              <w:rPr>
                <w:rStyle w:val="FormatvorlageInstructionsTabelleText"/>
                <w:rFonts w:ascii="Times New Roman" w:hAnsi="Times New Roman"/>
                <w:sz w:val="24"/>
              </w:rPr>
              <w:t>internal TLAC requirement</w:t>
            </w:r>
            <w:r w:rsidRPr="001562B3">
              <w:rPr>
                <w:rStyle w:val="FormatvorlageInstructionsTabelleText"/>
                <w:rFonts w:ascii="Times New Roman" w:hAnsi="Times New Roman"/>
                <w:sz w:val="24"/>
              </w:rPr>
              <w:t xml:space="preserve"> pursuant to Article 92b </w:t>
            </w:r>
            <w:r w:rsidR="00B11263" w:rsidRPr="001562B3">
              <w:t xml:space="preserve">of </w:t>
            </w:r>
            <w:r w:rsidR="00C47ED5" w:rsidRPr="001562B3">
              <w:t>Regulation (EU) No 575/2013</w:t>
            </w:r>
            <w:r w:rsidR="00B012C5" w:rsidRPr="001562B3">
              <w:rPr>
                <w:rStyle w:val="FormatvorlageInstructionsTabelleText"/>
                <w:rFonts w:ascii="Times New Roman" w:hAnsi="Times New Roman"/>
                <w:sz w:val="24"/>
              </w:rPr>
              <w:t>, when calculated in accordance with Article 92</w:t>
            </w:r>
            <w:proofErr w:type="gramStart"/>
            <w:r w:rsidR="00B012C5" w:rsidRPr="001562B3">
              <w:rPr>
                <w:rStyle w:val="FormatvorlageInstructionsTabelleText"/>
                <w:rFonts w:ascii="Times New Roman" w:hAnsi="Times New Roman"/>
                <w:sz w:val="24"/>
              </w:rPr>
              <w:t>b(</w:t>
            </w:r>
            <w:proofErr w:type="gramEnd"/>
            <w:r w:rsidR="00B012C5" w:rsidRPr="001562B3">
              <w:rPr>
                <w:rStyle w:val="FormatvorlageInstructionsTabelleText"/>
                <w:rFonts w:ascii="Times New Roman" w:hAnsi="Times New Roman"/>
                <w:sz w:val="24"/>
              </w:rPr>
              <w:t xml:space="preserve">1) </w:t>
            </w:r>
            <w:r w:rsidR="00B11263" w:rsidRPr="001562B3">
              <w:rPr>
                <w:rStyle w:val="FormatvorlageInstructionsTabelleText"/>
                <w:rFonts w:ascii="Times New Roman" w:hAnsi="Times New Roman"/>
                <w:sz w:val="24"/>
              </w:rPr>
              <w:t>of that Regulation</w:t>
            </w:r>
            <w:r w:rsidR="00B012C5" w:rsidRPr="001562B3">
              <w:rPr>
                <w:rStyle w:val="FormatvorlageInstructionsTabelleText"/>
                <w:rFonts w:ascii="Times New Roman" w:hAnsi="Times New Roman"/>
                <w:sz w:val="24"/>
              </w:rPr>
              <w:t xml:space="preserve"> as 90% of the requirement of </w:t>
            </w:r>
            <w:del w:id="400" w:author="Author">
              <w:r w:rsidR="00B012C5" w:rsidRPr="001562B3" w:rsidDel="00BA24B5">
                <w:rPr>
                  <w:rStyle w:val="FormatvorlageInstructionsTabelleText"/>
                  <w:rFonts w:ascii="Times New Roman" w:hAnsi="Times New Roman"/>
                  <w:sz w:val="24"/>
                </w:rPr>
                <w:delText xml:space="preserve">point (a) of </w:delText>
              </w:r>
            </w:del>
            <w:r w:rsidR="00B012C5" w:rsidRPr="001562B3">
              <w:rPr>
                <w:rStyle w:val="FormatvorlageInstructionsTabelleText"/>
                <w:rFonts w:ascii="Times New Roman" w:hAnsi="Times New Roman"/>
                <w:sz w:val="24"/>
              </w:rPr>
              <w:t>Article 92a(1)</w:t>
            </w:r>
            <w:ins w:id="401" w:author="Author">
              <w:r w:rsidR="00BA24B5">
                <w:rPr>
                  <w:rStyle w:val="FormatvorlageInstructionsTabelleText"/>
                  <w:rFonts w:ascii="Times New Roman" w:hAnsi="Times New Roman"/>
                  <w:sz w:val="24"/>
                </w:rPr>
                <w:t xml:space="preserve">, </w:t>
              </w:r>
              <w:r w:rsidR="00BA24B5" w:rsidRPr="001562B3">
                <w:rPr>
                  <w:rStyle w:val="FormatvorlageInstructionsTabelleText"/>
                  <w:rFonts w:ascii="Times New Roman" w:hAnsi="Times New Roman"/>
                  <w:sz w:val="24"/>
                </w:rPr>
                <w:t>point (a)</w:t>
              </w:r>
              <w:r w:rsidR="00BA24B5">
                <w:rPr>
                  <w:rStyle w:val="FormatvorlageInstructionsTabelleText"/>
                  <w:rFonts w:ascii="Times New Roman" w:hAnsi="Times New Roman"/>
                  <w:sz w:val="24"/>
                </w:rPr>
                <w:t>,</w:t>
              </w:r>
            </w:ins>
            <w:r w:rsidR="00B012C5" w:rsidRPr="001562B3">
              <w:rPr>
                <w:rStyle w:val="FormatvorlageInstructionsTabelleText"/>
                <w:rFonts w:ascii="Times New Roman" w:hAnsi="Times New Roman"/>
                <w:sz w:val="24"/>
              </w:rPr>
              <w:t xml:space="preserve"> </w:t>
            </w:r>
            <w:r w:rsidR="00B11263" w:rsidRPr="001562B3">
              <w:rPr>
                <w:rStyle w:val="FormatvorlageInstructionsTabelleText"/>
                <w:rFonts w:ascii="Times New Roman" w:hAnsi="Times New Roman"/>
                <w:sz w:val="24"/>
              </w:rPr>
              <w:t>of that Regulation</w:t>
            </w:r>
            <w:r w:rsidR="00FE54F4" w:rsidRPr="001562B3">
              <w:rPr>
                <w:rStyle w:val="FormatvorlageInstructionsTabelleText"/>
                <w:rFonts w:ascii="Times New Roman" w:hAnsi="Times New Roman"/>
                <w:sz w:val="24"/>
              </w:rPr>
              <w:t>;</w:t>
            </w:r>
          </w:p>
          <w:p w14:paraId="1F28DC82" w14:textId="3E46F582" w:rsidR="008561CE" w:rsidRPr="001562B3" w:rsidRDefault="008561CE"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w:t>
            </w:r>
            <w:r w:rsidR="00650358" w:rsidRPr="001562B3">
              <w:rPr>
                <w:rStyle w:val="FormatvorlageInstructionsTabelleText"/>
                <w:rFonts w:ascii="Times New Roman" w:hAnsi="Times New Roman"/>
                <w:sz w:val="24"/>
              </w:rPr>
              <w:t>b</w:t>
            </w:r>
            <w:r w:rsidRPr="001562B3">
              <w:rPr>
                <w:rStyle w:val="FormatvorlageInstructionsTabelleText"/>
                <w:rFonts w:ascii="Times New Roman" w:hAnsi="Times New Roman"/>
                <w:sz w:val="24"/>
              </w:rPr>
              <w:t xml:space="preserve">) the </w:t>
            </w:r>
            <w:r w:rsidR="00231C4F" w:rsidRPr="001562B3">
              <w:rPr>
                <w:rStyle w:val="FormatvorlageInstructionsTabelleText"/>
                <w:rFonts w:ascii="Times New Roman" w:hAnsi="Times New Roman"/>
                <w:sz w:val="24"/>
              </w:rPr>
              <w:t>internal MREL</w:t>
            </w:r>
            <w:r w:rsidR="00443BEC" w:rsidRPr="001562B3">
              <w:rPr>
                <w:rStyle w:val="FormatvorlageInstructionsTabelleText"/>
                <w:rFonts w:ascii="Times New Roman" w:hAnsi="Times New Roman"/>
                <w:sz w:val="24"/>
              </w:rPr>
              <w:t xml:space="preserve"> requirement</w:t>
            </w:r>
            <w:r w:rsidR="00231C4F"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pursuant to Article 45</w:t>
            </w:r>
            <w:r w:rsidR="00A612E2" w:rsidRPr="001562B3">
              <w:rPr>
                <w:rStyle w:val="FormatvorlageInstructionsTabelleText"/>
                <w:rFonts w:ascii="Times New Roman" w:hAnsi="Times New Roman"/>
                <w:sz w:val="24"/>
              </w:rPr>
              <w:t>f</w:t>
            </w:r>
            <w:r w:rsidRPr="001562B3">
              <w:rPr>
                <w:rStyle w:val="FormatvorlageInstructionsTabelleText"/>
                <w:rFonts w:ascii="Times New Roman" w:hAnsi="Times New Roman"/>
                <w:sz w:val="24"/>
              </w:rPr>
              <w:t xml:space="preserve"> </w:t>
            </w:r>
            <w:r w:rsidR="0078788E" w:rsidRPr="001562B3">
              <w:rPr>
                <w:rStyle w:val="FormatvorlageInstructionsTabelleText"/>
                <w:rFonts w:ascii="Times New Roman" w:hAnsi="Times New Roman"/>
                <w:sz w:val="24"/>
              </w:rPr>
              <w:t xml:space="preserve">of </w:t>
            </w:r>
            <w:r w:rsidR="0078788E" w:rsidRPr="001562B3">
              <w:t>Directive 2014/59/EU</w:t>
            </w:r>
            <w:r w:rsidR="00781AA0" w:rsidRPr="001562B3">
              <w:rPr>
                <w:rStyle w:val="FormatvorlageInstructionsTabelleText"/>
                <w:rFonts w:ascii="Times New Roman" w:hAnsi="Times New Roman"/>
                <w:sz w:val="24"/>
              </w:rPr>
              <w:t xml:space="preserve">, when calculated in accordance with </w:t>
            </w:r>
            <w:del w:id="402" w:author="Author">
              <w:r w:rsidR="00781AA0" w:rsidRPr="001562B3" w:rsidDel="00BA24B5">
                <w:rPr>
                  <w:rStyle w:val="FormatvorlageInstructionsTabelleText"/>
                  <w:rFonts w:ascii="Times New Roman" w:hAnsi="Times New Roman"/>
                  <w:sz w:val="24"/>
                </w:rPr>
                <w:delText xml:space="preserve">point (a) of </w:delText>
              </w:r>
            </w:del>
            <w:r w:rsidR="00781AA0" w:rsidRPr="001562B3">
              <w:rPr>
                <w:rStyle w:val="FormatvorlageInstructionsTabelleText"/>
                <w:rFonts w:ascii="Times New Roman" w:hAnsi="Times New Roman"/>
                <w:sz w:val="24"/>
              </w:rPr>
              <w:t>Article 45(2)</w:t>
            </w:r>
            <w:ins w:id="403" w:author="Author">
              <w:r w:rsidR="00BA24B5">
                <w:rPr>
                  <w:rStyle w:val="FormatvorlageInstructionsTabelleText"/>
                  <w:rFonts w:ascii="Times New Roman" w:hAnsi="Times New Roman"/>
                  <w:sz w:val="24"/>
                </w:rPr>
                <w:t>,</w:t>
              </w:r>
              <w:r w:rsidR="00BA24B5" w:rsidRPr="001562B3">
                <w:rPr>
                  <w:rStyle w:val="FormatvorlageInstructionsTabelleText"/>
                  <w:rFonts w:ascii="Times New Roman" w:hAnsi="Times New Roman"/>
                  <w:sz w:val="24"/>
                </w:rPr>
                <w:t xml:space="preserve"> point (a)</w:t>
              </w:r>
              <w:r w:rsidR="00BA24B5">
                <w:rPr>
                  <w:rStyle w:val="FormatvorlageInstructionsTabelleText"/>
                  <w:rFonts w:ascii="Times New Roman" w:hAnsi="Times New Roman"/>
                  <w:sz w:val="24"/>
                </w:rPr>
                <w:t>,</w:t>
              </w:r>
            </w:ins>
            <w:r w:rsidR="00781AA0" w:rsidRPr="001562B3">
              <w:rPr>
                <w:rStyle w:val="FormatvorlageInstructionsTabelleText"/>
                <w:rFonts w:ascii="Times New Roman" w:hAnsi="Times New Roman"/>
                <w:sz w:val="24"/>
              </w:rPr>
              <w:t xml:space="preserve"> </w:t>
            </w:r>
            <w:r w:rsidR="0078788E" w:rsidRPr="001562B3">
              <w:rPr>
                <w:rStyle w:val="FormatvorlageInstructionsTabelleText"/>
                <w:rFonts w:ascii="Times New Roman" w:hAnsi="Times New Roman"/>
                <w:sz w:val="24"/>
              </w:rPr>
              <w:t>of that Directive</w:t>
            </w:r>
            <w:r w:rsidRPr="001562B3">
              <w:rPr>
                <w:rStyle w:val="FormatvorlageInstructionsTabelleText"/>
                <w:rFonts w:ascii="Times New Roman" w:hAnsi="Times New Roman"/>
                <w:sz w:val="24"/>
              </w:rPr>
              <w:t>.</w:t>
            </w:r>
          </w:p>
          <w:p w14:paraId="39B4A403" w14:textId="7A71894C" w:rsidR="00B012C5" w:rsidRPr="001562B3" w:rsidRDefault="00B012C5"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CET1 available shall be expressed in percent of the total risk exposure amount as reported in row 0100.</w:t>
            </w:r>
          </w:p>
          <w:p w14:paraId="64F956E6" w14:textId="77777777" w:rsidR="00B012C5" w:rsidRPr="001562B3" w:rsidRDefault="008561CE"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The reported figure shall be identical in both </w:t>
            </w:r>
            <w:r w:rsidR="00231C4F" w:rsidRPr="001562B3">
              <w:rPr>
                <w:rStyle w:val="InstructionsTabelleberschrift"/>
                <w:rFonts w:ascii="Times New Roman" w:hAnsi="Times New Roman"/>
                <w:b w:val="0"/>
                <w:sz w:val="24"/>
                <w:u w:val="none"/>
              </w:rPr>
              <w:t xml:space="preserve">internal </w:t>
            </w:r>
            <w:r w:rsidRPr="001562B3">
              <w:rPr>
                <w:rStyle w:val="InstructionsTabelleberschrift"/>
                <w:rFonts w:ascii="Times New Roman" w:hAnsi="Times New Roman"/>
                <w:b w:val="0"/>
                <w:sz w:val="24"/>
                <w:u w:val="none"/>
              </w:rPr>
              <w:t xml:space="preserve">MREL and </w:t>
            </w:r>
            <w:r w:rsidR="00231C4F" w:rsidRPr="001562B3">
              <w:rPr>
                <w:rStyle w:val="InstructionsTabelleberschrift"/>
                <w:rFonts w:ascii="Times New Roman" w:hAnsi="Times New Roman"/>
                <w:b w:val="0"/>
                <w:sz w:val="24"/>
                <w:u w:val="none"/>
              </w:rPr>
              <w:t xml:space="preserve">internal </w:t>
            </w:r>
            <w:r w:rsidRPr="001562B3">
              <w:rPr>
                <w:rStyle w:val="InstructionsTabelleberschrift"/>
                <w:rFonts w:ascii="Times New Roman" w:hAnsi="Times New Roman"/>
                <w:b w:val="0"/>
                <w:sz w:val="24"/>
                <w:u w:val="none"/>
              </w:rPr>
              <w:t>TLAC columns.</w:t>
            </w:r>
            <w:r w:rsidR="006F0E89" w:rsidRPr="001562B3">
              <w:rPr>
                <w:rStyle w:val="InstructionsTabelleberschrift"/>
                <w:rFonts w:ascii="Times New Roman" w:hAnsi="Times New Roman"/>
                <w:b w:val="0"/>
                <w:sz w:val="24"/>
                <w:u w:val="none"/>
              </w:rPr>
              <w:t xml:space="preserve"> </w:t>
            </w:r>
          </w:p>
          <w:p w14:paraId="5B370C0A" w14:textId="2FB946C8" w:rsidR="00CC432E" w:rsidRPr="001562B3" w:rsidRDefault="008561CE"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b w:val="0"/>
                <w:sz w:val="24"/>
                <w:u w:val="none"/>
              </w:rPr>
              <w:t xml:space="preserve">It shall </w:t>
            </w:r>
            <w:proofErr w:type="gramStart"/>
            <w:r w:rsidRPr="001562B3">
              <w:rPr>
                <w:rStyle w:val="InstructionsTabelleberschrift"/>
                <w:rFonts w:ascii="Times New Roman" w:hAnsi="Times New Roman"/>
                <w:b w:val="0"/>
                <w:sz w:val="24"/>
                <w:u w:val="none"/>
              </w:rPr>
              <w:t>take into account</w:t>
            </w:r>
            <w:proofErr w:type="gramEnd"/>
            <w:r w:rsidRPr="001562B3">
              <w:rPr>
                <w:rStyle w:val="InstructionsTabelleberschrift"/>
                <w:rFonts w:ascii="Times New Roman" w:hAnsi="Times New Roman"/>
                <w:b w:val="0"/>
                <w:sz w:val="24"/>
                <w:u w:val="none"/>
              </w:rPr>
              <w:t xml:space="preserve"> the effect of transitional provisions on the own funds and eligible liabilities, the total risk exposure amount and the requirements themselves. Neither the guidance on additional own funds as referred </w:t>
            </w:r>
            <w:r w:rsidRPr="001562B3">
              <w:rPr>
                <w:rStyle w:val="InstructionsTabelleberschrift"/>
                <w:rFonts w:ascii="Times New Roman" w:hAnsi="Times New Roman"/>
                <w:b w:val="0"/>
                <w:sz w:val="24"/>
                <w:u w:val="none"/>
              </w:rPr>
              <w:lastRenderedPageBreak/>
              <w:t xml:space="preserve">to by Article 104b </w:t>
            </w:r>
            <w:r w:rsidR="00B33C46" w:rsidRPr="001562B3">
              <w:rPr>
                <w:rStyle w:val="InstructionsTabelleberschrift"/>
                <w:rFonts w:ascii="Times New Roman" w:hAnsi="Times New Roman"/>
                <w:b w:val="0"/>
                <w:sz w:val="24"/>
                <w:u w:val="none"/>
              </w:rPr>
              <w:t xml:space="preserve">of </w:t>
            </w:r>
            <w:r w:rsidR="00B33C46" w:rsidRPr="001562B3">
              <w:t>Directive 2013/36/EU</w:t>
            </w:r>
            <w:del w:id="404" w:author="Author">
              <w:r w:rsidR="00B33C46" w:rsidRPr="001562B3" w:rsidDel="00BA24B5">
                <w:delText xml:space="preserve"> </w:delText>
              </w:r>
            </w:del>
            <w:r w:rsidRPr="001562B3">
              <w:rPr>
                <w:rStyle w:val="InstructionsTabelleberschrift"/>
                <w:rFonts w:ascii="Times New Roman" w:hAnsi="Times New Roman"/>
                <w:b w:val="0"/>
                <w:sz w:val="24"/>
                <w:u w:val="none"/>
              </w:rPr>
              <w:t xml:space="preserve"> nor the combined buffer requirement of </w:t>
            </w:r>
            <w:del w:id="405" w:author="Author">
              <w:r w:rsidR="00DB422E" w:rsidRPr="001562B3" w:rsidDel="00BA24B5">
                <w:rPr>
                  <w:rStyle w:val="InstructionsTabelleberschrift"/>
                  <w:rFonts w:ascii="Times New Roman" w:hAnsi="Times New Roman"/>
                  <w:b w:val="0"/>
                  <w:sz w:val="24"/>
                  <w:u w:val="none"/>
                </w:rPr>
                <w:delText xml:space="preserve">point (6) of the first subparagraph of </w:delText>
              </w:r>
            </w:del>
            <w:r w:rsidRPr="001562B3">
              <w:rPr>
                <w:rStyle w:val="InstructionsTabelleberschrift"/>
                <w:rFonts w:ascii="Times New Roman" w:hAnsi="Times New Roman"/>
                <w:b w:val="0"/>
                <w:sz w:val="24"/>
                <w:u w:val="none"/>
              </w:rPr>
              <w:t>Article 128</w:t>
            </w:r>
            <w:ins w:id="406" w:author="Author">
              <w:r w:rsidR="00BA24B5">
                <w:rPr>
                  <w:rStyle w:val="InstructionsTabelleberschrift"/>
                  <w:rFonts w:ascii="Times New Roman" w:hAnsi="Times New Roman"/>
                  <w:b w:val="0"/>
                  <w:sz w:val="24"/>
                  <w:u w:val="none"/>
                </w:rPr>
                <w:t>,</w:t>
              </w:r>
              <w:r w:rsidR="00BA24B5" w:rsidRPr="001562B3">
                <w:rPr>
                  <w:rStyle w:val="InstructionsTabelleberschrift"/>
                  <w:rFonts w:ascii="Times New Roman" w:hAnsi="Times New Roman"/>
                  <w:b w:val="0"/>
                  <w:sz w:val="24"/>
                  <w:u w:val="none"/>
                </w:rPr>
                <w:t xml:space="preserve"> first subparagraph</w:t>
              </w:r>
              <w:r w:rsidR="00BA24B5">
                <w:rPr>
                  <w:rStyle w:val="InstructionsTabelleberschrift"/>
                  <w:rFonts w:ascii="Times New Roman" w:hAnsi="Times New Roman"/>
                  <w:b w:val="0"/>
                  <w:sz w:val="24"/>
                  <w:u w:val="none"/>
                </w:rPr>
                <w:t>,</w:t>
              </w:r>
              <w:r w:rsidR="00BA24B5" w:rsidRPr="001562B3">
                <w:rPr>
                  <w:rStyle w:val="InstructionsTabelleberschrift"/>
                  <w:rFonts w:ascii="Times New Roman" w:hAnsi="Times New Roman"/>
                  <w:b w:val="0"/>
                  <w:sz w:val="24"/>
                  <w:u w:val="none"/>
                </w:rPr>
                <w:t xml:space="preserve"> point (6) </w:t>
              </w:r>
            </w:ins>
            <w:del w:id="407" w:author="Author">
              <w:r w:rsidRPr="001562B3" w:rsidDel="00BA24B5">
                <w:rPr>
                  <w:rStyle w:val="InstructionsTabelleberschrift"/>
                  <w:rFonts w:ascii="Times New Roman" w:hAnsi="Times New Roman"/>
                  <w:b w:val="0"/>
                  <w:sz w:val="24"/>
                  <w:u w:val="none"/>
                </w:rPr>
                <w:delText xml:space="preserve"> </w:delText>
              </w:r>
            </w:del>
            <w:r w:rsidR="00B33C46" w:rsidRPr="001562B3">
              <w:rPr>
                <w:rStyle w:val="InstructionsTabelleberschrift"/>
                <w:rFonts w:ascii="Times New Roman" w:hAnsi="Times New Roman"/>
                <w:b w:val="0"/>
                <w:sz w:val="24"/>
                <w:u w:val="none"/>
              </w:rPr>
              <w:t>of that Directive</w:t>
            </w:r>
            <w:r w:rsidRPr="001562B3">
              <w:rPr>
                <w:rStyle w:val="InstructionsTabelleberschrift"/>
                <w:rFonts w:ascii="Times New Roman" w:hAnsi="Times New Roman"/>
                <w:b w:val="0"/>
                <w:sz w:val="24"/>
                <w:u w:val="none"/>
              </w:rPr>
              <w:t xml:space="preserve"> shall be considered.</w:t>
            </w:r>
          </w:p>
        </w:tc>
      </w:tr>
      <w:tr w:rsidR="00CC432E" w:rsidRPr="001562B3" w14:paraId="5B18A184" w14:textId="77777777" w:rsidTr="003D419A">
        <w:tc>
          <w:tcPr>
            <w:tcW w:w="1130" w:type="dxa"/>
          </w:tcPr>
          <w:p w14:paraId="283EF212" w14:textId="449188CE" w:rsidR="00CC432E" w:rsidRPr="001562B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05</w:t>
            </w:r>
            <w:r w:rsidR="003E0EFC" w:rsidRPr="001562B3">
              <w:rPr>
                <w:rStyle w:val="FormatvorlageInstructionsTabelleText"/>
                <w:rFonts w:ascii="Times New Roman" w:hAnsi="Times New Roman"/>
                <w:sz w:val="24"/>
              </w:rPr>
              <w:t xml:space="preserve">00 </w:t>
            </w:r>
            <w:r w:rsidR="0060089D" w:rsidRPr="001562B3">
              <w:rPr>
                <w:rStyle w:val="FormatvorlageInstructionsTabelleText"/>
                <w:rFonts w:ascii="Times New Roman" w:hAnsi="Times New Roman"/>
                <w:sz w:val="24"/>
              </w:rPr>
              <w:t>–</w:t>
            </w:r>
            <w:r w:rsidR="00CC432E"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5</w:t>
            </w:r>
            <w:r w:rsidR="00437CF3" w:rsidRPr="001562B3">
              <w:rPr>
                <w:rStyle w:val="FormatvorlageInstructionsTabelleText"/>
                <w:rFonts w:ascii="Times New Roman" w:hAnsi="Times New Roman"/>
                <w:sz w:val="24"/>
              </w:rPr>
              <w:t>0</w:t>
            </w:r>
          </w:p>
        </w:tc>
        <w:tc>
          <w:tcPr>
            <w:tcW w:w="7624" w:type="dxa"/>
          </w:tcPr>
          <w:p w14:paraId="11D95EDB" w14:textId="1E3A12BE" w:rsidR="00CC432E" w:rsidRPr="001562B3" w:rsidRDefault="007C3317" w:rsidP="0083554B">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Memorandum items</w:t>
            </w:r>
          </w:p>
        </w:tc>
      </w:tr>
      <w:tr w:rsidR="00437CF3" w:rsidRPr="001562B3" w14:paraId="0F211788" w14:textId="77777777" w:rsidTr="003D419A">
        <w:tc>
          <w:tcPr>
            <w:tcW w:w="1130" w:type="dxa"/>
          </w:tcPr>
          <w:p w14:paraId="57743B4C" w14:textId="1E81FE0B" w:rsidR="00437CF3" w:rsidRPr="001562B3" w:rsidDel="00437CF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0</w:t>
            </w:r>
            <w:r w:rsidR="00437CF3" w:rsidRPr="001562B3">
              <w:rPr>
                <w:rStyle w:val="FormatvorlageInstructionsTabelleText"/>
                <w:rFonts w:ascii="Times New Roman" w:hAnsi="Times New Roman"/>
                <w:sz w:val="24"/>
              </w:rPr>
              <w:t>0</w:t>
            </w:r>
          </w:p>
        </w:tc>
        <w:tc>
          <w:tcPr>
            <w:tcW w:w="7624" w:type="dxa"/>
          </w:tcPr>
          <w:p w14:paraId="3AECC7AA" w14:textId="24E34A7D" w:rsidR="00437CF3" w:rsidRPr="001562B3" w:rsidRDefault="00437CF3"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Combined buffer requirement (%)</w:t>
            </w:r>
          </w:p>
          <w:p w14:paraId="6C2996F7" w14:textId="44996EAC" w:rsidR="00437CF3" w:rsidRPr="001562B3" w:rsidRDefault="005C3D80" w:rsidP="0083554B">
            <w:pPr>
              <w:pStyle w:val="InstructionsText"/>
              <w:rPr>
                <w:rStyle w:val="FormatvorlageInstructionsTabelleText"/>
                <w:rFonts w:ascii="Times New Roman" w:hAnsi="Times New Roman"/>
                <w:sz w:val="24"/>
              </w:rPr>
            </w:pPr>
            <w:del w:id="408" w:author="Author">
              <w:r w:rsidRPr="001562B3" w:rsidDel="00BA24B5">
                <w:rPr>
                  <w:rStyle w:val="InstructionsTabelleberschrift"/>
                  <w:rFonts w:ascii="Times New Roman" w:hAnsi="Times New Roman"/>
                  <w:b w:val="0"/>
                  <w:sz w:val="24"/>
                  <w:u w:val="none"/>
                </w:rPr>
                <w:delText xml:space="preserve">Point (6) of the first subparagraph of </w:delText>
              </w:r>
            </w:del>
            <w:r w:rsidR="00437CF3" w:rsidRPr="001562B3">
              <w:rPr>
                <w:rStyle w:val="FormatvorlageInstructionsTabelleText"/>
                <w:rFonts w:ascii="Times New Roman" w:hAnsi="Times New Roman"/>
                <w:sz w:val="24"/>
              </w:rPr>
              <w:t>Article 128</w:t>
            </w:r>
            <w:ins w:id="409" w:author="Author">
              <w:r w:rsidR="00BA24B5">
                <w:rPr>
                  <w:rStyle w:val="InstructionsTabelleberschrift"/>
                  <w:rFonts w:ascii="Times New Roman" w:hAnsi="Times New Roman"/>
                  <w:b w:val="0"/>
                  <w:sz w:val="24"/>
                  <w:u w:val="none"/>
                </w:rPr>
                <w:t>,</w:t>
              </w:r>
              <w:r w:rsidR="00BA24B5" w:rsidRPr="001562B3">
                <w:rPr>
                  <w:rStyle w:val="InstructionsTabelleberschrift"/>
                  <w:rFonts w:ascii="Times New Roman" w:hAnsi="Times New Roman"/>
                  <w:b w:val="0"/>
                  <w:sz w:val="24"/>
                  <w:u w:val="none"/>
                </w:rPr>
                <w:t xml:space="preserve"> first subparagraph</w:t>
              </w:r>
              <w:r w:rsidR="00BA24B5">
                <w:rPr>
                  <w:rStyle w:val="InstructionsTabelleberschrift"/>
                  <w:rFonts w:ascii="Times New Roman" w:hAnsi="Times New Roman"/>
                  <w:b w:val="0"/>
                  <w:sz w:val="24"/>
                  <w:u w:val="none"/>
                </w:rPr>
                <w:t>,</w:t>
              </w:r>
              <w:r w:rsidR="00BA24B5" w:rsidRPr="001562B3">
                <w:rPr>
                  <w:rStyle w:val="InstructionsTabelleberschrift"/>
                  <w:rFonts w:ascii="Times New Roman" w:hAnsi="Times New Roman"/>
                  <w:b w:val="0"/>
                  <w:sz w:val="24"/>
                  <w:u w:val="none"/>
                </w:rPr>
                <w:t xml:space="preserve"> point (6)</w:t>
              </w:r>
            </w:ins>
            <w:r w:rsidR="00437CF3" w:rsidRPr="001562B3">
              <w:rPr>
                <w:rStyle w:val="FormatvorlageInstructionsTabelleText"/>
                <w:rFonts w:ascii="Times New Roman" w:hAnsi="Times New Roman"/>
                <w:sz w:val="24"/>
              </w:rPr>
              <w:t xml:space="preserve"> </w:t>
            </w:r>
            <w:r w:rsidR="00B33C46" w:rsidRPr="001562B3">
              <w:rPr>
                <w:rStyle w:val="FormatvorlageInstructionsTabelleText"/>
                <w:rFonts w:ascii="Times New Roman" w:hAnsi="Times New Roman"/>
                <w:sz w:val="24"/>
              </w:rPr>
              <w:t xml:space="preserve">of </w:t>
            </w:r>
            <w:r w:rsidR="00B33C46" w:rsidRPr="001562B3">
              <w:t xml:space="preserve">Directive 2013/36/EU </w:t>
            </w:r>
          </w:p>
          <w:p w14:paraId="2113C95F" w14:textId="74DBE512" w:rsidR="00437CF3" w:rsidRPr="001562B3" w:rsidRDefault="00437CF3" w:rsidP="0083554B">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 xml:space="preserve">The combined buffer requirement shall be expressed as a percentage of </w:t>
            </w:r>
            <w:r w:rsidR="006F0E89" w:rsidRPr="001562B3">
              <w:rPr>
                <w:rStyle w:val="FormatvorlageInstructionsTabelleText"/>
                <w:rFonts w:ascii="Times New Roman" w:hAnsi="Times New Roman"/>
                <w:sz w:val="24"/>
              </w:rPr>
              <w:t xml:space="preserve">the total </w:t>
            </w:r>
            <w:r w:rsidRPr="001562B3">
              <w:rPr>
                <w:rStyle w:val="FormatvorlageInstructionsTabelleText"/>
                <w:rFonts w:ascii="Times New Roman" w:hAnsi="Times New Roman"/>
                <w:sz w:val="24"/>
              </w:rPr>
              <w:t>risk exposure amount.</w:t>
            </w:r>
          </w:p>
        </w:tc>
      </w:tr>
      <w:tr w:rsidR="008C1E88" w:rsidRPr="001562B3" w:rsidDel="000A3889" w14:paraId="09231B65" w14:textId="77777777" w:rsidTr="003D419A">
        <w:tc>
          <w:tcPr>
            <w:tcW w:w="1130" w:type="dxa"/>
            <w:vAlign w:val="center"/>
          </w:tcPr>
          <w:p w14:paraId="3A18AE1F" w14:textId="1174A4A5" w:rsidR="008C1E88" w:rsidRPr="001562B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1</w:t>
            </w:r>
            <w:r w:rsidR="008C1E88" w:rsidRPr="001562B3">
              <w:rPr>
                <w:rStyle w:val="FormatvorlageInstructionsTabelleText"/>
                <w:rFonts w:ascii="Times New Roman" w:hAnsi="Times New Roman"/>
                <w:sz w:val="24"/>
              </w:rPr>
              <w:t>0</w:t>
            </w:r>
          </w:p>
        </w:tc>
        <w:tc>
          <w:tcPr>
            <w:tcW w:w="7624" w:type="dxa"/>
            <w:vAlign w:val="center"/>
          </w:tcPr>
          <w:p w14:paraId="5FDCA6A3" w14:textId="77777777" w:rsidR="008C1E88" w:rsidRPr="001562B3" w:rsidRDefault="008C1E8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capital conservation buffer requirement </w:t>
            </w:r>
          </w:p>
          <w:p w14:paraId="2EF1B114" w14:textId="1AE53AED" w:rsidR="008C1E88" w:rsidRPr="001562B3" w:rsidRDefault="008C1E88" w:rsidP="0083554B">
            <w:pPr>
              <w:pStyle w:val="InstructionsText"/>
              <w:rPr>
                <w:rStyle w:val="InstructionsTabelleberschrift"/>
                <w:rFonts w:ascii="Times New Roman" w:hAnsi="Times New Roman"/>
                <w:sz w:val="24"/>
              </w:rPr>
            </w:pPr>
            <w:r w:rsidRPr="001562B3">
              <w:t xml:space="preserve">The amount of the institution specific combined buffer (expressed as a percentage of </w:t>
            </w:r>
            <w:r w:rsidR="006F0E89" w:rsidRPr="001562B3">
              <w:rPr>
                <w:rStyle w:val="FormatvorlageInstructionsTabelleText"/>
                <w:rFonts w:ascii="Times New Roman" w:hAnsi="Times New Roman"/>
                <w:sz w:val="24"/>
              </w:rPr>
              <w:t>the total risk exposure amount</w:t>
            </w:r>
            <w:r w:rsidRPr="001562B3">
              <w:t>) that relates to the capital conservation buffer requirement.</w:t>
            </w:r>
          </w:p>
        </w:tc>
      </w:tr>
      <w:tr w:rsidR="008C1E88" w:rsidRPr="001562B3" w:rsidDel="000A3889" w14:paraId="5F62F9F9" w14:textId="77777777" w:rsidTr="003D419A">
        <w:tc>
          <w:tcPr>
            <w:tcW w:w="1130" w:type="dxa"/>
            <w:vAlign w:val="center"/>
          </w:tcPr>
          <w:p w14:paraId="22DE9DFA" w14:textId="352D04CB" w:rsidR="008C1E88" w:rsidRPr="001562B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2</w:t>
            </w:r>
            <w:r w:rsidR="008C1E88" w:rsidRPr="001562B3">
              <w:rPr>
                <w:rStyle w:val="FormatvorlageInstructionsTabelleText"/>
                <w:rFonts w:ascii="Times New Roman" w:hAnsi="Times New Roman"/>
                <w:sz w:val="24"/>
              </w:rPr>
              <w:t>0</w:t>
            </w:r>
          </w:p>
        </w:tc>
        <w:tc>
          <w:tcPr>
            <w:tcW w:w="7624" w:type="dxa"/>
          </w:tcPr>
          <w:p w14:paraId="515F40B5" w14:textId="77777777" w:rsidR="008C1E88" w:rsidRPr="001562B3" w:rsidRDefault="008C1E8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countercyclical buffer requirement </w:t>
            </w:r>
          </w:p>
          <w:p w14:paraId="4E424522" w14:textId="1A5077C0" w:rsidR="008C1E88" w:rsidRPr="001562B3" w:rsidRDefault="008C1E88" w:rsidP="0083554B">
            <w:pPr>
              <w:pStyle w:val="InstructionsText"/>
              <w:rPr>
                <w:rStyle w:val="InstructionsTabelleberschrift"/>
                <w:rFonts w:ascii="Times New Roman" w:hAnsi="Times New Roman"/>
                <w:sz w:val="24"/>
              </w:rPr>
            </w:pPr>
            <w:r w:rsidRPr="001562B3">
              <w:t xml:space="preserve">The amount of the institution specific combined buffer (expressed as a percentage of </w:t>
            </w:r>
            <w:r w:rsidR="006F0E89" w:rsidRPr="001562B3">
              <w:rPr>
                <w:rStyle w:val="FormatvorlageInstructionsTabelleText"/>
                <w:rFonts w:ascii="Times New Roman" w:hAnsi="Times New Roman"/>
                <w:sz w:val="24"/>
              </w:rPr>
              <w:t>the total risk exposure amount</w:t>
            </w:r>
            <w:r w:rsidRPr="001562B3">
              <w:t>) that relates to the countercyclical buffer requirement.</w:t>
            </w:r>
          </w:p>
        </w:tc>
      </w:tr>
      <w:tr w:rsidR="008C1E88" w:rsidRPr="001562B3" w:rsidDel="000A3889" w14:paraId="3DD0E60F" w14:textId="77777777" w:rsidTr="003D419A">
        <w:tc>
          <w:tcPr>
            <w:tcW w:w="1130" w:type="dxa"/>
            <w:vAlign w:val="center"/>
          </w:tcPr>
          <w:p w14:paraId="731CB060" w14:textId="4E4E808F" w:rsidR="008C1E88" w:rsidRPr="001562B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3</w:t>
            </w:r>
            <w:r w:rsidR="008C1E88" w:rsidRPr="001562B3">
              <w:rPr>
                <w:rStyle w:val="FormatvorlageInstructionsTabelleText"/>
                <w:rFonts w:ascii="Times New Roman" w:hAnsi="Times New Roman"/>
                <w:sz w:val="24"/>
              </w:rPr>
              <w:t>0</w:t>
            </w:r>
          </w:p>
        </w:tc>
        <w:tc>
          <w:tcPr>
            <w:tcW w:w="7624" w:type="dxa"/>
          </w:tcPr>
          <w:p w14:paraId="2EA75ACC" w14:textId="77777777" w:rsidR="008C1E88" w:rsidRPr="001562B3" w:rsidRDefault="008C1E8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systemic risk buffer requirement </w:t>
            </w:r>
          </w:p>
          <w:p w14:paraId="65530AC4" w14:textId="655A20A0" w:rsidR="008C1E88" w:rsidRPr="001562B3" w:rsidRDefault="008C1E88" w:rsidP="0083554B">
            <w:pPr>
              <w:pStyle w:val="InstructionsText"/>
              <w:rPr>
                <w:rStyle w:val="InstructionsTabelleberschrift"/>
                <w:rFonts w:ascii="Times New Roman" w:hAnsi="Times New Roman"/>
                <w:b w:val="0"/>
                <w:sz w:val="24"/>
              </w:rPr>
            </w:pPr>
            <w:r w:rsidRPr="001562B3">
              <w:t xml:space="preserve">The amount of the institution specific combined buffer (expressed as a percentage of </w:t>
            </w:r>
            <w:r w:rsidR="006F0E89" w:rsidRPr="001562B3">
              <w:rPr>
                <w:rStyle w:val="FormatvorlageInstructionsTabelleText"/>
                <w:rFonts w:ascii="Times New Roman" w:hAnsi="Times New Roman"/>
                <w:sz w:val="24"/>
              </w:rPr>
              <w:t>the total risk exposure amount</w:t>
            </w:r>
            <w:r w:rsidRPr="001562B3">
              <w:t>) that relates to the systemic risk buffer requirement.</w:t>
            </w:r>
          </w:p>
        </w:tc>
      </w:tr>
      <w:tr w:rsidR="008C1E88" w:rsidRPr="001562B3" w:rsidDel="000A3889" w14:paraId="5D343AEB" w14:textId="77777777" w:rsidTr="003D419A">
        <w:tc>
          <w:tcPr>
            <w:tcW w:w="1130" w:type="dxa"/>
            <w:vAlign w:val="center"/>
          </w:tcPr>
          <w:p w14:paraId="121693A9" w14:textId="7BE6F216" w:rsidR="008C1E88" w:rsidRPr="001562B3" w:rsidRDefault="00443BEC"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4</w:t>
            </w:r>
            <w:r w:rsidR="008C1E88" w:rsidRPr="001562B3">
              <w:rPr>
                <w:rStyle w:val="FormatvorlageInstructionsTabelleText"/>
                <w:rFonts w:ascii="Times New Roman" w:hAnsi="Times New Roman"/>
                <w:sz w:val="24"/>
              </w:rPr>
              <w:t>0</w:t>
            </w:r>
          </w:p>
        </w:tc>
        <w:tc>
          <w:tcPr>
            <w:tcW w:w="7624" w:type="dxa"/>
          </w:tcPr>
          <w:p w14:paraId="072B7571" w14:textId="3758ED59" w:rsidR="008C1E88" w:rsidRPr="001562B3" w:rsidRDefault="008C1E8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Global Systemically Important Institution (G-SII) or Other Systemically Important Institution (O-SII) buffer</w:t>
            </w:r>
          </w:p>
          <w:p w14:paraId="294528A0" w14:textId="78EBD6C0" w:rsidR="008C1E88" w:rsidRPr="001562B3" w:rsidRDefault="008C1E88" w:rsidP="0083554B">
            <w:pPr>
              <w:pStyle w:val="InstructionsText"/>
              <w:rPr>
                <w:rStyle w:val="InstructionsTabelleberschrift"/>
                <w:rFonts w:ascii="Times New Roman" w:hAnsi="Times New Roman"/>
                <w:b w:val="0"/>
                <w:sz w:val="24"/>
              </w:rPr>
            </w:pPr>
            <w:r w:rsidRPr="001562B3">
              <w:t xml:space="preserve">The amount of the institution specific combined buffer (expressed as a percentage of </w:t>
            </w:r>
            <w:r w:rsidR="006F0E89" w:rsidRPr="001562B3">
              <w:rPr>
                <w:rStyle w:val="FormatvorlageInstructionsTabelleText"/>
                <w:rFonts w:ascii="Times New Roman" w:hAnsi="Times New Roman"/>
                <w:sz w:val="24"/>
              </w:rPr>
              <w:t>the total risk exposure amount</w:t>
            </w:r>
            <w:r w:rsidRPr="001562B3">
              <w:t>) that relates to the G-SII or O-SII buffer requirement.</w:t>
            </w:r>
          </w:p>
        </w:tc>
      </w:tr>
      <w:tr w:rsidR="003D419A" w:rsidRPr="001562B3" w14:paraId="0BE86C45" w14:textId="77777777" w:rsidTr="004912BF">
        <w:tc>
          <w:tcPr>
            <w:tcW w:w="1130" w:type="dxa"/>
          </w:tcPr>
          <w:p w14:paraId="121F7357" w14:textId="54E1542B" w:rsidR="003D419A" w:rsidRPr="001562B3" w:rsidRDefault="003D419A"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0550 - 0600</w:t>
            </w:r>
          </w:p>
        </w:tc>
        <w:tc>
          <w:tcPr>
            <w:tcW w:w="7624" w:type="dxa"/>
          </w:tcPr>
          <w:p w14:paraId="5B988009" w14:textId="77777777" w:rsidR="003D419A" w:rsidRPr="001562B3" w:rsidRDefault="003D419A"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Other bail-</w:t>
            </w:r>
            <w:proofErr w:type="spellStart"/>
            <w:r w:rsidRPr="001562B3">
              <w:rPr>
                <w:rStyle w:val="InstructionsTabelleberschrift"/>
                <w:rFonts w:ascii="Times New Roman" w:hAnsi="Times New Roman"/>
                <w:sz w:val="24"/>
              </w:rPr>
              <w:t>inable</w:t>
            </w:r>
            <w:proofErr w:type="spellEnd"/>
            <w:r w:rsidRPr="001562B3">
              <w:rPr>
                <w:rStyle w:val="InstructionsTabelleberschrift"/>
                <w:rFonts w:ascii="Times New Roman" w:hAnsi="Times New Roman"/>
                <w:sz w:val="24"/>
              </w:rPr>
              <w:t xml:space="preserve"> liabilities</w:t>
            </w:r>
          </w:p>
          <w:p w14:paraId="119B8728" w14:textId="77777777" w:rsidR="003D419A" w:rsidRDefault="00093411" w:rsidP="0083554B">
            <w:pPr>
              <w:pStyle w:val="InstructionsText"/>
              <w:rPr>
                <w:ins w:id="410" w:author="Autho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E</w:t>
            </w:r>
            <w:r w:rsidR="003D419A" w:rsidRPr="001562B3">
              <w:rPr>
                <w:rStyle w:val="InstructionsTabelleberschrift"/>
                <w:rFonts w:ascii="Times New Roman" w:hAnsi="Times New Roman"/>
                <w:b w:val="0"/>
                <w:sz w:val="24"/>
                <w:u w:val="none"/>
              </w:rPr>
              <w:t xml:space="preserve">ntities that, at the date of the reporting of that information, hold amounts of own funds and eligible liabilities of at least 150 % of the requirement laid down in Article 45(1) of </w:t>
            </w:r>
            <w:r w:rsidR="003D419A" w:rsidRPr="001562B3">
              <w:rPr>
                <w:rStyle w:val="FormatvorlageInstructionsTabelleText"/>
                <w:rFonts w:ascii="Times New Roman" w:hAnsi="Times New Roman"/>
                <w:sz w:val="24"/>
              </w:rPr>
              <w:t>Directive 2014/59/EU</w:t>
            </w:r>
            <w:r w:rsidRPr="001562B3">
              <w:rPr>
                <w:rStyle w:val="FormatvorlageInstructionsTabelleText"/>
                <w:rFonts w:ascii="Times New Roman" w:hAnsi="Times New Roman"/>
                <w:sz w:val="24"/>
              </w:rPr>
              <w:t xml:space="preserve"> shall be exempted from reporting the information </w:t>
            </w:r>
            <w:r w:rsidR="00F94369">
              <w:rPr>
                <w:rStyle w:val="FormatvorlageInstructionsTabelleText"/>
                <w:rFonts w:ascii="Times New Roman" w:hAnsi="Times New Roman"/>
                <w:sz w:val="24"/>
              </w:rPr>
              <w:t>i</w:t>
            </w:r>
            <w:r w:rsidRPr="001562B3">
              <w:rPr>
                <w:rStyle w:val="FormatvorlageInstructionsTabelleText"/>
                <w:rFonts w:ascii="Times New Roman" w:hAnsi="Times New Roman"/>
                <w:sz w:val="24"/>
              </w:rPr>
              <w:t>n r</w:t>
            </w:r>
            <w:r w:rsidRPr="001562B3">
              <w:rPr>
                <w:rStyle w:val="InstructionsTabelleberschrift"/>
                <w:rFonts w:ascii="Times New Roman" w:hAnsi="Times New Roman"/>
                <w:b w:val="0"/>
                <w:sz w:val="24"/>
                <w:u w:val="none"/>
              </w:rPr>
              <w:t xml:space="preserve">ows 0550 to 0600. </w:t>
            </w:r>
            <w:r w:rsidR="003D419A" w:rsidRPr="001562B3">
              <w:rPr>
                <w:rStyle w:val="InstructionsTabelleberschrift"/>
                <w:rFonts w:ascii="Times New Roman" w:hAnsi="Times New Roman"/>
                <w:b w:val="0"/>
                <w:sz w:val="24"/>
                <w:u w:val="none"/>
              </w:rPr>
              <w:t xml:space="preserve">Such entities may opt to report </w:t>
            </w:r>
            <w:r w:rsidRPr="001562B3">
              <w:rPr>
                <w:rStyle w:val="InstructionsTabelleberschrift"/>
                <w:rFonts w:ascii="Times New Roman" w:hAnsi="Times New Roman"/>
                <w:b w:val="0"/>
                <w:sz w:val="24"/>
                <w:u w:val="none"/>
              </w:rPr>
              <w:t>that information</w:t>
            </w:r>
            <w:r w:rsidR="003D419A" w:rsidRPr="001562B3">
              <w:rPr>
                <w:rStyle w:val="InstructionsTabelleberschrift"/>
                <w:rFonts w:ascii="Times New Roman" w:hAnsi="Times New Roman"/>
                <w:b w:val="0"/>
                <w:sz w:val="24"/>
                <w:u w:val="none"/>
              </w:rPr>
              <w:t xml:space="preserve"> in this template on a voluntary basis.</w:t>
            </w:r>
          </w:p>
          <w:p w14:paraId="0474B24A" w14:textId="5EF62C70" w:rsidR="002F47FA" w:rsidRPr="001562B3" w:rsidRDefault="002F47FA" w:rsidP="0083554B">
            <w:pPr>
              <w:pStyle w:val="InstructionsText"/>
              <w:rPr>
                <w:rStyle w:val="InstructionsTabelleberschrift"/>
                <w:rFonts w:ascii="Times New Roman" w:hAnsi="Times New Roman"/>
                <w:b w:val="0"/>
                <w:sz w:val="24"/>
                <w:u w:val="none"/>
              </w:rPr>
            </w:pPr>
            <w:ins w:id="411" w:author="Author">
              <w:r w:rsidRPr="00B91EAE">
                <w:rPr>
                  <w:rStyle w:val="InstructionsTabelleberschrift"/>
                  <w:rFonts w:ascii="Times New Roman" w:hAnsi="Times New Roman"/>
                  <w:b w:val="0"/>
                  <w:sz w:val="24"/>
                  <w:highlight w:val="yellow"/>
                  <w:u w:val="none"/>
                </w:rPr>
                <w:t>Unused prior permission amounts, to the extent that the permission covers an eligible liabilities instrument, shall be considered other bail-</w:t>
              </w:r>
              <w:proofErr w:type="spellStart"/>
              <w:r w:rsidRPr="00B91EAE">
                <w:rPr>
                  <w:rStyle w:val="InstructionsTabelleberschrift"/>
                  <w:rFonts w:ascii="Times New Roman" w:hAnsi="Times New Roman"/>
                  <w:b w:val="0"/>
                  <w:sz w:val="24"/>
                  <w:highlight w:val="yellow"/>
                  <w:u w:val="none"/>
                </w:rPr>
                <w:t>inable</w:t>
              </w:r>
              <w:proofErr w:type="spellEnd"/>
              <w:r w:rsidRPr="00B91EAE">
                <w:rPr>
                  <w:rStyle w:val="InstructionsTabelleberschrift"/>
                  <w:rFonts w:ascii="Times New Roman" w:hAnsi="Times New Roman"/>
                  <w:b w:val="0"/>
                  <w:sz w:val="24"/>
                  <w:highlight w:val="yellow"/>
                  <w:u w:val="none"/>
                </w:rPr>
                <w:t xml:space="preserve"> liabilities for the purposes of these rows.</w:t>
              </w:r>
            </w:ins>
          </w:p>
        </w:tc>
      </w:tr>
      <w:tr w:rsidR="003D419A" w:rsidRPr="001562B3" w14:paraId="6EAD6E2C" w14:textId="77777777" w:rsidTr="004912BF">
        <w:tc>
          <w:tcPr>
            <w:tcW w:w="1130" w:type="dxa"/>
          </w:tcPr>
          <w:p w14:paraId="6E8E4D0F" w14:textId="685E80A8" w:rsidR="003D419A" w:rsidRPr="001562B3" w:rsidRDefault="003D419A"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50</w:t>
            </w:r>
          </w:p>
        </w:tc>
        <w:tc>
          <w:tcPr>
            <w:tcW w:w="7624" w:type="dxa"/>
          </w:tcPr>
          <w:p w14:paraId="642F28EA" w14:textId="77777777" w:rsidR="003D419A" w:rsidRPr="001562B3" w:rsidRDefault="003D419A"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Other bail-</w:t>
            </w:r>
            <w:proofErr w:type="spellStart"/>
            <w:r w:rsidRPr="001562B3">
              <w:rPr>
                <w:rStyle w:val="InstructionsTabelleberschrift"/>
                <w:rFonts w:ascii="Times New Roman" w:hAnsi="Times New Roman"/>
                <w:sz w:val="24"/>
              </w:rPr>
              <w:t>inable</w:t>
            </w:r>
            <w:proofErr w:type="spellEnd"/>
            <w:r w:rsidRPr="001562B3">
              <w:rPr>
                <w:rStyle w:val="InstructionsTabelleberschrift"/>
                <w:rFonts w:ascii="Times New Roman" w:hAnsi="Times New Roman"/>
                <w:sz w:val="24"/>
              </w:rPr>
              <w:t xml:space="preserve"> liabilities</w:t>
            </w:r>
          </w:p>
          <w:p w14:paraId="6D9455D3" w14:textId="50481AE3" w:rsidR="003D419A" w:rsidRPr="001562B3" w:rsidRDefault="003D419A" w:rsidP="0083554B">
            <w:pPr>
              <w:pStyle w:val="InstructionsText"/>
              <w:rPr>
                <w:rStyle w:val="InstructionsTabelleberschrift"/>
                <w:rFonts w:ascii="Times New Roman" w:hAnsi="Times New Roman"/>
                <w:b w:val="0"/>
                <w:sz w:val="24"/>
                <w:u w:val="none"/>
                <w:lang w:eastAsia="en-US"/>
              </w:rPr>
            </w:pPr>
            <w:r w:rsidRPr="001562B3">
              <w:rPr>
                <w:rStyle w:val="InstructionsTabelleberschrift"/>
                <w:rFonts w:ascii="Times New Roman" w:hAnsi="Times New Roman"/>
                <w:b w:val="0"/>
                <w:sz w:val="24"/>
                <w:u w:val="none"/>
              </w:rPr>
              <w:t>The amount of bail-</w:t>
            </w:r>
            <w:proofErr w:type="spellStart"/>
            <w:r w:rsidRPr="001562B3">
              <w:rPr>
                <w:rStyle w:val="InstructionsTabelleberschrift"/>
                <w:rFonts w:ascii="Times New Roman" w:hAnsi="Times New Roman"/>
                <w:b w:val="0"/>
                <w:sz w:val="24"/>
                <w:u w:val="none"/>
              </w:rPr>
              <w:t>inable</w:t>
            </w:r>
            <w:proofErr w:type="spellEnd"/>
            <w:r w:rsidRPr="001562B3">
              <w:rPr>
                <w:rStyle w:val="InstructionsTabelleberschrift"/>
                <w:rFonts w:ascii="Times New Roman" w:hAnsi="Times New Roman"/>
                <w:b w:val="0"/>
                <w:sz w:val="24"/>
                <w:u w:val="none"/>
              </w:rPr>
              <w:t xml:space="preserve"> liabilities, as defined in </w:t>
            </w:r>
            <w:del w:id="412" w:author="Author">
              <w:r w:rsidRPr="001562B3" w:rsidDel="00BA24B5">
                <w:rPr>
                  <w:rStyle w:val="InstructionsTabelleberschrift"/>
                  <w:rFonts w:ascii="Times New Roman" w:hAnsi="Times New Roman"/>
                  <w:b w:val="0"/>
                  <w:sz w:val="24"/>
                  <w:u w:val="none"/>
                </w:rPr>
                <w:delText xml:space="preserve">point (71) of </w:delText>
              </w:r>
            </w:del>
            <w:r w:rsidRPr="001562B3">
              <w:rPr>
                <w:rStyle w:val="InstructionsTabelleberschrift"/>
                <w:rFonts w:ascii="Times New Roman" w:hAnsi="Times New Roman"/>
                <w:b w:val="0"/>
                <w:sz w:val="24"/>
                <w:u w:val="none"/>
              </w:rPr>
              <w:t>Article 2(1)</w:t>
            </w:r>
            <w:ins w:id="413" w:author="Author">
              <w:r w:rsidR="00BA24B5">
                <w:rPr>
                  <w:rStyle w:val="InstructionsTabelleberschrift"/>
                  <w:rFonts w:ascii="Times New Roman" w:hAnsi="Times New Roman"/>
                  <w:b w:val="0"/>
                  <w:sz w:val="24"/>
                  <w:u w:val="none"/>
                </w:rPr>
                <w:t>,</w:t>
              </w:r>
              <w:r w:rsidR="00BA24B5" w:rsidRPr="001562B3">
                <w:rPr>
                  <w:rStyle w:val="InstructionsTabelleberschrift"/>
                  <w:rFonts w:ascii="Times New Roman" w:hAnsi="Times New Roman"/>
                  <w:b w:val="0"/>
                  <w:sz w:val="24"/>
                  <w:u w:val="none"/>
                </w:rPr>
                <w:t xml:space="preserve"> point (71)</w:t>
              </w:r>
              <w:r w:rsidR="00BA24B5">
                <w:rPr>
                  <w:rStyle w:val="InstructionsTabelleberschrift"/>
                  <w:rFonts w:ascii="Times New Roman" w:hAnsi="Times New Roman"/>
                  <w:b w:val="0"/>
                  <w:sz w:val="24"/>
                  <w:u w:val="none"/>
                </w:rPr>
                <w:t>,</w:t>
              </w:r>
            </w:ins>
            <w:r w:rsidRPr="001562B3">
              <w:rPr>
                <w:rStyle w:val="InstructionsTabelleberschrift"/>
                <w:rFonts w:ascii="Times New Roman" w:hAnsi="Times New Roman"/>
                <w:b w:val="0"/>
                <w:sz w:val="24"/>
                <w:u w:val="none"/>
              </w:rPr>
              <w:t xml:space="preserve"> of </w:t>
            </w:r>
            <w:r w:rsidRPr="001562B3">
              <w:rPr>
                <w:rStyle w:val="FormatvorlageInstructionsTabelleText"/>
                <w:rFonts w:ascii="Times New Roman" w:hAnsi="Times New Roman"/>
                <w:sz w:val="24"/>
              </w:rPr>
              <w:t>Directive 2014/59/EU</w:t>
            </w:r>
            <w:r w:rsidRPr="001562B3">
              <w:rPr>
                <w:rStyle w:val="InstructionsTabelleberschrift"/>
                <w:rFonts w:ascii="Times New Roman" w:hAnsi="Times New Roman"/>
                <w:b w:val="0"/>
                <w:sz w:val="24"/>
                <w:u w:val="none"/>
              </w:rPr>
              <w:t>, that are n</w:t>
            </w:r>
            <w:r w:rsidR="007D143F" w:rsidRPr="001562B3">
              <w:rPr>
                <w:rStyle w:val="InstructionsTabelleberschrift"/>
                <w:rFonts w:ascii="Times New Roman" w:hAnsi="Times New Roman"/>
                <w:b w:val="0"/>
                <w:sz w:val="24"/>
                <w:u w:val="none"/>
              </w:rPr>
              <w:t>ot</w:t>
            </w:r>
            <w:r w:rsidRPr="001562B3">
              <w:rPr>
                <w:rStyle w:val="InstructionsTabelleberschrift"/>
                <w:rFonts w:ascii="Times New Roman" w:hAnsi="Times New Roman"/>
                <w:b w:val="0"/>
                <w:sz w:val="24"/>
                <w:u w:val="none"/>
              </w:rPr>
              <w:t xml:space="preserve"> eligible to meet the requirements of Article 45 and 45f of </w:t>
            </w:r>
            <w:r w:rsidRPr="001562B3">
              <w:rPr>
                <w:rStyle w:val="FormatvorlageInstructionsTabelleText"/>
                <w:rFonts w:ascii="Times New Roman" w:hAnsi="Times New Roman"/>
                <w:sz w:val="24"/>
              </w:rPr>
              <w:t>that Directive.</w:t>
            </w:r>
          </w:p>
        </w:tc>
      </w:tr>
      <w:tr w:rsidR="003D419A" w:rsidRPr="001562B3" w14:paraId="09D32370" w14:textId="77777777" w:rsidTr="004912BF">
        <w:tc>
          <w:tcPr>
            <w:tcW w:w="1130" w:type="dxa"/>
          </w:tcPr>
          <w:p w14:paraId="0E687337" w14:textId="4D51B3C2" w:rsidR="003D419A" w:rsidRPr="001562B3" w:rsidRDefault="003D419A"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60</w:t>
            </w:r>
          </w:p>
        </w:tc>
        <w:tc>
          <w:tcPr>
            <w:tcW w:w="7624" w:type="dxa"/>
          </w:tcPr>
          <w:p w14:paraId="5818C7BE" w14:textId="4EA3C64A" w:rsidR="003D419A" w:rsidRPr="001562B3" w:rsidRDefault="003D419A"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w:t>
            </w:r>
            <w:ins w:id="414" w:author="Author">
              <w:r w:rsidR="002E65ED">
                <w:rPr>
                  <w:rStyle w:val="InstructionsTabelleberschrift"/>
                  <w:rFonts w:ascii="Times New Roman" w:hAnsi="Times New Roman"/>
                  <w:sz w:val="24"/>
                </w:rPr>
                <w:t>:</w:t>
              </w:r>
            </w:ins>
            <w:r w:rsidRPr="001562B3">
              <w:rPr>
                <w:rStyle w:val="InstructionsTabelleberschrift"/>
                <w:rFonts w:ascii="Times New Roman" w:hAnsi="Times New Roman"/>
                <w:sz w:val="24"/>
              </w:rPr>
              <w:t xml:space="preserve"> governed by third country </w:t>
            </w:r>
            <w:proofErr w:type="gramStart"/>
            <w:r w:rsidRPr="001562B3">
              <w:rPr>
                <w:rStyle w:val="InstructionsTabelleberschrift"/>
                <w:rFonts w:ascii="Times New Roman" w:hAnsi="Times New Roman"/>
                <w:sz w:val="24"/>
              </w:rPr>
              <w:t>law</w:t>
            </w:r>
            <w:proofErr w:type="gramEnd"/>
          </w:p>
          <w:p w14:paraId="49B397CB" w14:textId="77777777" w:rsidR="003D419A" w:rsidRPr="001562B3" w:rsidRDefault="003D419A" w:rsidP="0083554B">
            <w:pPr>
              <w:pStyle w:val="InstructionsText"/>
              <w:rPr>
                <w:rStyle w:val="InstructionsTabelleberschrift"/>
                <w:rFonts w:ascii="Times New Roman" w:hAnsi="Times New Roman"/>
                <w:b w:val="0"/>
                <w:sz w:val="24"/>
                <w:u w:val="none"/>
                <w:lang w:eastAsia="en-US"/>
              </w:rPr>
            </w:pPr>
            <w:r w:rsidRPr="001562B3">
              <w:rPr>
                <w:rStyle w:val="InstructionsTabelleberschrift"/>
                <w:rFonts w:ascii="Times New Roman" w:hAnsi="Times New Roman"/>
                <w:b w:val="0"/>
                <w:sz w:val="24"/>
                <w:u w:val="none"/>
              </w:rPr>
              <w:lastRenderedPageBreak/>
              <w:t>The amount of other bail-</w:t>
            </w:r>
            <w:proofErr w:type="spellStart"/>
            <w:r w:rsidRPr="001562B3">
              <w:rPr>
                <w:rStyle w:val="InstructionsTabelleberschrift"/>
                <w:rFonts w:ascii="Times New Roman" w:hAnsi="Times New Roman"/>
                <w:b w:val="0"/>
                <w:sz w:val="24"/>
                <w:u w:val="none"/>
              </w:rPr>
              <w:t>inable</w:t>
            </w:r>
            <w:proofErr w:type="spellEnd"/>
            <w:r w:rsidRPr="001562B3">
              <w:rPr>
                <w:rStyle w:val="InstructionsTabelleberschrift"/>
                <w:rFonts w:ascii="Times New Roman" w:hAnsi="Times New Roman"/>
                <w:b w:val="0"/>
                <w:sz w:val="24"/>
                <w:u w:val="none"/>
              </w:rPr>
              <w:t xml:space="preserve"> liabilities that are governed by the law of a third country as referred to in Article 55 of </w:t>
            </w:r>
            <w:r w:rsidRPr="001562B3">
              <w:t>Directive 2014/59/EU</w:t>
            </w:r>
            <w:r w:rsidRPr="001562B3">
              <w:rPr>
                <w:rStyle w:val="InstructionsTabelleberschrift"/>
                <w:rFonts w:ascii="Times New Roman" w:hAnsi="Times New Roman"/>
                <w:b w:val="0"/>
                <w:sz w:val="24"/>
                <w:u w:val="none"/>
              </w:rPr>
              <w:t>.</w:t>
            </w:r>
          </w:p>
        </w:tc>
      </w:tr>
      <w:tr w:rsidR="003D419A" w:rsidRPr="001562B3" w14:paraId="016E3B2F" w14:textId="77777777" w:rsidTr="004912BF">
        <w:tc>
          <w:tcPr>
            <w:tcW w:w="1130" w:type="dxa"/>
          </w:tcPr>
          <w:p w14:paraId="04032741" w14:textId="20410858" w:rsidR="003D419A" w:rsidRPr="001562B3" w:rsidRDefault="003D419A"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w:t>
            </w:r>
            <w:r w:rsidR="007D143F"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70</w:t>
            </w:r>
          </w:p>
        </w:tc>
        <w:tc>
          <w:tcPr>
            <w:tcW w:w="7624" w:type="dxa"/>
          </w:tcPr>
          <w:p w14:paraId="0805987F" w14:textId="46360A96" w:rsidR="003D419A" w:rsidRPr="001562B3" w:rsidRDefault="003D419A"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w:t>
            </w:r>
            <w:ins w:id="415" w:author="Author">
              <w:r w:rsidR="002E65ED">
                <w:rPr>
                  <w:rStyle w:val="InstructionsTabelleberschrift"/>
                  <w:rFonts w:ascii="Times New Roman" w:hAnsi="Times New Roman"/>
                  <w:sz w:val="24"/>
                </w:rPr>
                <w:t>:</w:t>
              </w:r>
            </w:ins>
            <w:r w:rsidRPr="001562B3">
              <w:rPr>
                <w:rStyle w:val="InstructionsTabelleberschrift"/>
                <w:rFonts w:ascii="Times New Roman" w:hAnsi="Times New Roman"/>
                <w:sz w:val="24"/>
              </w:rPr>
              <w:t xml:space="preserve"> containing a write down and conversion clause as referred to in Article 55 of Directive 2014/59/</w:t>
            </w:r>
            <w:proofErr w:type="gramStart"/>
            <w:r w:rsidRPr="001562B3">
              <w:rPr>
                <w:rStyle w:val="InstructionsTabelleberschrift"/>
                <w:rFonts w:ascii="Times New Roman" w:hAnsi="Times New Roman"/>
                <w:sz w:val="24"/>
              </w:rPr>
              <w:t>EU</w:t>
            </w:r>
            <w:proofErr w:type="gramEnd"/>
          </w:p>
          <w:p w14:paraId="59B7F63C" w14:textId="77777777" w:rsidR="003D419A" w:rsidRPr="001562B3" w:rsidRDefault="003D419A"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b w:val="0"/>
                <w:sz w:val="24"/>
                <w:u w:val="none"/>
              </w:rPr>
              <w:t>The amount of other bail-</w:t>
            </w:r>
            <w:proofErr w:type="spellStart"/>
            <w:r w:rsidRPr="001562B3">
              <w:rPr>
                <w:rStyle w:val="InstructionsTabelleberschrift"/>
                <w:rFonts w:ascii="Times New Roman" w:hAnsi="Times New Roman"/>
                <w:b w:val="0"/>
                <w:sz w:val="24"/>
                <w:u w:val="none"/>
              </w:rPr>
              <w:t>inable</w:t>
            </w:r>
            <w:proofErr w:type="spellEnd"/>
            <w:r w:rsidRPr="001562B3">
              <w:rPr>
                <w:rStyle w:val="InstructionsTabelleberschrift"/>
                <w:rFonts w:ascii="Times New Roman" w:hAnsi="Times New Roman"/>
                <w:b w:val="0"/>
                <w:sz w:val="24"/>
                <w:u w:val="none"/>
              </w:rPr>
              <w:t xml:space="preserve"> liabilities that are governed by the law of a third country and that contain a write down and conversion clause as referred to in Article 55 of Directive 2014/59/EU.</w:t>
            </w:r>
          </w:p>
        </w:tc>
      </w:tr>
      <w:tr w:rsidR="003D419A" w:rsidRPr="001562B3" w14:paraId="44A3DA67" w14:textId="77777777" w:rsidTr="004912BF">
        <w:tc>
          <w:tcPr>
            <w:tcW w:w="1130" w:type="dxa"/>
          </w:tcPr>
          <w:p w14:paraId="7CE13650" w14:textId="796C2343" w:rsidR="003D419A" w:rsidRPr="001562B3" w:rsidRDefault="003D419A"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80 – 0</w:t>
            </w:r>
            <w:r w:rsidR="007D143F" w:rsidRPr="001562B3">
              <w:rPr>
                <w:rStyle w:val="FormatvorlageInstructionsTabelleText"/>
                <w:rFonts w:ascii="Times New Roman" w:hAnsi="Times New Roman"/>
                <w:sz w:val="24"/>
              </w:rPr>
              <w:t>600</w:t>
            </w:r>
          </w:p>
        </w:tc>
        <w:tc>
          <w:tcPr>
            <w:tcW w:w="7624" w:type="dxa"/>
          </w:tcPr>
          <w:p w14:paraId="66ED9CC3" w14:textId="77777777" w:rsidR="003D419A" w:rsidRPr="001562B3" w:rsidRDefault="003D419A"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Breakdown of other bail-</w:t>
            </w:r>
            <w:proofErr w:type="spellStart"/>
            <w:r w:rsidRPr="001562B3">
              <w:rPr>
                <w:rStyle w:val="InstructionsTabelleberschrift"/>
                <w:rFonts w:ascii="Times New Roman" w:hAnsi="Times New Roman"/>
                <w:sz w:val="24"/>
              </w:rPr>
              <w:t>inable</w:t>
            </w:r>
            <w:proofErr w:type="spellEnd"/>
            <w:r w:rsidRPr="001562B3">
              <w:rPr>
                <w:rStyle w:val="InstructionsTabelleberschrift"/>
                <w:rFonts w:ascii="Times New Roman" w:hAnsi="Times New Roman"/>
                <w:sz w:val="24"/>
              </w:rPr>
              <w:t xml:space="preserve"> liabilities by residual maturity</w:t>
            </w:r>
          </w:p>
        </w:tc>
      </w:tr>
      <w:tr w:rsidR="003D419A" w:rsidRPr="001562B3" w14:paraId="300DD006" w14:textId="77777777" w:rsidTr="004912BF">
        <w:tc>
          <w:tcPr>
            <w:tcW w:w="1130" w:type="dxa"/>
          </w:tcPr>
          <w:p w14:paraId="5CFE7B08" w14:textId="085E597A" w:rsidR="003D419A" w:rsidRPr="001562B3" w:rsidRDefault="003D419A"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80</w:t>
            </w:r>
          </w:p>
        </w:tc>
        <w:tc>
          <w:tcPr>
            <w:tcW w:w="7624" w:type="dxa"/>
          </w:tcPr>
          <w:p w14:paraId="29C2C50A" w14:textId="77777777" w:rsidR="003D419A" w:rsidRPr="001562B3" w:rsidRDefault="003D419A" w:rsidP="0083554B">
            <w:pPr>
              <w:pStyle w:val="InstructionsText"/>
              <w:rPr>
                <w:rStyle w:val="InstructionsTabelleberschrift"/>
                <w:rFonts w:ascii="Times New Roman" w:hAnsi="Times New Roman"/>
                <w:b w:val="0"/>
                <w:sz w:val="24"/>
              </w:rPr>
            </w:pPr>
            <w:r w:rsidRPr="001562B3">
              <w:t>Residual maturity of &lt; 1 year</w:t>
            </w:r>
          </w:p>
        </w:tc>
      </w:tr>
      <w:tr w:rsidR="003D419A" w:rsidRPr="001562B3" w14:paraId="0721C064" w14:textId="77777777" w:rsidTr="004912BF">
        <w:tc>
          <w:tcPr>
            <w:tcW w:w="1130" w:type="dxa"/>
          </w:tcPr>
          <w:p w14:paraId="1CF24349" w14:textId="7201FBB8" w:rsidR="003D419A" w:rsidRPr="001562B3" w:rsidRDefault="003D419A"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590</w:t>
            </w:r>
          </w:p>
        </w:tc>
        <w:tc>
          <w:tcPr>
            <w:tcW w:w="7624" w:type="dxa"/>
          </w:tcPr>
          <w:p w14:paraId="150BF77A" w14:textId="77777777" w:rsidR="003D419A" w:rsidRPr="001562B3" w:rsidRDefault="003D419A" w:rsidP="0083554B">
            <w:pPr>
              <w:pStyle w:val="InstructionsText"/>
              <w:rPr>
                <w:rStyle w:val="InstructionsTabelleberschrift"/>
                <w:rFonts w:ascii="Times New Roman" w:hAnsi="Times New Roman"/>
                <w:b w:val="0"/>
                <w:sz w:val="24"/>
              </w:rPr>
            </w:pPr>
            <w:r w:rsidRPr="001562B3">
              <w:t>Residual maturity of &gt;= 1 year and &lt; 2 years</w:t>
            </w:r>
          </w:p>
        </w:tc>
      </w:tr>
      <w:tr w:rsidR="003D419A" w:rsidRPr="001562B3" w14:paraId="30F1478A" w14:textId="77777777" w:rsidTr="004912BF">
        <w:tc>
          <w:tcPr>
            <w:tcW w:w="1130" w:type="dxa"/>
          </w:tcPr>
          <w:p w14:paraId="34DE713A" w14:textId="3C7DD6BD" w:rsidR="003D419A" w:rsidRPr="001562B3" w:rsidRDefault="003D419A"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60</w:t>
            </w:r>
            <w:r w:rsidRPr="001562B3">
              <w:rPr>
                <w:rStyle w:val="FormatvorlageInstructionsTabelleText"/>
                <w:rFonts w:ascii="Times New Roman" w:hAnsi="Times New Roman"/>
                <w:sz w:val="24"/>
              </w:rPr>
              <w:t>0</w:t>
            </w:r>
          </w:p>
        </w:tc>
        <w:tc>
          <w:tcPr>
            <w:tcW w:w="7624" w:type="dxa"/>
          </w:tcPr>
          <w:p w14:paraId="54AAA10D" w14:textId="77777777" w:rsidR="003D419A" w:rsidRPr="001562B3" w:rsidRDefault="003D419A" w:rsidP="0083554B">
            <w:pPr>
              <w:pStyle w:val="InstructionsText"/>
              <w:rPr>
                <w:rStyle w:val="InstructionsTabelleberschrift"/>
                <w:rFonts w:ascii="Times New Roman" w:hAnsi="Times New Roman"/>
                <w:b w:val="0"/>
                <w:sz w:val="24"/>
              </w:rPr>
            </w:pPr>
            <w:r w:rsidRPr="001562B3">
              <w:t>Residual maturity of &gt;= 2 years</w:t>
            </w:r>
          </w:p>
        </w:tc>
      </w:tr>
      <w:tr w:rsidR="00DC4984" w:rsidRPr="001562B3" w:rsidDel="000A3889" w14:paraId="1A70910A" w14:textId="77777777" w:rsidTr="003D419A">
        <w:tc>
          <w:tcPr>
            <w:tcW w:w="1130" w:type="dxa"/>
            <w:vAlign w:val="center"/>
          </w:tcPr>
          <w:p w14:paraId="38CB7734" w14:textId="5A2BE7DA" w:rsidR="00DC4984" w:rsidRPr="001562B3" w:rsidRDefault="007D143F"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Excluded </w:t>
            </w:r>
            <w:proofErr w:type="gramStart"/>
            <w:r w:rsidRPr="001562B3">
              <w:rPr>
                <w:rStyle w:val="InstructionsTabelleberschrift"/>
                <w:rFonts w:ascii="Times New Roman" w:hAnsi="Times New Roman"/>
                <w:sz w:val="24"/>
              </w:rPr>
              <w:t>liabilities</w:t>
            </w:r>
            <w:proofErr w:type="gramEnd"/>
          </w:p>
          <w:p w14:paraId="70A8E546" w14:textId="429FC290" w:rsidR="00DC4984" w:rsidRPr="001562B3" w:rsidRDefault="00DC4984"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b w:val="0"/>
                <w:sz w:val="24"/>
                <w:u w:val="none"/>
              </w:rPr>
              <w:t>Article 72</w:t>
            </w:r>
            <w:proofErr w:type="gramStart"/>
            <w:r w:rsidRPr="001562B3">
              <w:rPr>
                <w:rStyle w:val="InstructionsTabelleberschrift"/>
                <w:rFonts w:ascii="Times New Roman" w:hAnsi="Times New Roman"/>
                <w:b w:val="0"/>
                <w:sz w:val="24"/>
                <w:u w:val="none"/>
              </w:rPr>
              <w:t>a(</w:t>
            </w:r>
            <w:proofErr w:type="gramEnd"/>
            <w:r w:rsidRPr="001562B3">
              <w:rPr>
                <w:rStyle w:val="InstructionsTabelleberschrift"/>
                <w:rFonts w:ascii="Times New Roman" w:hAnsi="Times New Roman"/>
                <w:b w:val="0"/>
                <w:sz w:val="24"/>
                <w:u w:val="none"/>
              </w:rPr>
              <w:t xml:space="preserve">2) </w:t>
            </w:r>
            <w:r w:rsidR="00B11263" w:rsidRPr="001562B3">
              <w:t xml:space="preserve">of </w:t>
            </w:r>
            <w:r w:rsidR="00C47ED5" w:rsidRPr="001562B3">
              <w:t>Regulation (EU) No 575/2013</w:t>
            </w:r>
            <w:r w:rsidR="00B11263" w:rsidRPr="001562B3">
              <w:rPr>
                <w:rStyle w:val="InstructionsTabelleberschrift"/>
                <w:rFonts w:ascii="Times New Roman" w:hAnsi="Times New Roman"/>
                <w:b w:val="0"/>
                <w:sz w:val="24"/>
                <w:u w:val="none"/>
              </w:rPr>
              <w:t>.</w:t>
            </w:r>
          </w:p>
        </w:tc>
      </w:tr>
    </w:tbl>
    <w:p w14:paraId="18144D67" w14:textId="61C583E0" w:rsidR="00762AE8" w:rsidRPr="001562B3" w:rsidRDefault="00762AE8" w:rsidP="00873459">
      <w:pPr>
        <w:pStyle w:val="Numberedtilelevel1"/>
        <w:numPr>
          <w:ilvl w:val="1"/>
          <w:numId w:val="30"/>
        </w:numPr>
      </w:pPr>
      <w:bookmarkStart w:id="416" w:name="_Toc45558490"/>
      <w:r w:rsidRPr="001562B3">
        <w:t xml:space="preserve">M </w:t>
      </w:r>
      <w:r w:rsidR="00A612E2" w:rsidRPr="001562B3">
        <w:t>04</w:t>
      </w:r>
      <w:r w:rsidRPr="001562B3">
        <w:t xml:space="preserve">.00 – Funding structure of eligible liabilities </w:t>
      </w:r>
      <w:r w:rsidR="00A612E2" w:rsidRPr="001562B3">
        <w:t>(LIAB-MREL</w:t>
      </w:r>
      <w:r w:rsidR="006F0E89" w:rsidRPr="001562B3">
        <w:t>)</w:t>
      </w:r>
      <w:bookmarkEnd w:id="416"/>
    </w:p>
    <w:p w14:paraId="7A39E67B" w14:textId="35F32692" w:rsidR="00762AE8" w:rsidRPr="001562B3" w:rsidRDefault="00762AE8" w:rsidP="00873459">
      <w:pPr>
        <w:pStyle w:val="Numberedtilelevel1"/>
        <w:numPr>
          <w:ilvl w:val="2"/>
          <w:numId w:val="30"/>
        </w:numPr>
      </w:pPr>
      <w:bookmarkStart w:id="417" w:name="_Toc16868641"/>
      <w:bookmarkStart w:id="418" w:name="_Toc20316754"/>
      <w:bookmarkStart w:id="419" w:name="_Toc45558491"/>
      <w:r w:rsidRPr="001562B3">
        <w:t>General remarks</w:t>
      </w:r>
      <w:bookmarkEnd w:id="417"/>
      <w:bookmarkEnd w:id="418"/>
      <w:bookmarkEnd w:id="419"/>
    </w:p>
    <w:p w14:paraId="3591A4DC" w14:textId="13176F8B" w:rsidR="00AD2DA9" w:rsidRPr="001562B3" w:rsidRDefault="00762AE8" w:rsidP="0083554B">
      <w:pPr>
        <w:pStyle w:val="InstructionsText2"/>
      </w:pPr>
      <w:r w:rsidRPr="001562B3">
        <w:t>This template requires information on the funding structure of the eligible liabilities of entities subject to MREL. The eligible liabilities are broken down by type of liability and maturity.</w:t>
      </w:r>
    </w:p>
    <w:p w14:paraId="051EEF6E" w14:textId="11A35C94" w:rsidR="00E645F5" w:rsidRPr="001562B3" w:rsidRDefault="00E645F5" w:rsidP="0083554B">
      <w:pPr>
        <w:pStyle w:val="InstructionsText2"/>
      </w:pPr>
      <w:r w:rsidRPr="001562B3">
        <w:t xml:space="preserve">Entities shall report only liabilities eligible for meeting the Minimum requirement for own funds and eligible liabilities </w:t>
      </w:r>
      <w:r w:rsidR="00DA652C" w:rsidRPr="001562B3">
        <w:t>laid down in Directive 2014/59/EU</w:t>
      </w:r>
      <w:r w:rsidRPr="001562B3">
        <w:t xml:space="preserve"> (MREL / internal MREL) in this template.</w:t>
      </w:r>
    </w:p>
    <w:p w14:paraId="5A88828B" w14:textId="3A8B9C9B" w:rsidR="00095D0D" w:rsidRPr="001562B3" w:rsidRDefault="00AD2DA9" w:rsidP="0083554B">
      <w:pPr>
        <w:pStyle w:val="InstructionsText2"/>
      </w:pPr>
      <w:r w:rsidRPr="001562B3">
        <w:t xml:space="preserve">Where the reporting entity is a resolution entity, </w:t>
      </w:r>
      <w:r w:rsidR="00095D0D" w:rsidRPr="001562B3">
        <w:t xml:space="preserve">eligible liabilities as defined in </w:t>
      </w:r>
      <w:del w:id="420" w:author="Author">
        <w:r w:rsidR="00095D0D" w:rsidRPr="001562B3" w:rsidDel="00181B53">
          <w:delText xml:space="preserve">point (71a) of </w:delText>
        </w:r>
      </w:del>
      <w:r w:rsidR="00095D0D" w:rsidRPr="001562B3">
        <w:t>Article 2(1)</w:t>
      </w:r>
      <w:ins w:id="421" w:author="Author">
        <w:r w:rsidR="00FB6A25">
          <w:t>,</w:t>
        </w:r>
        <w:r w:rsidR="00181B53" w:rsidRPr="00181B53">
          <w:t xml:space="preserve"> </w:t>
        </w:r>
        <w:r w:rsidR="00181B53" w:rsidRPr="001562B3">
          <w:t>point (71a)</w:t>
        </w:r>
        <w:r w:rsidR="00181B53">
          <w:t>,</w:t>
        </w:r>
      </w:ins>
      <w:r w:rsidR="00095D0D" w:rsidRPr="001562B3">
        <w:t xml:space="preserve"> </w:t>
      </w:r>
      <w:r w:rsidR="00025500" w:rsidRPr="001562B3">
        <w:t>of Directive 2014/59/EU</w:t>
      </w:r>
      <w:r w:rsidR="0036191E" w:rsidRPr="001562B3">
        <w:t xml:space="preserve"> shall be reported</w:t>
      </w:r>
      <w:ins w:id="422" w:author="Author">
        <w:r w:rsidR="00C12C29">
          <w:t>, before the deduction of unused prior permission amounts</w:t>
        </w:r>
      </w:ins>
      <w:r w:rsidR="0036191E" w:rsidRPr="001562B3">
        <w:t>. In case of eligible liabilities governed by the law of a third country, only</w:t>
      </w:r>
      <w:r w:rsidR="00095D0D" w:rsidRPr="001562B3">
        <w:t xml:space="preserve"> </w:t>
      </w:r>
      <w:r w:rsidR="0036191E" w:rsidRPr="001562B3">
        <w:t xml:space="preserve">those liabilities </w:t>
      </w:r>
      <w:r w:rsidR="00095D0D" w:rsidRPr="001562B3">
        <w:t xml:space="preserve">which meet the requirements of Article 55 </w:t>
      </w:r>
      <w:r w:rsidR="00025500" w:rsidRPr="001562B3">
        <w:t>of that Directive</w:t>
      </w:r>
      <w:r w:rsidR="00095D0D" w:rsidRPr="001562B3">
        <w:t xml:space="preserve"> shall be </w:t>
      </w:r>
      <w:r w:rsidR="0036191E" w:rsidRPr="001562B3">
        <w:t>included.</w:t>
      </w:r>
    </w:p>
    <w:p w14:paraId="1A4BEB0E" w14:textId="32F3ACC4" w:rsidR="00762AE8" w:rsidRDefault="00AD2DA9" w:rsidP="0083554B">
      <w:pPr>
        <w:pStyle w:val="InstructionsText2"/>
      </w:pPr>
      <w:r w:rsidRPr="001562B3">
        <w:t xml:space="preserve">Where the reporting entity is an entity other than a resolution entity, it shall report eligible liabilities </w:t>
      </w:r>
      <w:r w:rsidR="00CE44FE" w:rsidRPr="001562B3">
        <w:t>as referred to in</w:t>
      </w:r>
      <w:r w:rsidRPr="001562B3">
        <w:t xml:space="preserve"> </w:t>
      </w:r>
      <w:del w:id="423" w:author="Author">
        <w:r w:rsidR="00176F16" w:rsidRPr="001562B3" w:rsidDel="00181B53">
          <w:delText xml:space="preserve">point (a) of </w:delText>
        </w:r>
      </w:del>
      <w:r w:rsidRPr="001562B3">
        <w:t>Article 45f(2)</w:t>
      </w:r>
      <w:ins w:id="424" w:author="Author">
        <w:r w:rsidR="00181B53">
          <w:t>,</w:t>
        </w:r>
        <w:r w:rsidR="00181B53" w:rsidRPr="00181B53">
          <w:t xml:space="preserve"> </w:t>
        </w:r>
        <w:r w:rsidR="00181B53" w:rsidRPr="001562B3">
          <w:t>point (a)</w:t>
        </w:r>
        <w:r w:rsidR="00181B53">
          <w:t>,</w:t>
        </w:r>
      </w:ins>
      <w:r w:rsidRPr="001562B3">
        <w:t xml:space="preserve"> </w:t>
      </w:r>
      <w:r w:rsidR="00025500" w:rsidRPr="001562B3">
        <w:t>of Directive 2014/59/EU</w:t>
      </w:r>
      <w:r w:rsidR="00514EEA" w:rsidRPr="001562B3">
        <w:t xml:space="preserve"> in this template, considering also, where applicable, </w:t>
      </w:r>
      <w:del w:id="425" w:author="Author">
        <w:r w:rsidR="00514EEA" w:rsidRPr="001562B3" w:rsidDel="00181B53">
          <w:delText xml:space="preserve">the fourth subparagraph of </w:delText>
        </w:r>
      </w:del>
      <w:r w:rsidR="00514EEA" w:rsidRPr="001562B3">
        <w:t>Article 89(2)</w:t>
      </w:r>
      <w:ins w:id="426" w:author="Author">
        <w:r w:rsidR="00181B53">
          <w:t>,</w:t>
        </w:r>
        <w:r w:rsidR="00181B53" w:rsidRPr="00181B53">
          <w:t xml:space="preserve"> </w:t>
        </w:r>
        <w:r w:rsidR="00181B53" w:rsidRPr="001562B3">
          <w:t>fourth subparagraph</w:t>
        </w:r>
        <w:r w:rsidR="00181B53">
          <w:t xml:space="preserve">, </w:t>
        </w:r>
      </w:ins>
      <w:del w:id="427" w:author="Author">
        <w:r w:rsidR="00514EEA" w:rsidRPr="001562B3" w:rsidDel="00181B53">
          <w:delText xml:space="preserve"> </w:delText>
        </w:r>
      </w:del>
      <w:r w:rsidR="00025500" w:rsidRPr="001562B3">
        <w:t>of that Directive</w:t>
      </w:r>
      <w:ins w:id="428" w:author="Author">
        <w:r w:rsidR="004938DD">
          <w:t>, before the deduction of unused prior permission amounts</w:t>
        </w:r>
      </w:ins>
      <w:r w:rsidR="00514EEA" w:rsidRPr="001562B3">
        <w:t xml:space="preserve">. </w:t>
      </w:r>
      <w:r w:rsidR="00514EEA" w:rsidRPr="001562B3">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025500" w:rsidRPr="001562B3">
        <w:rPr>
          <w:rStyle w:val="InstructionsTabelleberschrift"/>
          <w:rFonts w:ascii="Times New Roman" w:hAnsi="Times New Roman"/>
          <w:b w:val="0"/>
          <w:sz w:val="24"/>
          <w:u w:val="none"/>
        </w:rPr>
        <w:t>of that Dire</w:t>
      </w:r>
      <w:r w:rsidR="00842D24" w:rsidRPr="001562B3">
        <w:rPr>
          <w:rStyle w:val="InstructionsTabelleberschrift"/>
          <w:rFonts w:ascii="Times New Roman" w:hAnsi="Times New Roman"/>
          <w:b w:val="0"/>
          <w:sz w:val="24"/>
          <w:u w:val="none"/>
        </w:rPr>
        <w:t>c</w:t>
      </w:r>
      <w:r w:rsidR="00025500" w:rsidRPr="001562B3">
        <w:rPr>
          <w:rStyle w:val="InstructionsTabelleberschrift"/>
          <w:rFonts w:ascii="Times New Roman" w:hAnsi="Times New Roman"/>
          <w:b w:val="0"/>
          <w:sz w:val="24"/>
          <w:u w:val="none"/>
        </w:rPr>
        <w:t>tive</w:t>
      </w:r>
      <w:r w:rsidRPr="001562B3">
        <w:t>.</w:t>
      </w:r>
    </w:p>
    <w:p w14:paraId="2C1B2000" w14:textId="1D037CCB" w:rsidR="00762AE8" w:rsidRPr="001562B3" w:rsidRDefault="00762AE8" w:rsidP="0083554B">
      <w:pPr>
        <w:pStyle w:val="InstructionsText2"/>
      </w:pPr>
      <w:r w:rsidRPr="001562B3">
        <w:t xml:space="preserve">The breakdown by type of liability is based on the same set of liability types used in the reporting for the purposes of resolution planning in accordance with Regulation (EU) 2018/1624. </w:t>
      </w:r>
      <w:r w:rsidR="00231C4F" w:rsidRPr="001562B3">
        <w:t>R</w:t>
      </w:r>
      <w:r w:rsidRPr="001562B3">
        <w:t xml:space="preserve">eferences to that Regulation are provided to define the different types of liabilities. </w:t>
      </w:r>
    </w:p>
    <w:p w14:paraId="27A75DAB" w14:textId="209C08EF" w:rsidR="00762AE8" w:rsidRPr="001562B3" w:rsidRDefault="00762AE8" w:rsidP="0083554B">
      <w:pPr>
        <w:pStyle w:val="InstructionsText2"/>
      </w:pPr>
      <w:r w:rsidRPr="001562B3">
        <w:lastRenderedPageBreak/>
        <w:t xml:space="preserve">Where a maturity breakdown is required, the residual maturity shall be the time until the contractual maturity or, </w:t>
      </w:r>
      <w:r w:rsidR="00A06840" w:rsidRPr="001562B3">
        <w:t xml:space="preserve">in </w:t>
      </w:r>
      <w:r w:rsidR="00CE44FE" w:rsidRPr="001562B3">
        <w:t xml:space="preserve">accordance with </w:t>
      </w:r>
      <w:r w:rsidR="00A06840" w:rsidRPr="001562B3">
        <w:t>the conditions of Articles 72</w:t>
      </w:r>
      <w:proofErr w:type="gramStart"/>
      <w:r w:rsidR="00A06840" w:rsidRPr="001562B3">
        <w:t>c(</w:t>
      </w:r>
      <w:proofErr w:type="gramEnd"/>
      <w:r w:rsidR="00A06840" w:rsidRPr="001562B3">
        <w:t xml:space="preserve">2) </w:t>
      </w:r>
      <w:r w:rsidR="00231C4F" w:rsidRPr="001562B3">
        <w:t>or</w:t>
      </w:r>
      <w:r w:rsidR="00A06840" w:rsidRPr="001562B3">
        <w:t xml:space="preserve"> (3)</w:t>
      </w:r>
      <w:r w:rsidR="00231C4F" w:rsidRPr="001562B3">
        <w:t xml:space="preserve"> </w:t>
      </w:r>
      <w:r w:rsidR="00B11263" w:rsidRPr="001562B3">
        <w:t xml:space="preserve">of </w:t>
      </w:r>
      <w:r w:rsidR="00C47ED5" w:rsidRPr="001562B3">
        <w:t>Regulation (EU) No 575/2013</w:t>
      </w:r>
      <w:r w:rsidR="00A06840" w:rsidRPr="001562B3">
        <w:t>, the earliest possible date on which the option can be exercised</w:t>
      </w:r>
      <w:r w:rsidRPr="001562B3">
        <w:t>. In case of interim payments of principal, the principal shall be split and allocated into the corresponding maturity buckets. Where applicable, the maturity shall be considered separately for both the principal amount and accrued interest.</w:t>
      </w:r>
    </w:p>
    <w:p w14:paraId="1BC1C890" w14:textId="213F7558" w:rsidR="00762AE8" w:rsidRPr="001562B3" w:rsidRDefault="00762AE8" w:rsidP="00873459">
      <w:pPr>
        <w:pStyle w:val="Numberedtilelevel1"/>
        <w:numPr>
          <w:ilvl w:val="2"/>
          <w:numId w:val="30"/>
        </w:numPr>
      </w:pPr>
      <w:bookmarkStart w:id="429" w:name="_Toc18593309"/>
      <w:bookmarkStart w:id="430" w:name="_Toc16868642"/>
      <w:bookmarkStart w:id="431" w:name="_Toc20316755"/>
      <w:bookmarkStart w:id="432" w:name="_Toc45558492"/>
      <w:bookmarkEnd w:id="429"/>
      <w:r w:rsidRPr="001562B3">
        <w:t xml:space="preserve">Instructions concerning specific </w:t>
      </w:r>
      <w:proofErr w:type="gramStart"/>
      <w:r w:rsidRPr="001562B3">
        <w:t>positions</w:t>
      </w:r>
      <w:bookmarkEnd w:id="430"/>
      <w:bookmarkEnd w:id="431"/>
      <w:bookmarkEnd w:id="432"/>
      <w:proofErr w:type="gramEnd"/>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83554B">
            <w:pPr>
              <w:pStyle w:val="InstructionsText"/>
              <w:rPr>
                <w:rStyle w:val="InstructionsTabelleText"/>
                <w:rFonts w:ascii="Times New Roman" w:eastAsia="Arial" w:hAnsi="Times New Roman"/>
                <w:bCs/>
                <w:sz w:val="24"/>
                <w:lang w:eastAsia="en-US"/>
              </w:rPr>
            </w:pPr>
            <w:r w:rsidRPr="001562B3">
              <w:rPr>
                <w:rStyle w:val="InstructionsTabelleText"/>
                <w:rFonts w:ascii="Times New Roman" w:hAnsi="Times New Roman"/>
                <w:sz w:val="24"/>
              </w:rPr>
              <w:t>Row</w:t>
            </w:r>
          </w:p>
        </w:tc>
        <w:tc>
          <w:tcPr>
            <w:tcW w:w="7620" w:type="dxa"/>
            <w:shd w:val="clear" w:color="auto" w:fill="D9D9D9"/>
          </w:tcPr>
          <w:p w14:paraId="21D1603A" w14:textId="77777777" w:rsidR="00762AE8" w:rsidRPr="001562B3" w:rsidRDefault="00762AE8" w:rsidP="0083554B">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Legal references and instructions</w:t>
            </w:r>
          </w:p>
        </w:tc>
      </w:tr>
      <w:tr w:rsidR="00762AE8" w:rsidRPr="001562B3" w14:paraId="5383880C" w14:textId="77777777" w:rsidTr="00762AE8">
        <w:tc>
          <w:tcPr>
            <w:tcW w:w="1129" w:type="dxa"/>
            <w:vAlign w:val="center"/>
          </w:tcPr>
          <w:p w14:paraId="64C649B2"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0100</w:t>
            </w:r>
          </w:p>
        </w:tc>
        <w:tc>
          <w:tcPr>
            <w:tcW w:w="7620" w:type="dxa"/>
            <w:vAlign w:val="center"/>
          </w:tcPr>
          <w:p w14:paraId="26061C97" w14:textId="5585D273" w:rsidR="00F07E87" w:rsidRPr="009E5168" w:rsidRDefault="00762AE8" w:rsidP="0083554B">
            <w:pPr>
              <w:pStyle w:val="InstructionsText"/>
              <w:rPr>
                <w:rStyle w:val="FormatvorlageInstructionsTabelleText"/>
                <w:rFonts w:ascii="Times New Roman" w:hAnsi="Times New Roman"/>
                <w:b/>
                <w:sz w:val="24"/>
                <w:u w:val="single"/>
              </w:rPr>
            </w:pPr>
            <w:r w:rsidRPr="001562B3">
              <w:rPr>
                <w:rStyle w:val="InstructionsTabelleberschrift"/>
                <w:rFonts w:ascii="Times New Roman" w:hAnsi="Times New Roman"/>
                <w:sz w:val="24"/>
              </w:rPr>
              <w:t>ELIGIBLE LIABILITIES</w:t>
            </w:r>
          </w:p>
        </w:tc>
      </w:tr>
      <w:tr w:rsidR="00762AE8" w:rsidRPr="001562B3" w14:paraId="0F28EE1A" w14:textId="77777777" w:rsidTr="00762AE8">
        <w:tc>
          <w:tcPr>
            <w:tcW w:w="1129" w:type="dxa"/>
            <w:vAlign w:val="center"/>
          </w:tcPr>
          <w:p w14:paraId="7807213A"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Deposits, not covered and not preferential &gt;= 1 year</w:t>
            </w:r>
          </w:p>
          <w:p w14:paraId="49C46A25" w14:textId="27DC5572"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FormatvorlageInstructionsTabelleText"/>
                <w:rFonts w:ascii="Times New Roman" w:hAnsi="Times New Roman"/>
                <w:sz w:val="24"/>
              </w:rPr>
              <w:t xml:space="preserve">Deposits, not covered and not preferential, as defined for the purposes of row 0320 of template Z 02.00 of Annex I to Regulation (EU) 2018/1624, that are eligible for the purposes of Article 45 </w:t>
            </w:r>
            <w:r w:rsidR="00025500" w:rsidRPr="001562B3">
              <w:rPr>
                <w:rStyle w:val="FormatvorlageInstructionsTabelleText"/>
                <w:rFonts w:ascii="Times New Roman" w:hAnsi="Times New Roman"/>
                <w:sz w:val="24"/>
              </w:rPr>
              <w:t xml:space="preserve">of </w:t>
            </w:r>
            <w:r w:rsidR="00025500" w:rsidRPr="001562B3">
              <w:t>Directive 2014/59/EU</w:t>
            </w:r>
            <w:r w:rsidRPr="001562B3">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1 year and &lt; 2 years</w:t>
            </w:r>
          </w:p>
        </w:tc>
      </w:tr>
      <w:tr w:rsidR="00762AE8" w:rsidRPr="001562B3" w14:paraId="2B846C55" w14:textId="77777777" w:rsidTr="00762AE8">
        <w:tc>
          <w:tcPr>
            <w:tcW w:w="1129" w:type="dxa"/>
            <w:vAlign w:val="center"/>
          </w:tcPr>
          <w:p w14:paraId="1DF3A70F"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2 years</w:t>
            </w:r>
          </w:p>
        </w:tc>
      </w:tr>
      <w:tr w:rsidR="00762AE8" w:rsidRPr="001562B3" w14:paraId="0BA3B219" w14:textId="77777777" w:rsidTr="00762AE8">
        <w:tc>
          <w:tcPr>
            <w:tcW w:w="1129" w:type="dxa"/>
            <w:vAlign w:val="center"/>
          </w:tcPr>
          <w:p w14:paraId="123CD651"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issued by subsidiaries</w:t>
            </w:r>
          </w:p>
        </w:tc>
      </w:tr>
      <w:tr w:rsidR="00762AE8" w:rsidRPr="001562B3" w14:paraId="0C7523A2" w14:textId="77777777" w:rsidTr="00762AE8">
        <w:tc>
          <w:tcPr>
            <w:tcW w:w="1129" w:type="dxa"/>
            <w:vAlign w:val="center"/>
          </w:tcPr>
          <w:p w14:paraId="21F422EE"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3554B">
            <w:pPr>
              <w:pStyle w:val="InstructionsText"/>
              <w:rPr>
                <w:rStyle w:val="FormatvorlageInstructionsTabelleText"/>
                <w:rFonts w:ascii="Times New Roman" w:hAnsi="Times New Roman"/>
                <w:bCs w:val="0"/>
                <w:color w:val="4F81BD" w:themeColor="accent1"/>
                <w:sz w:val="24"/>
              </w:rPr>
            </w:pPr>
            <w:r w:rsidRPr="001562B3">
              <w:rPr>
                <w:rStyle w:val="InstructionsTabelleberschrift"/>
                <w:rFonts w:ascii="Times New Roman" w:hAnsi="Times New Roman"/>
                <w:sz w:val="24"/>
              </w:rPr>
              <w:t xml:space="preserve">Uncollateralized secured liabilities &gt;= 1 year </w:t>
            </w:r>
          </w:p>
          <w:p w14:paraId="6EA6B4DB" w14:textId="76DC938F" w:rsidR="00762AE8" w:rsidRPr="001562B3" w:rsidRDefault="00762AE8" w:rsidP="0083554B">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sz w:val="24"/>
              </w:rPr>
              <w:t xml:space="preserve">Uncollateralised secured liabilities, as defined for the purposes of row 0340 of template Z 02.00 of Annex I to Regulation (EU) 2018/1624, that are eligible for the purposes of Article 45 </w:t>
            </w:r>
            <w:r w:rsidR="00025500" w:rsidRPr="001562B3">
              <w:rPr>
                <w:rStyle w:val="FormatvorlageInstructionsTabelleText"/>
                <w:rFonts w:ascii="Times New Roman" w:hAnsi="Times New Roman"/>
                <w:sz w:val="24"/>
              </w:rPr>
              <w:t xml:space="preserve">of </w:t>
            </w:r>
            <w:r w:rsidR="00025500" w:rsidRPr="001562B3">
              <w:t>Directive 2014/59/EU</w:t>
            </w:r>
            <w:r w:rsidRPr="001562B3">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1 year and &lt; 2 years</w:t>
            </w:r>
          </w:p>
        </w:tc>
      </w:tr>
      <w:tr w:rsidR="00762AE8" w:rsidRPr="001562B3" w14:paraId="600B55D1" w14:textId="77777777" w:rsidTr="00762AE8">
        <w:tc>
          <w:tcPr>
            <w:tcW w:w="1129" w:type="dxa"/>
            <w:vAlign w:val="center"/>
          </w:tcPr>
          <w:p w14:paraId="15C760CE"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2 years</w:t>
            </w:r>
          </w:p>
        </w:tc>
      </w:tr>
      <w:tr w:rsidR="00762AE8" w:rsidRPr="001562B3" w14:paraId="1A7BF7A4" w14:textId="77777777" w:rsidTr="00762AE8">
        <w:tc>
          <w:tcPr>
            <w:tcW w:w="1129" w:type="dxa"/>
            <w:vAlign w:val="center"/>
          </w:tcPr>
          <w:p w14:paraId="2DE80C2B"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issued by subsidiaries</w:t>
            </w:r>
          </w:p>
        </w:tc>
      </w:tr>
      <w:tr w:rsidR="00762AE8" w:rsidRPr="001562B3" w14:paraId="2B098627" w14:textId="77777777" w:rsidTr="00762AE8">
        <w:tc>
          <w:tcPr>
            <w:tcW w:w="1129" w:type="dxa"/>
            <w:vAlign w:val="center"/>
          </w:tcPr>
          <w:p w14:paraId="20D819CF"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Structured notes &gt;= 1 year</w:t>
            </w:r>
          </w:p>
          <w:p w14:paraId="74959F34" w14:textId="4AC6BCD9" w:rsidR="00762AE8" w:rsidRPr="001562B3" w:rsidRDefault="00762AE8" w:rsidP="0083554B">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sz w:val="24"/>
              </w:rPr>
              <w:t xml:space="preserve">Structured notes, as defined for the purposes of row 0350 of template Z 02.00 of Annex I to Regulation (EU) 2018/1624, that are eligible for the purposes of Article 45 </w:t>
            </w:r>
            <w:r w:rsidR="00025500" w:rsidRPr="001562B3">
              <w:rPr>
                <w:rStyle w:val="FormatvorlageInstructionsTabelleText"/>
                <w:rFonts w:ascii="Times New Roman" w:hAnsi="Times New Roman"/>
                <w:sz w:val="24"/>
              </w:rPr>
              <w:t xml:space="preserve">of </w:t>
            </w:r>
            <w:r w:rsidR="00025500" w:rsidRPr="001562B3">
              <w:t>Directive 2014/59/EU</w:t>
            </w:r>
            <w:r w:rsidRPr="001562B3">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1 year and &lt; 2 years</w:t>
            </w:r>
          </w:p>
        </w:tc>
      </w:tr>
      <w:tr w:rsidR="00762AE8" w:rsidRPr="001562B3" w14:paraId="6936C748" w14:textId="77777777" w:rsidTr="00762AE8">
        <w:tc>
          <w:tcPr>
            <w:tcW w:w="1129" w:type="dxa"/>
            <w:vAlign w:val="center"/>
          </w:tcPr>
          <w:p w14:paraId="6F001B61"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3554B">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of which: residual maturity &gt;= 2 years</w:t>
            </w:r>
          </w:p>
        </w:tc>
      </w:tr>
      <w:tr w:rsidR="00762AE8" w:rsidRPr="001562B3" w14:paraId="10DD7ADF" w14:textId="77777777" w:rsidTr="00762AE8">
        <w:tc>
          <w:tcPr>
            <w:tcW w:w="1129" w:type="dxa"/>
            <w:vAlign w:val="center"/>
          </w:tcPr>
          <w:p w14:paraId="7587F6C9"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of which: issued by subsidiaries</w:t>
            </w:r>
          </w:p>
        </w:tc>
      </w:tr>
      <w:tr w:rsidR="00762AE8" w:rsidRPr="001562B3" w14:paraId="07BF9E28" w14:textId="77777777" w:rsidTr="00762AE8">
        <w:tc>
          <w:tcPr>
            <w:tcW w:w="1129" w:type="dxa"/>
            <w:vAlign w:val="center"/>
          </w:tcPr>
          <w:p w14:paraId="1BBF737D"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3554B">
            <w:pPr>
              <w:pStyle w:val="InstructionsText"/>
              <w:rPr>
                <w:rStyle w:val="InstructionsTabelleberschrift"/>
                <w:rFonts w:ascii="Times New Roman" w:eastAsia="Cambria" w:hAnsi="Times New Roman"/>
                <w:sz w:val="24"/>
              </w:rPr>
            </w:pPr>
            <w:r w:rsidRPr="001562B3">
              <w:rPr>
                <w:rStyle w:val="InstructionsTabelleberschrift"/>
                <w:rFonts w:ascii="Times New Roman" w:eastAsia="Cambria" w:hAnsi="Times New Roman"/>
                <w:sz w:val="24"/>
              </w:rPr>
              <w:t>Senior unsecured liabilities &gt;= 1 year</w:t>
            </w:r>
          </w:p>
          <w:p w14:paraId="0E73B3A6" w14:textId="6BB8E9AC"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FormatvorlageInstructionsTabelleText"/>
                <w:rFonts w:ascii="Times New Roman" w:hAnsi="Times New Roman"/>
                <w:sz w:val="24"/>
              </w:rPr>
              <w:t xml:space="preserve">Senior unsecured liabilities, as defined for the purposes of row 0360 of template Z 02.00 of Annex I to Regulation (EU) 2018/1624, that are eligible for the purposes of Article 45 </w:t>
            </w:r>
            <w:r w:rsidR="00025500" w:rsidRPr="001562B3">
              <w:rPr>
                <w:rStyle w:val="FormatvorlageInstructionsTabelleText"/>
                <w:rFonts w:ascii="Times New Roman" w:hAnsi="Times New Roman"/>
                <w:sz w:val="24"/>
              </w:rPr>
              <w:t xml:space="preserve">of </w:t>
            </w:r>
            <w:r w:rsidR="00025500" w:rsidRPr="001562B3">
              <w:t>Directive 2014/59/EU</w:t>
            </w:r>
            <w:r w:rsidRPr="001562B3">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1 year and &lt; 2 years</w:t>
            </w:r>
          </w:p>
        </w:tc>
      </w:tr>
      <w:tr w:rsidR="00762AE8" w:rsidRPr="001562B3" w14:paraId="07D96CBB" w14:textId="77777777" w:rsidTr="00762AE8">
        <w:tc>
          <w:tcPr>
            <w:tcW w:w="1129" w:type="dxa"/>
            <w:vAlign w:val="center"/>
          </w:tcPr>
          <w:p w14:paraId="324DFF96"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2 years</w:t>
            </w:r>
          </w:p>
        </w:tc>
      </w:tr>
      <w:tr w:rsidR="00762AE8" w:rsidRPr="001562B3" w14:paraId="295B6D82" w14:textId="77777777" w:rsidTr="00762AE8">
        <w:tc>
          <w:tcPr>
            <w:tcW w:w="1129" w:type="dxa"/>
            <w:vAlign w:val="center"/>
          </w:tcPr>
          <w:p w14:paraId="3B2CFD81"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issued by subsidiaries</w:t>
            </w:r>
          </w:p>
        </w:tc>
      </w:tr>
      <w:tr w:rsidR="00762AE8" w:rsidRPr="001562B3" w14:paraId="12EA602F" w14:textId="77777777" w:rsidTr="00762AE8">
        <w:tc>
          <w:tcPr>
            <w:tcW w:w="1129" w:type="dxa"/>
            <w:vAlign w:val="center"/>
          </w:tcPr>
          <w:p w14:paraId="3384E48D"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 xml:space="preserve">0600 </w:t>
            </w:r>
          </w:p>
        </w:tc>
        <w:tc>
          <w:tcPr>
            <w:tcW w:w="7620" w:type="dxa"/>
            <w:vAlign w:val="center"/>
          </w:tcPr>
          <w:p w14:paraId="0C40C447" w14:textId="77777777" w:rsidR="00762AE8" w:rsidRPr="001562B3" w:rsidRDefault="00762AE8" w:rsidP="0083554B">
            <w:pPr>
              <w:pStyle w:val="InstructionsText"/>
              <w:rPr>
                <w:rStyle w:val="InstructionsTabelleberschrift"/>
                <w:rFonts w:ascii="Times New Roman" w:eastAsia="Cambria" w:hAnsi="Times New Roman"/>
                <w:sz w:val="24"/>
              </w:rPr>
            </w:pPr>
            <w:r w:rsidRPr="001562B3">
              <w:rPr>
                <w:rStyle w:val="InstructionsTabelleberschrift"/>
                <w:rFonts w:ascii="Times New Roman" w:eastAsia="Cambria" w:hAnsi="Times New Roman"/>
                <w:sz w:val="24"/>
              </w:rPr>
              <w:t>Senior non-preferred liabilities &gt;= 1 year</w:t>
            </w:r>
          </w:p>
          <w:p w14:paraId="2BB67D1C" w14:textId="1C8DAA81"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FormatvorlageInstructionsTabelleText"/>
                <w:rFonts w:ascii="Times New Roman" w:hAnsi="Times New Roman"/>
                <w:sz w:val="24"/>
              </w:rPr>
              <w:t>Senior non-preferred</w:t>
            </w:r>
            <w:r w:rsidR="00F94369">
              <w:rPr>
                <w:rStyle w:val="FormatvorlageInstructionsTabelleText"/>
                <w:rFonts w:ascii="Times New Roman" w:hAnsi="Times New Roman"/>
                <w:sz w:val="24"/>
              </w:rPr>
              <w:t xml:space="preserve"> liabilities</w:t>
            </w:r>
            <w:r w:rsidRPr="001562B3">
              <w:rPr>
                <w:rStyle w:val="FormatvorlageInstructionsTabelleText"/>
                <w:rFonts w:ascii="Times New Roman" w:hAnsi="Times New Roman"/>
                <w:sz w:val="24"/>
              </w:rPr>
              <w:t xml:space="preserve">, as defined for the purposes of row 0365 of template Z 02.00 of Annex I to Regulation (EU) 2018/1624, that are eligible for the purposes of Article 45 </w:t>
            </w:r>
            <w:r w:rsidR="00FC6662" w:rsidRPr="001562B3">
              <w:rPr>
                <w:rStyle w:val="FormatvorlageInstructionsTabelleText"/>
                <w:rFonts w:ascii="Times New Roman" w:hAnsi="Times New Roman"/>
                <w:sz w:val="24"/>
              </w:rPr>
              <w:t xml:space="preserve">of </w:t>
            </w:r>
            <w:r w:rsidR="00FC6662" w:rsidRPr="001562B3">
              <w:t>Directive 2014/59/EU</w:t>
            </w:r>
            <w:r w:rsidRPr="001562B3">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eastAsia="Cambria" w:hAnsi="Times New Roman"/>
                <w:sz w:val="24"/>
              </w:rPr>
              <w:t>of which: residual maturity &gt;= 1 year and &lt; 2 years</w:t>
            </w:r>
          </w:p>
        </w:tc>
      </w:tr>
      <w:tr w:rsidR="00762AE8" w:rsidRPr="001562B3" w14:paraId="09D13A9A" w14:textId="77777777" w:rsidTr="00762AE8">
        <w:tc>
          <w:tcPr>
            <w:tcW w:w="1129" w:type="dxa"/>
            <w:vAlign w:val="center"/>
          </w:tcPr>
          <w:p w14:paraId="1E082A92"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3554B">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eastAsia="Cambria" w:hAnsi="Times New Roman"/>
                <w:sz w:val="24"/>
              </w:rPr>
              <w:t xml:space="preserve">of which: residual maturity &gt;= 2 </w:t>
            </w:r>
            <w:r w:rsidRPr="001562B3">
              <w:rPr>
                <w:rStyle w:val="InstructionsTabelleberschrift"/>
                <w:rFonts w:ascii="Times New Roman" w:hAnsi="Times New Roman"/>
                <w:sz w:val="24"/>
              </w:rPr>
              <w:t>years</w:t>
            </w:r>
          </w:p>
        </w:tc>
      </w:tr>
      <w:tr w:rsidR="00762AE8" w:rsidRPr="001562B3" w14:paraId="23C432FB" w14:textId="77777777" w:rsidTr="00762AE8">
        <w:tc>
          <w:tcPr>
            <w:tcW w:w="1129" w:type="dxa"/>
            <w:vAlign w:val="center"/>
          </w:tcPr>
          <w:p w14:paraId="3AC1EB08"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of which: issued by subsidiaries</w:t>
            </w:r>
          </w:p>
        </w:tc>
      </w:tr>
      <w:tr w:rsidR="00762AE8" w:rsidRPr="001562B3" w14:paraId="6A916816" w14:textId="77777777" w:rsidTr="00762AE8">
        <w:tc>
          <w:tcPr>
            <w:tcW w:w="1129" w:type="dxa"/>
            <w:vAlign w:val="center"/>
          </w:tcPr>
          <w:p w14:paraId="38E47A5C"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Subordinated liabilities (not recognised as own funds) &gt;= 1 year</w:t>
            </w:r>
          </w:p>
          <w:p w14:paraId="47C4F901" w14:textId="4547A0C8" w:rsidR="00762AE8" w:rsidRPr="001562B3" w:rsidRDefault="00F94369" w:rsidP="00835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Subordinated</w:t>
            </w:r>
            <w:r w:rsidR="00762AE8" w:rsidRPr="001562B3">
              <w:rPr>
                <w:rStyle w:val="FormatvorlageInstructionsTabelleText"/>
                <w:rFonts w:ascii="Times New Roman" w:hAnsi="Times New Roman"/>
                <w:sz w:val="24"/>
              </w:rPr>
              <w:t xml:space="preserve"> liabilities, as defined for the purposes of row 0370 of template Z 02.00 of Annex I to Regulation (EU) 2018/1624, that are eligible for the purposes of Article 45 </w:t>
            </w:r>
            <w:r w:rsidR="00FC6662" w:rsidRPr="001562B3">
              <w:rPr>
                <w:rStyle w:val="FormatvorlageInstructionsTabelleText"/>
                <w:rFonts w:ascii="Times New Roman" w:hAnsi="Times New Roman"/>
                <w:sz w:val="24"/>
              </w:rPr>
              <w:t xml:space="preserve">of </w:t>
            </w:r>
            <w:r w:rsidR="00FC6662" w:rsidRPr="001562B3">
              <w:t>Directive 2014/59/EU</w:t>
            </w:r>
            <w:r w:rsidR="00762AE8" w:rsidRPr="001562B3">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of which: residual maturity &gt;= 1 year and &lt; 2 years</w:t>
            </w:r>
          </w:p>
        </w:tc>
      </w:tr>
      <w:tr w:rsidR="00762AE8" w:rsidRPr="001562B3" w14:paraId="625CC92F" w14:textId="77777777" w:rsidTr="00762AE8">
        <w:tc>
          <w:tcPr>
            <w:tcW w:w="1129" w:type="dxa"/>
            <w:vAlign w:val="center"/>
          </w:tcPr>
          <w:p w14:paraId="3FC9B0A7"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eastAsia="Cambria" w:hAnsi="Times New Roman"/>
                <w:sz w:val="24"/>
              </w:rPr>
              <w:t>of which: residual maturity &gt;= 2 years</w:t>
            </w:r>
          </w:p>
        </w:tc>
      </w:tr>
      <w:tr w:rsidR="00762AE8" w:rsidRPr="001562B3" w14:paraId="5E1CEAC6" w14:textId="77777777" w:rsidTr="00762AE8">
        <w:tc>
          <w:tcPr>
            <w:tcW w:w="1129" w:type="dxa"/>
            <w:vAlign w:val="center"/>
          </w:tcPr>
          <w:p w14:paraId="1C9EF155"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83554B">
            <w:pPr>
              <w:pStyle w:val="InstructionsText"/>
              <w:rPr>
                <w:rStyle w:val="FormatvorlageInstructionsTabelleText"/>
                <w:rFonts w:ascii="Times New Roman" w:eastAsiaTheme="minorHAnsi" w:hAnsi="Times New Roman"/>
                <w:sz w:val="24"/>
                <w:szCs w:val="22"/>
                <w:lang w:eastAsia="en-US"/>
              </w:rPr>
            </w:pPr>
            <w:r w:rsidRPr="001562B3">
              <w:rPr>
                <w:rStyle w:val="InstructionsTabelleberschrift"/>
                <w:rFonts w:ascii="Times New Roman" w:eastAsia="Cambria" w:hAnsi="Times New Roman"/>
                <w:sz w:val="24"/>
              </w:rPr>
              <w:t xml:space="preserve">of </w:t>
            </w:r>
            <w:r w:rsidRPr="001562B3">
              <w:rPr>
                <w:rStyle w:val="FormatvorlageInstructionsTabelleText"/>
                <w:rFonts w:ascii="Times New Roman" w:hAnsi="Times New Roman"/>
                <w:b/>
                <w:sz w:val="24"/>
                <w:u w:val="single"/>
              </w:rPr>
              <w:t>which</w:t>
            </w:r>
            <w:r w:rsidRPr="001562B3">
              <w:rPr>
                <w:rStyle w:val="InstructionsTabelleberschrift"/>
                <w:rFonts w:ascii="Times New Roman" w:eastAsia="Cambria" w:hAnsi="Times New Roman"/>
                <w:sz w:val="24"/>
              </w:rPr>
              <w:t>: issued by subsidiaries</w:t>
            </w:r>
          </w:p>
        </w:tc>
      </w:tr>
      <w:tr w:rsidR="00762AE8" w:rsidRPr="001562B3" w14:paraId="2CFE4F64" w14:textId="77777777" w:rsidTr="00762AE8">
        <w:tc>
          <w:tcPr>
            <w:tcW w:w="1129" w:type="dxa"/>
            <w:vAlign w:val="center"/>
          </w:tcPr>
          <w:p w14:paraId="1667A13F"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Other </w:t>
            </w:r>
            <w:r w:rsidR="00722C11" w:rsidRPr="001562B3">
              <w:rPr>
                <w:rStyle w:val="InstructionsTabelleberschrift"/>
                <w:rFonts w:ascii="Times New Roman" w:hAnsi="Times New Roman"/>
                <w:sz w:val="24"/>
              </w:rPr>
              <w:t xml:space="preserve">MREL </w:t>
            </w:r>
            <w:r w:rsidRPr="001562B3">
              <w:rPr>
                <w:rStyle w:val="InstructionsTabelleberschrift"/>
                <w:rFonts w:ascii="Times New Roman" w:hAnsi="Times New Roman"/>
                <w:sz w:val="24"/>
              </w:rPr>
              <w:t>eligible liabilities &gt;= 1 year</w:t>
            </w:r>
          </w:p>
          <w:p w14:paraId="76DA3A5F" w14:textId="4DF75699" w:rsidR="00762AE8" w:rsidRPr="001562B3" w:rsidRDefault="00762AE8"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Any </w:t>
            </w:r>
            <w:r w:rsidR="00537499" w:rsidRPr="001562B3">
              <w:rPr>
                <w:rStyle w:val="FormatvorlageInstructionsTabelleText"/>
                <w:rFonts w:ascii="Times New Roman" w:hAnsi="Times New Roman"/>
                <w:sz w:val="24"/>
              </w:rPr>
              <w:t xml:space="preserve">other </w:t>
            </w:r>
            <w:r w:rsidRPr="001562B3">
              <w:rPr>
                <w:rStyle w:val="FormatvorlageInstructionsTabelleText"/>
                <w:rFonts w:ascii="Times New Roman" w:hAnsi="Times New Roman"/>
                <w:sz w:val="24"/>
              </w:rPr>
              <w:t xml:space="preserve">instrument that is eligible for the purposes of Article 45 </w:t>
            </w:r>
            <w:r w:rsidR="00FC6662" w:rsidRPr="001562B3">
              <w:rPr>
                <w:rStyle w:val="FormatvorlageInstructionsTabelleText"/>
                <w:rFonts w:ascii="Times New Roman" w:hAnsi="Times New Roman"/>
                <w:sz w:val="24"/>
              </w:rPr>
              <w:t xml:space="preserve">of </w:t>
            </w:r>
            <w:r w:rsidR="00FC6662" w:rsidRPr="001562B3">
              <w:t>Directive 2014/59/EU</w:t>
            </w:r>
            <w:r w:rsidRPr="001562B3">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3554B">
            <w:pPr>
              <w:pStyle w:val="InstructionsText"/>
              <w:rPr>
                <w:rStyle w:val="FormatvorlageInstructionsTabelleText"/>
                <w:rFonts w:ascii="Times New Roman" w:hAnsi="Times New Roman"/>
                <w:sz w:val="24"/>
              </w:rPr>
            </w:pPr>
            <w:r w:rsidRPr="001562B3">
              <w:rPr>
                <w:rStyle w:val="InstructionsTabelleberschrift"/>
                <w:rFonts w:ascii="Times New Roman" w:eastAsia="Cambria" w:hAnsi="Times New Roman"/>
                <w:sz w:val="24"/>
              </w:rPr>
              <w:t>of which: residual maturity &gt;= 1 year and &lt; 2 years</w:t>
            </w:r>
          </w:p>
        </w:tc>
      </w:tr>
      <w:tr w:rsidR="00762AE8" w:rsidRPr="001562B3" w14:paraId="3D6B2982" w14:textId="77777777" w:rsidTr="00762AE8">
        <w:tc>
          <w:tcPr>
            <w:tcW w:w="1129" w:type="dxa"/>
            <w:vAlign w:val="center"/>
          </w:tcPr>
          <w:p w14:paraId="43A5C56C"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3554B">
            <w:pPr>
              <w:pStyle w:val="InstructionsText"/>
              <w:rPr>
                <w:rStyle w:val="FormatvorlageInstructionsTabelleText"/>
                <w:rFonts w:ascii="Times New Roman" w:hAnsi="Times New Roman"/>
                <w:sz w:val="24"/>
              </w:rPr>
            </w:pPr>
            <w:r w:rsidRPr="001562B3">
              <w:rPr>
                <w:rStyle w:val="InstructionsTabelleberschrift"/>
                <w:rFonts w:ascii="Times New Roman" w:eastAsia="Cambria" w:hAnsi="Times New Roman"/>
                <w:sz w:val="24"/>
              </w:rPr>
              <w:t>of which: residual maturity &gt;= 2 years</w:t>
            </w:r>
          </w:p>
        </w:tc>
      </w:tr>
      <w:tr w:rsidR="00762AE8" w:rsidRPr="001562B3" w14:paraId="11DE9C50" w14:textId="77777777" w:rsidTr="00762AE8">
        <w:tc>
          <w:tcPr>
            <w:tcW w:w="1129" w:type="dxa"/>
            <w:vAlign w:val="center"/>
          </w:tcPr>
          <w:p w14:paraId="53242FBA" w14:textId="77777777" w:rsidR="00762AE8" w:rsidRPr="001562B3" w:rsidRDefault="00762AE8"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3554B">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of which: issued by subsidiaries</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433" w:name="_Toc45558493"/>
      <w:r w:rsidRPr="001562B3">
        <w:t>Creditor ranking</w:t>
      </w:r>
      <w:bookmarkEnd w:id="433"/>
    </w:p>
    <w:p w14:paraId="2625F207" w14:textId="7E2342CE" w:rsidR="00C91ACB" w:rsidRPr="001562B3" w:rsidRDefault="00C91ACB" w:rsidP="0083554B">
      <w:pPr>
        <w:pStyle w:val="InstructionsText2"/>
      </w:pPr>
      <w:r w:rsidRPr="001562B3">
        <w:t xml:space="preserve">The templates M 05.00 and M 06.00 capture </w:t>
      </w:r>
      <w:r w:rsidR="00BD1023" w:rsidRPr="001562B3">
        <w:t>the ranking of eligible liabilities in the creditor hierarchy.</w:t>
      </w:r>
      <w:r w:rsidR="000B2027" w:rsidRPr="001562B3">
        <w:t xml:space="preserve"> </w:t>
      </w:r>
      <w:r w:rsidR="00BD1023" w:rsidRPr="001562B3">
        <w:t xml:space="preserve">Both </w:t>
      </w:r>
      <w:r w:rsidR="000B2027" w:rsidRPr="001562B3">
        <w:t>template</w:t>
      </w:r>
      <w:r w:rsidR="0013414F" w:rsidRPr="001562B3">
        <w:t>s</w:t>
      </w:r>
      <w:r w:rsidR="000B2027" w:rsidRPr="001562B3">
        <w:t xml:space="preserve"> </w:t>
      </w:r>
      <w:r w:rsidR="00BD1023" w:rsidRPr="001562B3">
        <w:t xml:space="preserve">are always </w:t>
      </w:r>
      <w:r w:rsidR="000B2027" w:rsidRPr="001562B3">
        <w:t xml:space="preserve">reported at </w:t>
      </w:r>
      <w:r w:rsidR="004827E9" w:rsidRPr="001562B3">
        <w:t>individual</w:t>
      </w:r>
      <w:r w:rsidR="000B2027" w:rsidRPr="001562B3">
        <w:t xml:space="preserve"> level.</w:t>
      </w:r>
    </w:p>
    <w:p w14:paraId="18C2B303" w14:textId="229D9162" w:rsidR="00C91ACB" w:rsidRPr="001562B3" w:rsidRDefault="00C91ACB" w:rsidP="0083554B">
      <w:pPr>
        <w:pStyle w:val="InstructionsText2"/>
      </w:pPr>
      <w:r w:rsidRPr="001562B3">
        <w:t>In case of entities that are themselves not resolution entities, the amount attributable to each rank is further broken down into amounts owed to the resolution entity and other amounts not owed to the resolution entity, where applicable.</w:t>
      </w:r>
    </w:p>
    <w:p w14:paraId="21EE5EAE" w14:textId="77777777" w:rsidR="00C91ACB" w:rsidRPr="001562B3" w:rsidRDefault="00C91ACB" w:rsidP="0083554B">
      <w:pPr>
        <w:pStyle w:val="InstructionsText2"/>
      </w:pPr>
      <w:r w:rsidRPr="001562B3">
        <w:t xml:space="preserve">The ranking is presented from the most junior to the more senior. Rows for ranks shall be added until the most senior ranking eligible instrument and all liabilities ranking </w:t>
      </w:r>
      <w:proofErr w:type="spellStart"/>
      <w:r w:rsidRPr="001562B3">
        <w:rPr>
          <w:i/>
        </w:rPr>
        <w:t>pari</w:t>
      </w:r>
      <w:proofErr w:type="spellEnd"/>
      <w:r w:rsidRPr="001562B3">
        <w:rPr>
          <w:i/>
        </w:rPr>
        <w:t xml:space="preserve"> passu</w:t>
      </w:r>
      <w:r w:rsidRPr="001562B3">
        <w:t xml:space="preserve"> with it, have been reported.</w:t>
      </w:r>
    </w:p>
    <w:p w14:paraId="50B30E08" w14:textId="117FE293" w:rsidR="00C91ACB" w:rsidRPr="001562B3" w:rsidRDefault="00C91ACB" w:rsidP="00873459">
      <w:pPr>
        <w:pStyle w:val="Numberedtilelevel1"/>
        <w:numPr>
          <w:ilvl w:val="1"/>
          <w:numId w:val="30"/>
        </w:numPr>
      </w:pPr>
      <w:bookmarkStart w:id="434" w:name="_Toc45558494"/>
      <w:r w:rsidRPr="001562B3">
        <w:t>M 05.00 – Creditor ranking (entity that is not a resolution entity)</w:t>
      </w:r>
      <w:bookmarkEnd w:id="434"/>
    </w:p>
    <w:p w14:paraId="002E2273" w14:textId="2F56247E" w:rsidR="00C91ACB" w:rsidRPr="001562B3" w:rsidRDefault="00C91ACB" w:rsidP="00873459">
      <w:pPr>
        <w:pStyle w:val="Numberedtilelevel1"/>
        <w:numPr>
          <w:ilvl w:val="2"/>
          <w:numId w:val="30"/>
        </w:numPr>
      </w:pPr>
      <w:bookmarkStart w:id="435" w:name="_Toc16868645"/>
      <w:bookmarkStart w:id="436" w:name="_Toc20316758"/>
      <w:bookmarkStart w:id="437" w:name="_Toc45558495"/>
      <w:r w:rsidRPr="001562B3">
        <w:t>General remarks</w:t>
      </w:r>
      <w:bookmarkEnd w:id="435"/>
      <w:bookmarkEnd w:id="436"/>
      <w:bookmarkEnd w:id="437"/>
    </w:p>
    <w:p w14:paraId="627C4E67" w14:textId="5FD985C0" w:rsidR="005B59C9" w:rsidRDefault="00BD1023" w:rsidP="0083554B">
      <w:pPr>
        <w:pStyle w:val="InstructionsText2"/>
        <w:rPr>
          <w:ins w:id="438" w:author="Author"/>
        </w:rPr>
      </w:pPr>
      <w:r w:rsidRPr="001562B3">
        <w:t xml:space="preserve">Entities that are subject to </w:t>
      </w:r>
      <w:r w:rsidR="00F942C9" w:rsidRPr="001562B3">
        <w:t xml:space="preserve">the obligation to comply with the </w:t>
      </w:r>
      <w:r w:rsidRPr="001562B3">
        <w:t xml:space="preserve">requirement of Article 92b </w:t>
      </w:r>
      <w:r w:rsidR="00B11263" w:rsidRPr="001562B3">
        <w:t xml:space="preserve">of </w:t>
      </w:r>
      <w:r w:rsidR="00C47ED5" w:rsidRPr="001562B3">
        <w:t>Regulation (EU) No 575/2013</w:t>
      </w:r>
      <w:r w:rsidRPr="001562B3">
        <w:t xml:space="preserve"> shall report in this template</w:t>
      </w:r>
      <w:ins w:id="439" w:author="Author">
        <w:r w:rsidR="004938DD">
          <w:t>:</w:t>
        </w:r>
      </w:ins>
    </w:p>
    <w:p w14:paraId="1ED4982B" w14:textId="18EF5659" w:rsidR="005B59C9" w:rsidRPr="00F44299" w:rsidRDefault="005B59C9" w:rsidP="0083554B">
      <w:pPr>
        <w:pStyle w:val="InstructionsText2"/>
        <w:numPr>
          <w:ilvl w:val="1"/>
          <w:numId w:val="15"/>
        </w:numPr>
        <w:rPr>
          <w:ins w:id="440" w:author="Author"/>
          <w:highlight w:val="yellow"/>
        </w:rPr>
      </w:pPr>
      <w:ins w:id="441" w:author="Author">
        <w:r w:rsidRPr="00F44299">
          <w:rPr>
            <w:highlight w:val="yellow"/>
          </w:rPr>
          <w:t>CET1 items as referred to in Article 26 of Regulation (EU) No 575/2013,</w:t>
        </w:r>
      </w:ins>
    </w:p>
    <w:p w14:paraId="5BDB8BA9" w14:textId="77777777" w:rsidR="005B59C9" w:rsidRPr="00F44299" w:rsidRDefault="005B59C9" w:rsidP="0083554B">
      <w:pPr>
        <w:pStyle w:val="InstructionsText2"/>
        <w:numPr>
          <w:ilvl w:val="1"/>
          <w:numId w:val="15"/>
        </w:numPr>
        <w:rPr>
          <w:ins w:id="442" w:author="Author"/>
          <w:highlight w:val="yellow"/>
        </w:rPr>
      </w:pPr>
      <w:ins w:id="443" w:author="Author">
        <w:r w:rsidRPr="00F44299">
          <w:rPr>
            <w:highlight w:val="yellow"/>
          </w:rPr>
          <w:lastRenderedPageBreak/>
          <w:t>AT1 items as referred to in Article 51 of Regulation (EU) No 575/2013,</w:t>
        </w:r>
      </w:ins>
    </w:p>
    <w:p w14:paraId="2BC0BBDC" w14:textId="07C4E0FC" w:rsidR="005B59C9" w:rsidRPr="00F44299" w:rsidRDefault="005B59C9" w:rsidP="0083554B">
      <w:pPr>
        <w:pStyle w:val="InstructionsText2"/>
        <w:numPr>
          <w:ilvl w:val="1"/>
          <w:numId w:val="15"/>
        </w:numPr>
        <w:rPr>
          <w:ins w:id="444" w:author="Author"/>
          <w:highlight w:val="yellow"/>
        </w:rPr>
      </w:pPr>
      <w:ins w:id="445" w:author="Author">
        <w:r w:rsidRPr="00F44299">
          <w:rPr>
            <w:highlight w:val="yellow"/>
          </w:rPr>
          <w:t>T2 instruments and the associated share premium, are referred to in Article 62, point (a) and (b), of Regulation (EU) No 575</w:t>
        </w:r>
        <w:r w:rsidR="004938DD">
          <w:rPr>
            <w:highlight w:val="yellow"/>
          </w:rPr>
          <w:t>/</w:t>
        </w:r>
        <w:r w:rsidRPr="00F44299">
          <w:rPr>
            <w:highlight w:val="yellow"/>
          </w:rPr>
          <w:t>2013</w:t>
        </w:r>
        <w:r w:rsidR="00187BE1" w:rsidRPr="00F44299">
          <w:rPr>
            <w:highlight w:val="yellow"/>
          </w:rPr>
          <w:t>, including the amortised part of the instrument not recognised for the purposes of complying with the requirements of Articles 92 or 92b of Regulation (EU) No 575/2013 or Article 45 of Directive 2014/59/EU,</w:t>
        </w:r>
        <w:r w:rsidRPr="00F44299">
          <w:rPr>
            <w:highlight w:val="yellow"/>
          </w:rPr>
          <w:t xml:space="preserve"> and</w:t>
        </w:r>
      </w:ins>
    </w:p>
    <w:p w14:paraId="3C2101A2" w14:textId="44D18601" w:rsidR="005B59C9" w:rsidRPr="00882B26" w:rsidRDefault="00BD1023" w:rsidP="0083554B">
      <w:pPr>
        <w:pStyle w:val="InstructionsText2"/>
        <w:numPr>
          <w:ilvl w:val="1"/>
          <w:numId w:val="15"/>
        </w:numPr>
        <w:rPr>
          <w:ins w:id="446" w:author="Author"/>
          <w:highlight w:val="yellow"/>
        </w:rPr>
      </w:pPr>
      <w:del w:id="447" w:author="Author">
        <w:r w:rsidRPr="00F44299" w:rsidDel="005B59C9">
          <w:rPr>
            <w:highlight w:val="yellow"/>
          </w:rPr>
          <w:delText xml:space="preserve"> </w:delText>
        </w:r>
        <w:r w:rsidR="002854B5" w:rsidRPr="00F44299" w:rsidDel="005B59C9">
          <w:rPr>
            <w:highlight w:val="yellow"/>
          </w:rPr>
          <w:delText xml:space="preserve">the </w:delText>
        </w:r>
        <w:r w:rsidRPr="00F44299" w:rsidDel="005B59C9">
          <w:rPr>
            <w:highlight w:val="yellow"/>
          </w:rPr>
          <w:delText xml:space="preserve">own </w:delText>
        </w:r>
        <w:r w:rsidRPr="00882B26" w:rsidDel="005B59C9">
          <w:rPr>
            <w:highlight w:val="yellow"/>
          </w:rPr>
          <w:delText>funds</w:delText>
        </w:r>
        <w:r w:rsidR="002854B5" w:rsidRPr="00882B26" w:rsidDel="005B59C9">
          <w:rPr>
            <w:highlight w:val="yellow"/>
          </w:rPr>
          <w:delText xml:space="preserve"> and</w:delText>
        </w:r>
        <w:r w:rsidR="001D0B80" w:rsidRPr="00882B26" w:rsidDel="005B59C9">
          <w:rPr>
            <w:highlight w:val="yellow"/>
          </w:rPr>
          <w:delText xml:space="preserve"> </w:delText>
        </w:r>
        <w:r w:rsidR="001D0B80" w:rsidRPr="00882B26" w:rsidDel="00882B26">
          <w:rPr>
            <w:highlight w:val="yellow"/>
          </w:rPr>
          <w:delText xml:space="preserve">eligible </w:delText>
        </w:r>
      </w:del>
      <w:r w:rsidR="001D0B80" w:rsidRPr="00882B26">
        <w:rPr>
          <w:highlight w:val="yellow"/>
        </w:rPr>
        <w:t>liabilities</w:t>
      </w:r>
      <w:r w:rsidRPr="00882B26">
        <w:rPr>
          <w:highlight w:val="yellow"/>
        </w:rPr>
        <w:t xml:space="preserve"> </w:t>
      </w:r>
      <w:proofErr w:type="gramStart"/>
      <w:ins w:id="448" w:author="Author">
        <w:r w:rsidR="004938DD" w:rsidRPr="009E5168">
          <w:rPr>
            <w:highlight w:val="yellow"/>
          </w:rPr>
          <w:t>instruments</w:t>
        </w:r>
        <w:proofErr w:type="gramEnd"/>
        <w:r w:rsidR="00F44299" w:rsidRPr="009E5168">
          <w:rPr>
            <w:highlight w:val="yellow"/>
          </w:rPr>
          <w:t xml:space="preserve"> </w:t>
        </w:r>
        <w:r w:rsidR="00882B26" w:rsidRPr="009E5168">
          <w:rPr>
            <w:highlight w:val="yellow"/>
          </w:rPr>
          <w:t xml:space="preserve">eligible to meet </w:t>
        </w:r>
      </w:ins>
      <w:del w:id="449" w:author="Author">
        <w:r w:rsidR="002854B5" w:rsidRPr="009E5168" w:rsidDel="00882B26">
          <w:rPr>
            <w:highlight w:val="yellow"/>
          </w:rPr>
          <w:delText xml:space="preserve">for </w:delText>
        </w:r>
        <w:r w:rsidR="002854B5" w:rsidRPr="00882B26" w:rsidDel="00882B26">
          <w:rPr>
            <w:highlight w:val="yellow"/>
          </w:rPr>
          <w:delText>the purposes of</w:delText>
        </w:r>
      </w:del>
      <w:ins w:id="450" w:author="Author">
        <w:r w:rsidR="00882B26" w:rsidRPr="009E5168">
          <w:rPr>
            <w:highlight w:val="yellow"/>
          </w:rPr>
          <w:t>the</w:t>
        </w:r>
      </w:ins>
      <w:r w:rsidR="002854B5" w:rsidRPr="00882B26">
        <w:rPr>
          <w:highlight w:val="yellow"/>
        </w:rPr>
        <w:t xml:space="preserve"> internal MREL, </w:t>
      </w:r>
      <w:del w:id="451" w:author="Author">
        <w:r w:rsidR="002854B5" w:rsidRPr="00882B26" w:rsidDel="005B59C9">
          <w:rPr>
            <w:highlight w:val="yellow"/>
          </w:rPr>
          <w:delText>as well as</w:delText>
        </w:r>
      </w:del>
    </w:p>
    <w:p w14:paraId="3AB7FC53" w14:textId="1080335A" w:rsidR="00F07E87" w:rsidRPr="00F44299" w:rsidRDefault="002854B5" w:rsidP="0083554B">
      <w:pPr>
        <w:pStyle w:val="InstructionsText2"/>
        <w:numPr>
          <w:ilvl w:val="1"/>
          <w:numId w:val="15"/>
        </w:numPr>
        <w:rPr>
          <w:ins w:id="452" w:author="Author"/>
          <w:highlight w:val="yellow"/>
        </w:rPr>
      </w:pPr>
      <w:del w:id="453" w:author="Author">
        <w:r w:rsidRPr="00F44299" w:rsidDel="005B59C9">
          <w:rPr>
            <w:highlight w:val="yellow"/>
          </w:rPr>
          <w:delText xml:space="preserve"> </w:delText>
        </w:r>
      </w:del>
      <w:r w:rsidRPr="00F44299">
        <w:rPr>
          <w:highlight w:val="yellow"/>
        </w:rPr>
        <w:t>other bail-in-able</w:t>
      </w:r>
      <w:r w:rsidR="00BD1023" w:rsidRPr="00F44299">
        <w:rPr>
          <w:highlight w:val="yellow"/>
        </w:rPr>
        <w:t xml:space="preserve"> liabilities</w:t>
      </w:r>
      <w:ins w:id="454" w:author="Author">
        <w:r w:rsidR="004938DD">
          <w:rPr>
            <w:highlight w:val="yellow"/>
          </w:rPr>
          <w:t xml:space="preserve"> and</w:t>
        </w:r>
      </w:ins>
    </w:p>
    <w:p w14:paraId="4B50C36D" w14:textId="7C9FFFDD" w:rsidR="00BD1023" w:rsidRDefault="002854B5" w:rsidP="0083554B">
      <w:pPr>
        <w:pStyle w:val="InstructionsText2"/>
        <w:numPr>
          <w:ilvl w:val="1"/>
          <w:numId w:val="15"/>
        </w:numPr>
        <w:rPr>
          <w:ins w:id="455" w:author="Author"/>
        </w:rPr>
      </w:pPr>
      <w:del w:id="456" w:author="Author">
        <w:r w:rsidRPr="001562B3" w:rsidDel="00F07E87">
          <w:delText>. L</w:delText>
        </w:r>
      </w:del>
      <w:ins w:id="457" w:author="Author">
        <w:r w:rsidR="00F07E87">
          <w:t>l</w:t>
        </w:r>
      </w:ins>
      <w:r w:rsidRPr="001562B3">
        <w:t>iabilities excluded from bail-in</w:t>
      </w:r>
      <w:ins w:id="458" w:author="Author">
        <w:r w:rsidR="00F07E87">
          <w:t>; these liabilities</w:t>
        </w:r>
      </w:ins>
      <w:r w:rsidRPr="001562B3">
        <w:t xml:space="preserve"> shall be included to the extent </w:t>
      </w:r>
      <w:r w:rsidR="00BD1023" w:rsidRPr="001562B3">
        <w:t xml:space="preserve">that </w:t>
      </w:r>
      <w:r w:rsidRPr="001562B3">
        <w:t xml:space="preserve">they </w:t>
      </w:r>
      <w:r w:rsidR="00BD1023" w:rsidRPr="001562B3">
        <w:t xml:space="preserve">rank </w:t>
      </w:r>
      <w:proofErr w:type="spellStart"/>
      <w:r w:rsidR="00BD1023" w:rsidRPr="00F07E87">
        <w:rPr>
          <w:i/>
        </w:rPr>
        <w:t>pari</w:t>
      </w:r>
      <w:proofErr w:type="spellEnd"/>
      <w:r w:rsidR="00BD1023" w:rsidRPr="00F07E87">
        <w:rPr>
          <w:i/>
        </w:rPr>
        <w:t xml:space="preserve"> passu</w:t>
      </w:r>
      <w:r w:rsidR="00BD1023" w:rsidRPr="001562B3">
        <w:t xml:space="preserve"> with or junior to any instrument included in the amount of eligible liabilities for the purposes of</w:t>
      </w:r>
      <w:r w:rsidR="00F942C9" w:rsidRPr="001562B3">
        <w:t xml:space="preserve"> internal MREL</w:t>
      </w:r>
      <w:ins w:id="459" w:author="Author">
        <w:r w:rsidR="001C4D81">
          <w:t>,</w:t>
        </w:r>
      </w:ins>
      <w:del w:id="460" w:author="Author">
        <w:r w:rsidR="00BD1023" w:rsidRPr="001562B3" w:rsidDel="001C4D81">
          <w:delText>.</w:delText>
        </w:r>
      </w:del>
      <w:r w:rsidR="00BD1023" w:rsidRPr="001562B3">
        <w:t xml:space="preserve"> </w:t>
      </w:r>
    </w:p>
    <w:p w14:paraId="3B9B66AD" w14:textId="5E6BC8D1" w:rsidR="00F07E87" w:rsidRDefault="004938DD" w:rsidP="0083554B">
      <w:pPr>
        <w:pStyle w:val="InstructionsText2"/>
        <w:rPr>
          <w:ins w:id="461" w:author="Author"/>
        </w:rPr>
      </w:pPr>
      <w:ins w:id="462" w:author="Author">
        <w:r>
          <w:rPr>
            <w:highlight w:val="yellow"/>
          </w:rPr>
          <w:t>A</w:t>
        </w:r>
        <w:r w:rsidR="00F07E87" w:rsidRPr="00F44299">
          <w:rPr>
            <w:highlight w:val="yellow"/>
          </w:rPr>
          <w:t xml:space="preserve">mounts of instruments qualifying for the compliance with the requirements </w:t>
        </w:r>
        <w:r w:rsidR="00F07E87" w:rsidRPr="004938DD">
          <w:rPr>
            <w:highlight w:val="yellow"/>
          </w:rPr>
          <w:t xml:space="preserve">of Articles 92 </w:t>
        </w:r>
        <w:r w:rsidR="00F07E87" w:rsidRPr="00F44299">
          <w:rPr>
            <w:highlight w:val="yellow"/>
          </w:rPr>
          <w:t>or 92b of Regulation (EU) No 575/2013 or Article 45 of Directive 2014/59/EU in accordance with applicable transitional provisions</w:t>
        </w:r>
        <w:r>
          <w:rPr>
            <w:highlight w:val="yellow"/>
          </w:rPr>
          <w:t xml:space="preserve"> shall also be </w:t>
        </w:r>
        <w:r w:rsidR="00B45720">
          <w:rPr>
            <w:highlight w:val="yellow"/>
          </w:rPr>
          <w:t>considered in scope of the instruments and items listed in paragraph 20</w:t>
        </w:r>
        <w:r w:rsidR="00F07E87" w:rsidRPr="00F44299">
          <w:rPr>
            <w:highlight w:val="yellow"/>
          </w:rPr>
          <w:t>.</w:t>
        </w:r>
      </w:ins>
    </w:p>
    <w:p w14:paraId="53BEC45A" w14:textId="19501208" w:rsidR="00F07E87" w:rsidRPr="00F44299" w:rsidRDefault="00F07E87" w:rsidP="0083554B">
      <w:pPr>
        <w:pStyle w:val="InstructionsText2"/>
        <w:rPr>
          <w:ins w:id="463" w:author="Author"/>
          <w:highlight w:val="yellow"/>
        </w:rPr>
      </w:pPr>
      <w:ins w:id="464" w:author="Author">
        <w:r w:rsidRPr="00F44299">
          <w:rPr>
            <w:highlight w:val="yellow"/>
          </w:rPr>
          <w:t>The amounts of instruments referred to in paragraph 20, points (a) to (c)</w:t>
        </w:r>
        <w:r w:rsidR="00B45720">
          <w:rPr>
            <w:highlight w:val="yellow"/>
          </w:rPr>
          <w:t>,</w:t>
        </w:r>
        <w:r w:rsidRPr="00F44299">
          <w:rPr>
            <w:highlight w:val="yellow"/>
          </w:rPr>
          <w:t xml:space="preserve"> shall be the amount after deducting </w:t>
        </w:r>
        <w:r w:rsidR="008C19BD">
          <w:rPr>
            <w:highlight w:val="yellow"/>
          </w:rPr>
          <w:t>holdings of own</w:t>
        </w:r>
        <w:r w:rsidRPr="00F44299">
          <w:rPr>
            <w:highlight w:val="yellow"/>
          </w:rPr>
          <w:t xml:space="preserve"> instruments as referred to in Articles 36(1), point (f), 56, point (a), and 66, point (a), of Regulation (EU) No 575/2013. </w:t>
        </w:r>
      </w:ins>
    </w:p>
    <w:p w14:paraId="587F91CD" w14:textId="329A01DA" w:rsidR="00F07E87" w:rsidRPr="00F44299" w:rsidRDefault="00F07E87" w:rsidP="0083554B">
      <w:pPr>
        <w:pStyle w:val="InstructionsText2"/>
        <w:rPr>
          <w:ins w:id="465" w:author="Author"/>
          <w:highlight w:val="yellow"/>
        </w:rPr>
      </w:pPr>
      <w:ins w:id="466" w:author="Author">
        <w:r w:rsidRPr="00F44299">
          <w:rPr>
            <w:highlight w:val="yellow"/>
          </w:rPr>
          <w:t>The amounts of instruments referred to in paragraph 20, points (a) to (d)</w:t>
        </w:r>
        <w:r w:rsidR="00B45720">
          <w:rPr>
            <w:highlight w:val="yellow"/>
          </w:rPr>
          <w:t>,</w:t>
        </w:r>
        <w:r w:rsidRPr="00F44299">
          <w:rPr>
            <w:highlight w:val="yellow"/>
          </w:rPr>
          <w:t xml:space="preserve"> shall be the amount before deducting </w:t>
        </w:r>
        <w:r w:rsidR="002526C4">
          <w:rPr>
            <w:highlight w:val="yellow"/>
          </w:rPr>
          <w:t>unused prior permission amounts</w:t>
        </w:r>
        <w:r w:rsidRPr="00F44299">
          <w:rPr>
            <w:highlight w:val="yellow"/>
          </w:rPr>
          <w:t>.</w:t>
        </w:r>
      </w:ins>
    </w:p>
    <w:p w14:paraId="021CA753" w14:textId="06AED14B" w:rsidR="00F07E87" w:rsidRPr="001562B3" w:rsidDel="001C4D81" w:rsidRDefault="00F07E87" w:rsidP="0083554B">
      <w:pPr>
        <w:pStyle w:val="InstructionsText2"/>
        <w:rPr>
          <w:del w:id="467" w:author="Author"/>
        </w:rPr>
      </w:pPr>
    </w:p>
    <w:p w14:paraId="275B2F72" w14:textId="25F9ACDD" w:rsidR="00C91BDF" w:rsidRPr="00CE17EF" w:rsidRDefault="00F942C9" w:rsidP="0083554B">
      <w:pPr>
        <w:pStyle w:val="InstructionsText2"/>
        <w:rPr>
          <w:ins w:id="468" w:author="Author"/>
          <w:highlight w:val="yellow"/>
        </w:rPr>
      </w:pPr>
      <w:r w:rsidRPr="001562B3">
        <w:t xml:space="preserve">Entities that are not subject to the obligation to comply with the requirement of Article 92b </w:t>
      </w:r>
      <w:r w:rsidR="00B11263" w:rsidRPr="001562B3">
        <w:t xml:space="preserve">of </w:t>
      </w:r>
      <w:r w:rsidR="00C47ED5" w:rsidRPr="001562B3">
        <w:t>Regulation (EU) No 575/2013</w:t>
      </w:r>
      <w:r w:rsidRPr="001562B3">
        <w:t xml:space="preserve">, but are subject to the obligation to comply with the requirement of Article 45 </w:t>
      </w:r>
      <w:r w:rsidR="00FC6662" w:rsidRPr="001562B3">
        <w:t>of Directive 2014/59/EU</w:t>
      </w:r>
      <w:r w:rsidR="00586927" w:rsidRPr="001562B3">
        <w:t xml:space="preserve"> in accordance with Article</w:t>
      </w:r>
      <w:r w:rsidRPr="001562B3">
        <w:t xml:space="preserve"> 45f </w:t>
      </w:r>
      <w:r w:rsidR="00FC6662" w:rsidRPr="001562B3">
        <w:t>of that Directive</w:t>
      </w:r>
      <w:r w:rsidRPr="001562B3">
        <w:t xml:space="preserve">, shall report in this template </w:t>
      </w:r>
      <w:del w:id="469" w:author="Author">
        <w:r w:rsidRPr="00F44299" w:rsidDel="005B59C9">
          <w:rPr>
            <w:highlight w:val="yellow"/>
          </w:rPr>
          <w:delText>the own funds</w:delText>
        </w:r>
        <w:r w:rsidRPr="00F44299" w:rsidDel="00C91BDF">
          <w:rPr>
            <w:highlight w:val="yellow"/>
          </w:rPr>
          <w:delText xml:space="preserve"> and liabilities </w:delText>
        </w:r>
        <w:r w:rsidR="00586927" w:rsidRPr="00F44299" w:rsidDel="00C91BDF">
          <w:rPr>
            <w:highlight w:val="yellow"/>
          </w:rPr>
          <w:delText xml:space="preserve">eligible </w:delText>
        </w:r>
        <w:r w:rsidRPr="00F44299" w:rsidDel="00C91BDF">
          <w:rPr>
            <w:highlight w:val="yellow"/>
          </w:rPr>
          <w:delText>for the purposes of internal MREL</w:delText>
        </w:r>
        <w:r w:rsidR="00586927" w:rsidRPr="00F44299" w:rsidDel="00C91BDF">
          <w:rPr>
            <w:highlight w:val="yellow"/>
          </w:rPr>
          <w:delText>,</w:delText>
        </w:r>
        <w:r w:rsidRPr="00F44299" w:rsidDel="00C91BDF">
          <w:rPr>
            <w:highlight w:val="yellow"/>
          </w:rPr>
          <w:delText xml:space="preserve"> as well as other bail-in-able liabilities.</w:delText>
        </w:r>
      </w:del>
      <w:ins w:id="470" w:author="Author">
        <w:r w:rsidR="00C91BDF" w:rsidRPr="00F44299">
          <w:rPr>
            <w:highlight w:val="yellow"/>
          </w:rPr>
          <w:t>the instruments and item specified in paragraph 2</w:t>
        </w:r>
        <w:r w:rsidR="001C4D81" w:rsidRPr="001C4D81">
          <w:rPr>
            <w:highlight w:val="yellow"/>
          </w:rPr>
          <w:t>0</w:t>
        </w:r>
        <w:r w:rsidR="00C91BDF" w:rsidRPr="00CE17EF">
          <w:rPr>
            <w:highlight w:val="yellow"/>
          </w:rPr>
          <w:t xml:space="preserve"> above, with the exception of the liabilities excluded from bail-in referred to in </w:t>
        </w:r>
        <w:r w:rsidR="001C4D81" w:rsidRPr="00CE17EF">
          <w:rPr>
            <w:highlight w:val="yellow"/>
          </w:rPr>
          <w:t>point (f) of</w:t>
        </w:r>
        <w:r w:rsidR="00C91BDF" w:rsidRPr="00CE17EF">
          <w:rPr>
            <w:highlight w:val="yellow"/>
          </w:rPr>
          <w:t xml:space="preserve"> that paragraph.</w:t>
        </w:r>
      </w:ins>
    </w:p>
    <w:p w14:paraId="3C363ACA" w14:textId="13CF508E" w:rsidR="00F942C9" w:rsidRPr="001562B3" w:rsidRDefault="00453B42" w:rsidP="0083554B">
      <w:pPr>
        <w:pStyle w:val="InstructionsText2"/>
      </w:pPr>
      <w:del w:id="471" w:author="Author">
        <w:r w:rsidRPr="001562B3" w:rsidDel="00C91BDF">
          <w:delText xml:space="preserve"> </w:delText>
        </w:r>
      </w:del>
      <w:r w:rsidR="00586927" w:rsidRPr="001562B3">
        <w:t xml:space="preserve">By way of derogation from </w:t>
      </w:r>
      <w:del w:id="472" w:author="Author">
        <w:r w:rsidR="00586927" w:rsidRPr="00F44299" w:rsidDel="001C4D81">
          <w:rPr>
            <w:highlight w:val="yellow"/>
          </w:rPr>
          <w:delText>th</w:delText>
        </w:r>
        <w:r w:rsidR="00586927" w:rsidRPr="00F44299" w:rsidDel="00C91BDF">
          <w:rPr>
            <w:highlight w:val="yellow"/>
          </w:rPr>
          <w:delText>is</w:delText>
        </w:r>
        <w:r w:rsidR="00586927" w:rsidRPr="00374B93" w:rsidDel="001C4D81">
          <w:rPr>
            <w:highlight w:val="yellow"/>
          </w:rPr>
          <w:delText xml:space="preserve">, </w:delText>
        </w:r>
      </w:del>
      <w:ins w:id="473" w:author="Author">
        <w:r w:rsidR="001C4D81" w:rsidRPr="00374B93">
          <w:rPr>
            <w:highlight w:val="yellow"/>
          </w:rPr>
          <w:t>paragraph 2</w:t>
        </w:r>
        <w:r w:rsidR="00B45720" w:rsidRPr="00374B93">
          <w:rPr>
            <w:highlight w:val="yellow"/>
          </w:rPr>
          <w:t>4</w:t>
        </w:r>
        <w:r w:rsidR="001C4D81" w:rsidRPr="00374B93">
          <w:rPr>
            <w:highlight w:val="yellow"/>
          </w:rPr>
          <w:t>, these</w:t>
        </w:r>
        <w:r w:rsidR="001C4D81">
          <w:t xml:space="preserve"> </w:t>
        </w:r>
      </w:ins>
      <w:r w:rsidRPr="001562B3">
        <w:t xml:space="preserve">entities </w:t>
      </w:r>
      <w:r w:rsidR="00F942C9" w:rsidRPr="001562B3">
        <w:t>may cho</w:t>
      </w:r>
      <w:r w:rsidR="00586927" w:rsidRPr="001562B3">
        <w:t>o</w:t>
      </w:r>
      <w:r w:rsidR="00F942C9" w:rsidRPr="001562B3">
        <w:t xml:space="preserve">se to report the same scope of own funds and liabilities </w:t>
      </w:r>
      <w:r w:rsidR="00586927" w:rsidRPr="001562B3">
        <w:t xml:space="preserve">as specified in </w:t>
      </w:r>
      <w:r w:rsidR="00586927" w:rsidRPr="001C4D81">
        <w:rPr>
          <w:highlight w:val="yellow"/>
        </w:rPr>
        <w:t xml:space="preserve">paragraph </w:t>
      </w:r>
      <w:r w:rsidR="002D5E59" w:rsidRPr="001C4D81">
        <w:rPr>
          <w:highlight w:val="yellow"/>
        </w:rPr>
        <w:t>20</w:t>
      </w:r>
      <w:r w:rsidR="00586927" w:rsidRPr="00CE17EF">
        <w:t xml:space="preserve"> </w:t>
      </w:r>
      <w:r w:rsidR="00586927" w:rsidRPr="001562B3">
        <w:t>above.</w:t>
      </w:r>
    </w:p>
    <w:p w14:paraId="2D11E02F" w14:textId="5E3D7215" w:rsidR="00453B42" w:rsidRPr="001562B3" w:rsidRDefault="00FC1379" w:rsidP="0083554B">
      <w:pPr>
        <w:pStyle w:val="InstructionsText2"/>
      </w:pPr>
      <w:r w:rsidRPr="001562B3">
        <w:t>Entities that, at the date of the reporting of that in-formation, hold amounts of own funds and eligible liabilities of at least 150 % of the requirement referred to in Article 45(1) of Directive 2014/59/EU, shall be exempted from reporting information on o</w:t>
      </w:r>
      <w:r w:rsidR="00453B42" w:rsidRPr="001562B3">
        <w:t>ther bail-in</w:t>
      </w:r>
      <w:r w:rsidR="00596FA9" w:rsidRPr="001562B3">
        <w:t>-</w:t>
      </w:r>
      <w:r w:rsidR="00453B42" w:rsidRPr="001562B3">
        <w:t>able liabilities.</w:t>
      </w:r>
      <w:r w:rsidR="0005325E" w:rsidRPr="001562B3">
        <w:t xml:space="preserve"> </w:t>
      </w:r>
      <w:r w:rsidRPr="001562B3">
        <w:t>Such e</w:t>
      </w:r>
      <w:r w:rsidR="0005325E" w:rsidRPr="001562B3">
        <w:t>ntities may opt to report</w:t>
      </w:r>
      <w:r w:rsidR="00093411" w:rsidRPr="001562B3">
        <w:t xml:space="preserve"> information on</w:t>
      </w:r>
      <w:r w:rsidR="0005325E" w:rsidRPr="001562B3">
        <w:t xml:space="preserve"> other bail-in-able liabilities in this template on a voluntary basis.</w:t>
      </w:r>
    </w:p>
    <w:p w14:paraId="04EC4B94" w14:textId="2CAEDC93" w:rsidR="00C91ACB" w:rsidRPr="001562B3" w:rsidRDefault="00C91ACB" w:rsidP="0083554B">
      <w:pPr>
        <w:pStyle w:val="InstructionsText2"/>
      </w:pPr>
      <w:r w:rsidRPr="001562B3">
        <w:lastRenderedPageBreak/>
        <w:t>The combination of columns 0010 and 0020 is a row identifier which shall be unique for all rows in the template.</w:t>
      </w:r>
    </w:p>
    <w:p w14:paraId="781C3046" w14:textId="3C797AB8" w:rsidR="00C91ACB" w:rsidRPr="001562B3" w:rsidRDefault="00C91ACB" w:rsidP="00873459">
      <w:pPr>
        <w:pStyle w:val="Numberedtilelevel1"/>
        <w:numPr>
          <w:ilvl w:val="2"/>
          <w:numId w:val="30"/>
        </w:numPr>
      </w:pPr>
      <w:bookmarkStart w:id="474" w:name="_Toc16868646"/>
      <w:bookmarkStart w:id="475" w:name="_Toc20316759"/>
      <w:bookmarkStart w:id="476" w:name="_Toc45558496"/>
      <w:r w:rsidRPr="001562B3">
        <w:t xml:space="preserve">Instructions concerning specific </w:t>
      </w:r>
      <w:proofErr w:type="gramStart"/>
      <w:r w:rsidRPr="001562B3">
        <w:t>positions</w:t>
      </w:r>
      <w:bookmarkEnd w:id="474"/>
      <w:bookmarkEnd w:id="475"/>
      <w:bookmarkEnd w:id="476"/>
      <w:proofErr w:type="gramEnd"/>
    </w:p>
    <w:p w14:paraId="6C74EEE4" w14:textId="77777777" w:rsidR="00C91ACB" w:rsidRPr="001562B3" w:rsidRDefault="00C91ACB" w:rsidP="0083554B">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3554B">
            <w:pPr>
              <w:pStyle w:val="InstructionsText"/>
            </w:pPr>
            <w:r w:rsidRPr="001562B3">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rsidP="0083554B">
            <w:pPr>
              <w:pStyle w:val="InstructionsText"/>
            </w:pPr>
            <w:r w:rsidRPr="001562B3">
              <w:t>Legal references and instructions</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83554B">
            <w:pPr>
              <w:pStyle w:val="InstructionsText"/>
            </w:pPr>
            <w:r w:rsidRPr="001562B3">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Insolvency rank </w:t>
            </w:r>
          </w:p>
          <w:p w14:paraId="257C9336" w14:textId="77777777" w:rsidR="00C91ACB" w:rsidRPr="001562B3" w:rsidRDefault="00C91ACB"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number of the insolvency rank in the creditor hierarchy of the reporting entity shall be reported, starting with the most junior rank.</w:t>
            </w:r>
          </w:p>
          <w:p w14:paraId="37284C2B" w14:textId="5590BC07" w:rsidR="00C91ACB" w:rsidRPr="001562B3" w:rsidRDefault="00C91ACB"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insolvency rank shall be one of the ranks included in the insolvency rankings published by </w:t>
            </w:r>
            <w:r w:rsidR="00B826B4" w:rsidRPr="001562B3">
              <w:rPr>
                <w:rStyle w:val="FormatvorlageInstructionsTabelleText"/>
                <w:rFonts w:ascii="Times New Roman" w:hAnsi="Times New Roman"/>
                <w:sz w:val="24"/>
              </w:rPr>
              <w:t>the r</w:t>
            </w:r>
            <w:r w:rsidRPr="001562B3">
              <w:rPr>
                <w:rStyle w:val="FormatvorlageInstructionsTabelleText"/>
                <w:rFonts w:ascii="Times New Roman" w:hAnsi="Times New Roman"/>
                <w:sz w:val="24"/>
              </w:rPr>
              <w:t xml:space="preserve">esolution </w:t>
            </w:r>
            <w:r w:rsidR="009E439F" w:rsidRPr="001562B3">
              <w:rPr>
                <w:rStyle w:val="FormatvorlageInstructionsTabelleText"/>
                <w:rFonts w:ascii="Times New Roman" w:hAnsi="Times New Roman"/>
                <w:sz w:val="24"/>
              </w:rPr>
              <w:t xml:space="preserve">authority </w:t>
            </w:r>
            <w:r w:rsidRPr="001562B3">
              <w:rPr>
                <w:rStyle w:val="FormatvorlageInstructionsTabelleText"/>
                <w:rFonts w:ascii="Times New Roman" w:hAnsi="Times New Roman"/>
                <w:sz w:val="24"/>
              </w:rPr>
              <w:t>of that jurisdiction.</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83554B">
            <w:pPr>
              <w:pStyle w:val="InstructionsText"/>
            </w:pPr>
            <w:r w:rsidRPr="001562B3">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Type of creditor </w:t>
            </w:r>
          </w:p>
          <w:p w14:paraId="65F1A0B3" w14:textId="77777777" w:rsidR="00C91ACB" w:rsidRPr="001562B3" w:rsidRDefault="00C91ACB"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type of creditor shall be one of the following:</w:t>
            </w:r>
          </w:p>
          <w:p w14:paraId="01AEE8AB" w14:textId="77777777" w:rsidR="00C91ACB" w:rsidRPr="001562B3" w:rsidRDefault="00C91ACB" w:rsidP="0083554B">
            <w:pPr>
              <w:pStyle w:val="InstructionsText"/>
              <w:numPr>
                <w:ilvl w:val="0"/>
                <w:numId w:val="25"/>
              </w:numPr>
              <w:rPr>
                <w:rStyle w:val="FormatvorlageInstructionsTabelleText"/>
                <w:rFonts w:ascii="Times New Roman" w:hAnsi="Times New Roman"/>
                <w:sz w:val="24"/>
              </w:rPr>
            </w:pPr>
            <w:r w:rsidRPr="001562B3">
              <w:rPr>
                <w:rStyle w:val="FormatvorlageInstructionsTabelleText"/>
                <w:rFonts w:ascii="Times New Roman" w:hAnsi="Times New Roman"/>
                <w:sz w:val="24"/>
              </w:rPr>
              <w:t>‘Resolution entity’</w:t>
            </w:r>
            <w:r w:rsidRPr="001562B3">
              <w:rPr>
                <w:rStyle w:val="FormatvorlageInstructionsTabelleText"/>
                <w:rFonts w:ascii="Times New Roman" w:hAnsi="Times New Roman"/>
                <w:sz w:val="24"/>
              </w:rPr>
              <w:br/>
              <w:t>This entry shall be selected to report the amounts owned directly or indirectly by the resolution entity through entities along the chain of ownership, where applicable.</w:t>
            </w:r>
          </w:p>
          <w:p w14:paraId="2E20A258" w14:textId="77777777" w:rsidR="00C91ACB" w:rsidRPr="001562B3" w:rsidRDefault="00C91ACB" w:rsidP="0083554B">
            <w:pPr>
              <w:pStyle w:val="InstructionsText"/>
              <w:numPr>
                <w:ilvl w:val="0"/>
                <w:numId w:val="25"/>
              </w:numPr>
              <w:rPr>
                <w:rStyle w:val="InstructionsTabelleberschrift"/>
                <w:rFonts w:ascii="Times New Roman" w:hAnsi="Times New Roman"/>
                <w:sz w:val="24"/>
              </w:rPr>
            </w:pPr>
            <w:r w:rsidRPr="001562B3">
              <w:rPr>
                <w:rStyle w:val="FormatvorlageInstructionsTabelleText"/>
                <w:rFonts w:ascii="Times New Roman" w:hAnsi="Times New Roman"/>
                <w:sz w:val="24"/>
              </w:rPr>
              <w:t>‘Entities other than the resolution entity’</w:t>
            </w:r>
            <w:r w:rsidRPr="001562B3">
              <w:rPr>
                <w:rStyle w:val="FormatvorlageInstructionsTabelleText"/>
                <w:rFonts w:ascii="Times New Roman" w:hAnsi="Times New Roman"/>
                <w:sz w:val="24"/>
              </w:rPr>
              <w:br/>
              <w:t>This entry shall be selected to report the amounts owned by other creditors, where applicable.</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83554B">
            <w:pPr>
              <w:pStyle w:val="InstructionsText"/>
            </w:pPr>
            <w:r w:rsidRPr="001562B3">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Description of insolvency rank</w:t>
            </w:r>
          </w:p>
          <w:p w14:paraId="122A9954" w14:textId="50727B02"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The description included in the insolvency rankings published by the </w:t>
            </w:r>
            <w:r w:rsidR="00B826B4" w:rsidRPr="001562B3">
              <w:rPr>
                <w:rStyle w:val="FormatvorlageInstructionsTabelleText"/>
                <w:rFonts w:ascii="Times New Roman" w:hAnsi="Times New Roman"/>
                <w:sz w:val="24"/>
              </w:rPr>
              <w:t>r</w:t>
            </w:r>
            <w:r w:rsidRPr="001562B3">
              <w:rPr>
                <w:rStyle w:val="FormatvorlageInstructionsTabelleText"/>
                <w:rFonts w:ascii="Times New Roman" w:hAnsi="Times New Roman"/>
                <w:sz w:val="24"/>
              </w:rPr>
              <w:t xml:space="preserve">esolution </w:t>
            </w:r>
            <w:r w:rsidR="00B826B4" w:rsidRPr="001562B3">
              <w:rPr>
                <w:rStyle w:val="FormatvorlageInstructionsTabelleText"/>
                <w:rFonts w:ascii="Times New Roman" w:hAnsi="Times New Roman"/>
                <w:sz w:val="24"/>
              </w:rPr>
              <w:t>a</w:t>
            </w:r>
            <w:r w:rsidRPr="001562B3">
              <w:rPr>
                <w:rStyle w:val="FormatvorlageInstructionsTabelleText"/>
                <w:rFonts w:ascii="Times New Roman" w:hAnsi="Times New Roman"/>
                <w:sz w:val="24"/>
              </w:rPr>
              <w:t>uthority of that jurisdiction</w:t>
            </w:r>
            <w:r w:rsidR="00B826B4" w:rsidRPr="001562B3">
              <w:rPr>
                <w:rStyle w:val="FormatvorlageInstructionsTabelleText"/>
                <w:rFonts w:ascii="Times New Roman" w:hAnsi="Times New Roman"/>
                <w:sz w:val="24"/>
              </w:rPr>
              <w:t>, where a standardised list including such a description is available</w:t>
            </w:r>
            <w:r w:rsidRPr="001562B3">
              <w:rPr>
                <w:rStyle w:val="FormatvorlageInstructionsTabelleText"/>
                <w:rFonts w:ascii="Times New Roman" w:hAnsi="Times New Roman"/>
                <w:sz w:val="24"/>
              </w:rPr>
              <w:t>.</w:t>
            </w:r>
            <w:r w:rsidR="002B76A4" w:rsidRPr="001562B3">
              <w:rPr>
                <w:rStyle w:val="FormatvorlageInstructionsTabelleText"/>
                <w:rFonts w:ascii="Times New Roman" w:hAnsi="Times New Roman"/>
                <w:sz w:val="24"/>
              </w:rPr>
              <w:t xml:space="preserve"> Otherwise, own description of the insolvency rank by the institution, mentioning at least the main type of instrument in the respective insolvency rank.</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83554B">
            <w:pPr>
              <w:pStyle w:val="InstructionsText"/>
            </w:pPr>
            <w:r w:rsidRPr="001562B3">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Liabilities and own funds</w:t>
            </w:r>
          </w:p>
          <w:p w14:paraId="03660D92" w14:textId="490D18A6" w:rsidR="00CA73FF" w:rsidRPr="001562B3" w:rsidRDefault="00C91ACB"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amount of own funds, </w:t>
            </w:r>
            <w:r w:rsidR="00596FA9" w:rsidRPr="001562B3">
              <w:rPr>
                <w:rStyle w:val="FormatvorlageInstructionsTabelleText"/>
                <w:rFonts w:ascii="Times New Roman" w:hAnsi="Times New Roman"/>
                <w:sz w:val="24"/>
              </w:rPr>
              <w:t xml:space="preserve">of </w:t>
            </w:r>
            <w:r w:rsidRPr="001562B3">
              <w:rPr>
                <w:rStyle w:val="FormatvorlageInstructionsTabelleText"/>
                <w:rFonts w:ascii="Times New Roman" w:hAnsi="Times New Roman"/>
                <w:sz w:val="24"/>
              </w:rPr>
              <w:t>eligible liabilities</w:t>
            </w:r>
            <w:r w:rsidR="00CA73FF" w:rsidRPr="001562B3">
              <w:rPr>
                <w:rStyle w:val="FormatvorlageInstructionsTabelleText"/>
                <w:rFonts w:ascii="Times New Roman" w:hAnsi="Times New Roman"/>
                <w:sz w:val="24"/>
              </w:rPr>
              <w:t xml:space="preserve"> and</w:t>
            </w:r>
            <w:r w:rsidR="00596FA9" w:rsidRPr="001562B3">
              <w:rPr>
                <w:rStyle w:val="FormatvorlageInstructionsTabelleText"/>
                <w:rFonts w:ascii="Times New Roman" w:hAnsi="Times New Roman"/>
                <w:sz w:val="24"/>
              </w:rPr>
              <w:t>, where applicable, of</w:t>
            </w:r>
            <w:r w:rsidR="00CA73FF" w:rsidRPr="001562B3">
              <w:rPr>
                <w:rStyle w:val="FormatvorlageInstructionsTabelleText"/>
                <w:rFonts w:ascii="Times New Roman" w:hAnsi="Times New Roman"/>
                <w:sz w:val="24"/>
              </w:rPr>
              <w:t xml:space="preserve"> other bail-in-able liabilities that is allocated to the insolvency rank indicated in column 0010 shall be reported.</w:t>
            </w:r>
          </w:p>
          <w:p w14:paraId="3EAF0BAC" w14:textId="7A1FF05A" w:rsidR="00C91ACB" w:rsidRPr="001562B3" w:rsidRDefault="00CA73FF"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Where applicable, this </w:t>
            </w:r>
            <w:r w:rsidR="0005325E" w:rsidRPr="001562B3">
              <w:rPr>
                <w:rStyle w:val="FormatvorlageInstructionsTabelleText"/>
                <w:rFonts w:ascii="Times New Roman" w:hAnsi="Times New Roman"/>
                <w:sz w:val="24"/>
              </w:rPr>
              <w:t xml:space="preserve">column </w:t>
            </w:r>
            <w:r w:rsidRPr="001562B3">
              <w:rPr>
                <w:rStyle w:val="FormatvorlageInstructionsTabelleText"/>
                <w:rFonts w:ascii="Times New Roman" w:hAnsi="Times New Roman"/>
                <w:sz w:val="24"/>
              </w:rPr>
              <w:t xml:space="preserve">shall include also liabilities excluded from bail-in to the extent they are </w:t>
            </w:r>
            <w:r w:rsidR="00C91ACB" w:rsidRPr="001562B3">
              <w:rPr>
                <w:rStyle w:val="FormatvorlageInstructionsTabelleText"/>
                <w:rFonts w:ascii="Times New Roman" w:hAnsi="Times New Roman"/>
                <w:sz w:val="24"/>
              </w:rPr>
              <w:t xml:space="preserve">ranking lower than or </w:t>
            </w:r>
            <w:proofErr w:type="spellStart"/>
            <w:r w:rsidR="00C91ACB" w:rsidRPr="001562B3">
              <w:rPr>
                <w:rStyle w:val="FormatvorlageInstructionsTabelleText"/>
                <w:rFonts w:ascii="Times New Roman" w:hAnsi="Times New Roman"/>
                <w:i/>
                <w:sz w:val="24"/>
              </w:rPr>
              <w:t>pari</w:t>
            </w:r>
            <w:proofErr w:type="spellEnd"/>
            <w:r w:rsidR="00C91ACB" w:rsidRPr="001562B3">
              <w:rPr>
                <w:rStyle w:val="FormatvorlageInstructionsTabelleText"/>
                <w:rFonts w:ascii="Times New Roman" w:hAnsi="Times New Roman"/>
                <w:i/>
                <w:sz w:val="24"/>
              </w:rPr>
              <w:t xml:space="preserve"> passu</w:t>
            </w:r>
            <w:r w:rsidR="00C91ACB" w:rsidRPr="001562B3">
              <w:rPr>
                <w:rStyle w:val="FormatvorlageInstructionsTabelleText"/>
                <w:rFonts w:ascii="Times New Roman" w:hAnsi="Times New Roman"/>
                <w:sz w:val="24"/>
              </w:rPr>
              <w:t xml:space="preserve"> with </w:t>
            </w:r>
            <w:r w:rsidR="00D643B4" w:rsidRPr="001562B3">
              <w:rPr>
                <w:rStyle w:val="FormatvorlageInstructionsTabelleText"/>
                <w:rFonts w:ascii="Times New Roman" w:hAnsi="Times New Roman"/>
                <w:sz w:val="24"/>
              </w:rPr>
              <w:t xml:space="preserve">own funds and </w:t>
            </w:r>
            <w:r w:rsidR="00C91ACB" w:rsidRPr="001562B3">
              <w:rPr>
                <w:rStyle w:val="FormatvorlageInstructionsTabelleText"/>
                <w:rFonts w:ascii="Times New Roman" w:hAnsi="Times New Roman"/>
                <w:sz w:val="24"/>
              </w:rPr>
              <w:t>eligible liabilities</w:t>
            </w:r>
            <w:r w:rsidRPr="001562B3">
              <w:rPr>
                <w:rStyle w:val="FormatvorlageInstructionsTabelleText"/>
                <w:rFonts w:ascii="Times New Roman" w:hAnsi="Times New Roman"/>
                <w:sz w:val="24"/>
              </w:rPr>
              <w:t>.</w:t>
            </w:r>
            <w:r w:rsidR="00C91ACB" w:rsidRPr="001562B3">
              <w:rPr>
                <w:rStyle w:val="FormatvorlageInstructionsTabelleText"/>
                <w:rFonts w:ascii="Times New Roman" w:hAnsi="Times New Roman"/>
                <w:sz w:val="24"/>
              </w:rPr>
              <w:t xml:space="preserve"> </w:t>
            </w:r>
          </w:p>
          <w:p w14:paraId="7816F63A" w14:textId="04779788" w:rsidR="00586927" w:rsidRPr="001562B3" w:rsidRDefault="00586927" w:rsidP="0083554B">
            <w:pPr>
              <w:pStyle w:val="InstructionsText"/>
              <w:rPr>
                <w:rStyle w:val="FormatvorlageInstructionsTabelleText"/>
                <w:rFonts w:ascii="Times New Roman" w:hAnsi="Times New Roman"/>
                <w:sz w:val="24"/>
                <w:lang w:eastAsia="en-US"/>
              </w:rPr>
            </w:pPr>
            <w:r w:rsidRPr="001562B3">
              <w:t xml:space="preserve">In case of entities referred to </w:t>
            </w:r>
            <w:r w:rsidRPr="00E956CE">
              <w:rPr>
                <w:highlight w:val="yellow"/>
              </w:rPr>
              <w:t xml:space="preserve">in </w:t>
            </w:r>
            <w:del w:id="477" w:author="Author">
              <w:r w:rsidRPr="00E956CE" w:rsidDel="00044D06">
                <w:rPr>
                  <w:highlight w:val="yellow"/>
                </w:rPr>
                <w:delText xml:space="preserve">the first sentence of </w:delText>
              </w:r>
            </w:del>
            <w:r w:rsidRPr="00E956CE">
              <w:rPr>
                <w:highlight w:val="yellow"/>
              </w:rPr>
              <w:t>paragraph</w:t>
            </w:r>
            <w:r w:rsidRPr="001562B3">
              <w:t xml:space="preserve"> </w:t>
            </w:r>
            <w:r w:rsidRPr="00E956CE">
              <w:rPr>
                <w:highlight w:val="yellow"/>
              </w:rPr>
              <w:t>2</w:t>
            </w:r>
            <w:del w:id="478" w:author="Author">
              <w:r w:rsidR="002D5E59" w:rsidRPr="00E956CE" w:rsidDel="006B1D21">
                <w:rPr>
                  <w:highlight w:val="yellow"/>
                </w:rPr>
                <w:delText>1</w:delText>
              </w:r>
            </w:del>
            <w:ins w:id="479" w:author="Author">
              <w:r w:rsidR="00044D06" w:rsidRPr="00E956CE">
                <w:rPr>
                  <w:highlight w:val="yellow"/>
                </w:rPr>
                <w:t>4</w:t>
              </w:r>
              <w:r w:rsidR="006B1D21" w:rsidRPr="00E956CE">
                <w:rPr>
                  <w:highlight w:val="yellow"/>
                </w:rPr>
                <w:t>,</w:t>
              </w:r>
            </w:ins>
            <w:del w:id="480" w:author="Author">
              <w:r w:rsidRPr="001562B3" w:rsidDel="006B1D21">
                <w:delText>,</w:delText>
              </w:r>
            </w:del>
            <w:r w:rsidRPr="001562B3">
              <w:t xml:space="preserve"> this column shall be left empty, unless those entities choose to apply the derogation of </w:t>
            </w:r>
            <w:del w:id="481" w:author="Author">
              <w:r w:rsidRPr="00E956CE" w:rsidDel="00044D06">
                <w:rPr>
                  <w:highlight w:val="yellow"/>
                </w:rPr>
                <w:delText xml:space="preserve">the </w:delText>
              </w:r>
              <w:r w:rsidR="00596FA9" w:rsidRPr="00E956CE" w:rsidDel="00044D06">
                <w:rPr>
                  <w:highlight w:val="yellow"/>
                </w:rPr>
                <w:delText>last</w:delText>
              </w:r>
              <w:r w:rsidRPr="00E956CE" w:rsidDel="00044D06">
                <w:rPr>
                  <w:highlight w:val="yellow"/>
                </w:rPr>
                <w:delText xml:space="preserve"> sentence of</w:delText>
              </w:r>
              <w:r w:rsidRPr="001562B3" w:rsidDel="00044D06">
                <w:delText xml:space="preserve"> </w:delText>
              </w:r>
            </w:del>
            <w:r w:rsidRPr="001562B3">
              <w:t xml:space="preserve">paragraph </w:t>
            </w:r>
            <w:del w:id="482" w:author="Author">
              <w:r w:rsidRPr="00E956CE" w:rsidDel="006B1D21">
                <w:rPr>
                  <w:highlight w:val="yellow"/>
                </w:rPr>
                <w:delText>2</w:delText>
              </w:r>
              <w:r w:rsidR="002D5E59" w:rsidRPr="00E956CE" w:rsidDel="006B1D21">
                <w:rPr>
                  <w:highlight w:val="yellow"/>
                </w:rPr>
                <w:delText>1</w:delText>
              </w:r>
            </w:del>
            <w:ins w:id="483" w:author="Author">
              <w:r w:rsidR="006B1D21" w:rsidRPr="00E956CE">
                <w:rPr>
                  <w:highlight w:val="yellow"/>
                </w:rPr>
                <w:t>2</w:t>
              </w:r>
              <w:r w:rsidR="00044D06">
                <w:rPr>
                  <w:highlight w:val="yellow"/>
                </w:rPr>
                <w:t>5</w:t>
              </w:r>
            </w:ins>
            <w:r w:rsidRPr="001562B3">
              <w:t>.</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83554B">
            <w:pPr>
              <w:pStyle w:val="InstructionsText"/>
            </w:pPr>
            <w:r w:rsidRPr="001562B3">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w:t>
            </w:r>
            <w:ins w:id="484" w:author="Author">
              <w:r w:rsidR="002E65ED">
                <w:rPr>
                  <w:rStyle w:val="InstructionsTabelleberschrift"/>
                  <w:rFonts w:ascii="Times New Roman" w:hAnsi="Times New Roman"/>
                  <w:sz w:val="24"/>
                </w:rPr>
                <w:t>:</w:t>
              </w:r>
            </w:ins>
            <w:r w:rsidRPr="001562B3">
              <w:rPr>
                <w:rStyle w:val="InstructionsTabelleberschrift"/>
                <w:rFonts w:ascii="Times New Roman" w:hAnsi="Times New Roman"/>
                <w:sz w:val="24"/>
              </w:rPr>
              <w:t xml:space="preserve"> excluded liabilities</w:t>
            </w:r>
          </w:p>
          <w:p w14:paraId="6FB0E40C" w14:textId="6B6BBFF0" w:rsidR="00C91ACB" w:rsidRPr="001562B3" w:rsidRDefault="00C91ACB"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Amount of liabilities excluded </w:t>
            </w:r>
            <w:r w:rsidR="00B11263" w:rsidRPr="001562B3">
              <w:rPr>
                <w:rStyle w:val="FormatvorlageInstructionsTabelleText"/>
                <w:rFonts w:ascii="Times New Roman" w:hAnsi="Times New Roman"/>
                <w:sz w:val="24"/>
              </w:rPr>
              <w:t>in accordance with</w:t>
            </w:r>
            <w:r w:rsidRPr="001562B3">
              <w:rPr>
                <w:rStyle w:val="FormatvorlageInstructionsTabelleText"/>
                <w:rFonts w:ascii="Times New Roman" w:hAnsi="Times New Roman"/>
                <w:sz w:val="24"/>
              </w:rPr>
              <w:t xml:space="preserve"> </w:t>
            </w:r>
            <w:r w:rsidR="00176F16" w:rsidRPr="001562B3">
              <w:rPr>
                <w:rStyle w:val="FormatvorlageInstructionsTabelleText"/>
                <w:rFonts w:ascii="Times New Roman" w:hAnsi="Times New Roman"/>
                <w:sz w:val="24"/>
              </w:rPr>
              <w:t>A</w:t>
            </w:r>
            <w:r w:rsidRPr="001562B3">
              <w:rPr>
                <w:rStyle w:val="FormatvorlageInstructionsTabelleText"/>
                <w:rFonts w:ascii="Times New Roman" w:hAnsi="Times New Roman"/>
                <w:sz w:val="24"/>
              </w:rPr>
              <w:t>rt</w:t>
            </w:r>
            <w:r w:rsidR="00176F16" w:rsidRPr="001562B3">
              <w:rPr>
                <w:rStyle w:val="FormatvorlageInstructionsTabelleText"/>
                <w:rFonts w:ascii="Times New Roman" w:hAnsi="Times New Roman"/>
                <w:sz w:val="24"/>
              </w:rPr>
              <w:t>icle</w:t>
            </w:r>
            <w:r w:rsidRPr="001562B3">
              <w:rPr>
                <w:rStyle w:val="FormatvorlageInstructionsTabelleText"/>
                <w:rFonts w:ascii="Times New Roman" w:hAnsi="Times New Roman"/>
                <w:sz w:val="24"/>
              </w:rPr>
              <w:t xml:space="preserve"> 72</w:t>
            </w:r>
            <w:proofErr w:type="gramStart"/>
            <w:r w:rsidRPr="001562B3">
              <w:rPr>
                <w:rStyle w:val="FormatvorlageInstructionsTabelleText"/>
                <w:rFonts w:ascii="Times New Roman" w:hAnsi="Times New Roman"/>
                <w:sz w:val="24"/>
              </w:rPr>
              <w:t>a(</w:t>
            </w:r>
            <w:proofErr w:type="gramEnd"/>
            <w:r w:rsidRPr="001562B3">
              <w:rPr>
                <w:rStyle w:val="FormatvorlageInstructionsTabelleText"/>
                <w:rFonts w:ascii="Times New Roman" w:hAnsi="Times New Roman"/>
                <w:sz w:val="24"/>
              </w:rPr>
              <w:t xml:space="preserve">2)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D93057"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 xml:space="preserve">or Article 44(2) </w:t>
            </w:r>
            <w:r w:rsidR="00FC6662" w:rsidRPr="001562B3">
              <w:rPr>
                <w:rStyle w:val="FormatvorlageInstructionsTabelleText"/>
                <w:rFonts w:ascii="Times New Roman" w:hAnsi="Times New Roman"/>
                <w:sz w:val="24"/>
              </w:rPr>
              <w:t xml:space="preserve">of </w:t>
            </w:r>
            <w:r w:rsidR="00FC6662" w:rsidRPr="001562B3">
              <w:t>Directive 2014/59/EU</w:t>
            </w:r>
            <w:r w:rsidRPr="001562B3">
              <w:rPr>
                <w:rStyle w:val="FormatvorlageInstructionsTabelleText"/>
                <w:rFonts w:ascii="Times New Roman" w:hAnsi="Times New Roman"/>
                <w:sz w:val="24"/>
              </w:rPr>
              <w:t>.</w:t>
            </w:r>
            <w:r w:rsidR="0021140B" w:rsidRPr="001562B3">
              <w:rPr>
                <w:rStyle w:val="FormatvorlageInstructionsTabelleText"/>
                <w:rFonts w:ascii="Times New Roman" w:hAnsi="Times New Roman"/>
                <w:sz w:val="24"/>
              </w:rPr>
              <w:t xml:space="preserve"> Where the resolution authority decided to exclude liabilities in accordance with Article 44(3) </w:t>
            </w:r>
            <w:r w:rsidR="00FC6662" w:rsidRPr="001562B3">
              <w:rPr>
                <w:rStyle w:val="FormatvorlageInstructionsTabelleText"/>
                <w:rFonts w:ascii="Times New Roman" w:hAnsi="Times New Roman"/>
                <w:sz w:val="24"/>
              </w:rPr>
              <w:t>of that Directive</w:t>
            </w:r>
            <w:r w:rsidR="0021140B" w:rsidRPr="001562B3">
              <w:rPr>
                <w:rStyle w:val="FormatvorlageInstructionsTabelleText"/>
                <w:rFonts w:ascii="Times New Roman" w:hAnsi="Times New Roman"/>
                <w:sz w:val="24"/>
              </w:rPr>
              <w:t>, th</w:t>
            </w:r>
            <w:r w:rsidR="00FC6662" w:rsidRPr="001562B3">
              <w:rPr>
                <w:rStyle w:val="FormatvorlageInstructionsTabelleText"/>
                <w:rFonts w:ascii="Times New Roman" w:hAnsi="Times New Roman"/>
                <w:sz w:val="24"/>
              </w:rPr>
              <w:t>o</w:t>
            </w:r>
            <w:r w:rsidR="0021140B" w:rsidRPr="001562B3">
              <w:rPr>
                <w:rStyle w:val="FormatvorlageInstructionsTabelleText"/>
                <w:rFonts w:ascii="Times New Roman" w:hAnsi="Times New Roman"/>
                <w:sz w:val="24"/>
              </w:rPr>
              <w:t xml:space="preserve">se excluded liabilities shall be reported in this </w:t>
            </w:r>
            <w:del w:id="485" w:author="Author">
              <w:r w:rsidR="0021140B" w:rsidRPr="00F44299" w:rsidDel="006B1D21">
                <w:rPr>
                  <w:rStyle w:val="FormatvorlageInstructionsTabelleText"/>
                  <w:rFonts w:ascii="Times New Roman" w:hAnsi="Times New Roman"/>
                  <w:sz w:val="24"/>
                  <w:highlight w:val="yellow"/>
                </w:rPr>
                <w:delText xml:space="preserve">row </w:delText>
              </w:r>
            </w:del>
            <w:ins w:id="486" w:author="Author">
              <w:r w:rsidR="006B1D21" w:rsidRPr="00F44299">
                <w:rPr>
                  <w:rStyle w:val="FormatvorlageInstructionsTabelleText"/>
                  <w:rFonts w:ascii="Times New Roman" w:hAnsi="Times New Roman"/>
                  <w:sz w:val="24"/>
                  <w:highlight w:val="yellow"/>
                </w:rPr>
                <w:t>column</w:t>
              </w:r>
              <w:r w:rsidR="006B1D21">
                <w:rPr>
                  <w:rStyle w:val="FormatvorlageInstructionsTabelleText"/>
                  <w:rFonts w:ascii="Times New Roman" w:hAnsi="Times New Roman"/>
                  <w:sz w:val="24"/>
                </w:rPr>
                <w:t xml:space="preserve"> </w:t>
              </w:r>
            </w:ins>
            <w:r w:rsidR="0021140B" w:rsidRPr="001562B3">
              <w:rPr>
                <w:rStyle w:val="FormatvorlageInstructionsTabelleText"/>
                <w:rFonts w:ascii="Times New Roman" w:hAnsi="Times New Roman"/>
                <w:sz w:val="24"/>
              </w:rPr>
              <w:t>as well.</w:t>
            </w:r>
          </w:p>
          <w:p w14:paraId="2571716C" w14:textId="60A11D88" w:rsidR="00586927" w:rsidRPr="001562B3" w:rsidRDefault="00586927" w:rsidP="0083554B">
            <w:pPr>
              <w:pStyle w:val="InstructionsText"/>
              <w:rPr>
                <w:rStyle w:val="FormatvorlageInstructionsTabelleText"/>
                <w:rFonts w:ascii="Times New Roman" w:hAnsi="Times New Roman"/>
                <w:sz w:val="24"/>
              </w:rPr>
            </w:pPr>
            <w:r w:rsidRPr="001562B3">
              <w:lastRenderedPageBreak/>
              <w:t xml:space="preserve">In case of entities referred to </w:t>
            </w:r>
            <w:r w:rsidRPr="00E956CE">
              <w:rPr>
                <w:highlight w:val="yellow"/>
              </w:rPr>
              <w:t xml:space="preserve">in </w:t>
            </w:r>
            <w:del w:id="487" w:author="Author">
              <w:r w:rsidRPr="00E956CE" w:rsidDel="00904685">
                <w:rPr>
                  <w:highlight w:val="yellow"/>
                </w:rPr>
                <w:delText xml:space="preserve">the first sentence of </w:delText>
              </w:r>
            </w:del>
            <w:r w:rsidRPr="00E956CE">
              <w:rPr>
                <w:highlight w:val="yellow"/>
              </w:rPr>
              <w:t>paragraph 2</w:t>
            </w:r>
            <w:del w:id="488" w:author="Author">
              <w:r w:rsidR="002D5E59" w:rsidRPr="00E956CE" w:rsidDel="00044D06">
                <w:rPr>
                  <w:highlight w:val="yellow"/>
                </w:rPr>
                <w:delText>1</w:delText>
              </w:r>
            </w:del>
            <w:ins w:id="489" w:author="Author">
              <w:r w:rsidR="00044D06" w:rsidRPr="00E956CE">
                <w:rPr>
                  <w:highlight w:val="yellow"/>
                </w:rPr>
                <w:t>4</w:t>
              </w:r>
            </w:ins>
            <w:r w:rsidRPr="001562B3">
              <w:t xml:space="preserve">, this column shall be left empty, unless those entities choose to apply the derogation of </w:t>
            </w:r>
            <w:del w:id="490" w:author="Author">
              <w:r w:rsidRPr="00E956CE" w:rsidDel="00904685">
                <w:rPr>
                  <w:highlight w:val="yellow"/>
                </w:rPr>
                <w:delText xml:space="preserve">the </w:delText>
              </w:r>
              <w:r w:rsidR="0005325E" w:rsidRPr="00E956CE" w:rsidDel="00904685">
                <w:rPr>
                  <w:highlight w:val="yellow"/>
                </w:rPr>
                <w:delText>last</w:delText>
              </w:r>
              <w:r w:rsidRPr="00E956CE" w:rsidDel="00904685">
                <w:rPr>
                  <w:highlight w:val="yellow"/>
                </w:rPr>
                <w:delText xml:space="preserve"> sentence of</w:delText>
              </w:r>
              <w:r w:rsidRPr="001562B3" w:rsidDel="00904685">
                <w:delText xml:space="preserve"> </w:delText>
              </w:r>
            </w:del>
            <w:r w:rsidRPr="001562B3">
              <w:t xml:space="preserve">paragraph </w:t>
            </w:r>
            <w:del w:id="491" w:author="Author">
              <w:r w:rsidRPr="00E956CE" w:rsidDel="00044D06">
                <w:rPr>
                  <w:highlight w:val="yellow"/>
                </w:rPr>
                <w:delText>2</w:delText>
              </w:r>
              <w:r w:rsidR="002D5E59" w:rsidRPr="00E956CE" w:rsidDel="00044D06">
                <w:rPr>
                  <w:highlight w:val="yellow"/>
                </w:rPr>
                <w:delText>1</w:delText>
              </w:r>
            </w:del>
            <w:ins w:id="492" w:author="Author">
              <w:r w:rsidR="00044D06" w:rsidRPr="00E956CE">
                <w:rPr>
                  <w:highlight w:val="yellow"/>
                </w:rPr>
                <w:t>2</w:t>
              </w:r>
              <w:r w:rsidR="00904685">
                <w:rPr>
                  <w:highlight w:val="yellow"/>
                </w:rPr>
                <w:t>5</w:t>
              </w:r>
            </w:ins>
            <w:r w:rsidRPr="001562B3">
              <w:t>.</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83554B">
            <w:pPr>
              <w:pStyle w:val="InstructionsText"/>
            </w:pPr>
            <w:r w:rsidRPr="001562B3">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Liabilities and own funds less excluded liabilities</w:t>
            </w:r>
          </w:p>
          <w:p w14:paraId="7EBBC66A" w14:textId="461255B3" w:rsidR="00C91ACB" w:rsidRDefault="006B1D21" w:rsidP="0083554B">
            <w:pPr>
              <w:pStyle w:val="InstructionsText"/>
              <w:rPr>
                <w:ins w:id="493" w:author="Author"/>
                <w:rStyle w:val="FormatvorlageInstructionsTabelleText"/>
                <w:rFonts w:ascii="Times New Roman" w:hAnsi="Times New Roman"/>
                <w:sz w:val="24"/>
              </w:rPr>
            </w:pPr>
            <w:ins w:id="494" w:author="Author">
              <w:r w:rsidRPr="00CE17EF">
                <w:rPr>
                  <w:rStyle w:val="FormatvorlageInstructionsTabelleText"/>
                  <w:rFonts w:ascii="Times New Roman" w:hAnsi="Times New Roman"/>
                  <w:sz w:val="24"/>
                  <w:highlight w:val="yellow"/>
                </w:rPr>
                <w:t xml:space="preserve">Where </w:t>
              </w:r>
              <w:r w:rsidR="00657B0C" w:rsidRPr="00CE17EF">
                <w:rPr>
                  <w:rStyle w:val="FormatvorlageInstructionsTabelleText"/>
                  <w:rFonts w:ascii="Times New Roman" w:hAnsi="Times New Roman"/>
                  <w:sz w:val="24"/>
                  <w:highlight w:val="yellow"/>
                </w:rPr>
                <w:t>entities</w:t>
              </w:r>
              <w:r w:rsidRPr="00CE17EF">
                <w:rPr>
                  <w:rStyle w:val="FormatvorlageInstructionsTabelleText"/>
                  <w:rFonts w:ascii="Times New Roman" w:hAnsi="Times New Roman"/>
                  <w:sz w:val="24"/>
                  <w:highlight w:val="yellow"/>
                </w:rPr>
                <w:t xml:space="preserve"> fill in column 0040, t</w:t>
              </w:r>
            </w:ins>
            <w:del w:id="495" w:author="Author">
              <w:r w:rsidR="00C91ACB" w:rsidRPr="00CE17EF" w:rsidDel="006B1D21">
                <w:rPr>
                  <w:rStyle w:val="FormatvorlageInstructionsTabelleText"/>
                  <w:rFonts w:ascii="Times New Roman" w:hAnsi="Times New Roman"/>
                  <w:sz w:val="24"/>
                  <w:highlight w:val="yellow"/>
                </w:rPr>
                <w:delText>T</w:delText>
              </w:r>
            </w:del>
            <w:proofErr w:type="gramStart"/>
            <w:r w:rsidR="00C91ACB" w:rsidRPr="001562B3">
              <w:rPr>
                <w:rStyle w:val="FormatvorlageInstructionsTabelleText"/>
                <w:rFonts w:ascii="Times New Roman" w:hAnsi="Times New Roman"/>
                <w:sz w:val="24"/>
              </w:rPr>
              <w:t>he</w:t>
            </w:r>
            <w:proofErr w:type="gramEnd"/>
            <w:r w:rsidR="00C91ACB" w:rsidRPr="001562B3">
              <w:rPr>
                <w:rStyle w:val="FormatvorlageInstructionsTabelleText"/>
                <w:rFonts w:ascii="Times New Roman" w:hAnsi="Times New Roman"/>
                <w:sz w:val="24"/>
              </w:rPr>
              <w:t xml:space="preserve"> amount of </w:t>
            </w:r>
            <w:r w:rsidR="00CA73FF" w:rsidRPr="001562B3">
              <w:rPr>
                <w:rStyle w:val="FormatvorlageInstructionsTabelleText"/>
                <w:rFonts w:ascii="Times New Roman" w:hAnsi="Times New Roman"/>
                <w:sz w:val="24"/>
              </w:rPr>
              <w:t xml:space="preserve">liabilities and </w:t>
            </w:r>
            <w:r w:rsidR="00C91ACB" w:rsidRPr="001562B3">
              <w:rPr>
                <w:rStyle w:val="FormatvorlageInstructionsTabelleText"/>
                <w:rFonts w:ascii="Times New Roman" w:hAnsi="Times New Roman"/>
                <w:sz w:val="24"/>
              </w:rPr>
              <w:t>own funds, as reported in column 0040, shall be reported, reduced by the amount of excluded liabilities reported in column 0050.</w:t>
            </w:r>
            <w:del w:id="496" w:author="Author">
              <w:r w:rsidR="00C91ACB" w:rsidRPr="001562B3" w:rsidDel="006B1D21">
                <w:rPr>
                  <w:rStyle w:val="FormatvorlageInstructionsTabelleText"/>
                  <w:rFonts w:ascii="Times New Roman" w:hAnsi="Times New Roman"/>
                  <w:sz w:val="24"/>
                </w:rPr>
                <w:delText xml:space="preserve"> </w:delText>
              </w:r>
            </w:del>
          </w:p>
          <w:p w14:paraId="5A6ACD32" w14:textId="010EC8FF" w:rsidR="006B1D21" w:rsidRPr="001562B3" w:rsidRDefault="00B77345" w:rsidP="0083554B">
            <w:pPr>
              <w:pStyle w:val="InstructionsText"/>
              <w:rPr>
                <w:rStyle w:val="FormatvorlageInstructionsTabelleText"/>
                <w:rFonts w:ascii="Times New Roman" w:hAnsi="Times New Roman"/>
                <w:sz w:val="24"/>
                <w:lang w:eastAsia="en-US"/>
              </w:rPr>
            </w:pPr>
            <w:ins w:id="497" w:author="Author">
              <w:r w:rsidRPr="00CE17EF">
                <w:rPr>
                  <w:rStyle w:val="FormatvorlageInstructionsTabelleText"/>
                  <w:rFonts w:ascii="Times New Roman" w:hAnsi="Times New Roman"/>
                  <w:sz w:val="24"/>
                  <w:highlight w:val="yellow"/>
                </w:rPr>
                <w:t xml:space="preserve">Where entities do not fill in column 0040, they shall report </w:t>
              </w:r>
              <w:r w:rsidRPr="00CE17EF">
                <w:rPr>
                  <w:highlight w:val="yellow"/>
                </w:rPr>
                <w:t xml:space="preserve">own funds and liabilities eligible for the purposes of internal MREL in this column. Other bail-in-able liabilities shall be reported in this column subject to the conditions specified in paragraph </w:t>
              </w:r>
              <w:r w:rsidR="00904685">
                <w:rPr>
                  <w:highlight w:val="yellow"/>
                </w:rPr>
                <w:t>26</w:t>
              </w:r>
              <w:r w:rsidRPr="00CE17EF">
                <w:rPr>
                  <w:highlight w:val="yellow"/>
                </w:rPr>
                <w:t>.</w:t>
              </w:r>
            </w:ins>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83554B">
            <w:pPr>
              <w:pStyle w:val="InstructionsText"/>
            </w:pPr>
            <w:r w:rsidRPr="001562B3">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own funds and eligible liabilities for the purpose of internal MREL</w:t>
            </w:r>
          </w:p>
          <w:p w14:paraId="61B28CDA" w14:textId="2F99546E"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The amount of own funds and eligible liabilities counting towards internal MREL in accordance with Article </w:t>
            </w:r>
            <w:r w:rsidR="00537499" w:rsidRPr="001562B3">
              <w:rPr>
                <w:rStyle w:val="FormatvorlageInstructionsTabelleText"/>
                <w:rFonts w:ascii="Times New Roman" w:hAnsi="Times New Roman"/>
                <w:sz w:val="24"/>
              </w:rPr>
              <w:t>45</w:t>
            </w:r>
            <w:proofErr w:type="gramStart"/>
            <w:r w:rsidR="00537499" w:rsidRPr="001562B3">
              <w:rPr>
                <w:rStyle w:val="FormatvorlageInstructionsTabelleText"/>
                <w:rFonts w:ascii="Times New Roman" w:hAnsi="Times New Roman"/>
                <w:sz w:val="24"/>
              </w:rPr>
              <w:t>f</w:t>
            </w:r>
            <w:r w:rsidRPr="001562B3">
              <w:rPr>
                <w:rStyle w:val="FormatvorlageInstructionsTabelleText"/>
                <w:rFonts w:ascii="Times New Roman" w:hAnsi="Times New Roman"/>
                <w:sz w:val="24"/>
              </w:rPr>
              <w:t>(</w:t>
            </w:r>
            <w:proofErr w:type="gramEnd"/>
            <w:r w:rsidR="00781AA0"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 xml:space="preserve">) </w:t>
            </w:r>
            <w:r w:rsidR="00FC6662" w:rsidRPr="001562B3">
              <w:rPr>
                <w:rStyle w:val="FormatvorlageInstructionsTabelleText"/>
                <w:rFonts w:ascii="Times New Roman" w:hAnsi="Times New Roman"/>
                <w:sz w:val="24"/>
              </w:rPr>
              <w:t xml:space="preserve">of </w:t>
            </w:r>
            <w:r w:rsidR="00FC6662" w:rsidRPr="001562B3">
              <w:t>Directive 2014/59/EU</w:t>
            </w:r>
            <w:r w:rsidRPr="001562B3">
              <w:rPr>
                <w:rStyle w:val="FormatvorlageInstructionsTabelleText"/>
                <w:rFonts w:ascii="Times New Roman" w:hAnsi="Times New Roman"/>
                <w:sz w:val="24"/>
              </w:rPr>
              <w:t xml:space="preserve"> shall be reported.</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83554B">
            <w:pPr>
              <w:pStyle w:val="InstructionsText"/>
            </w:pPr>
            <w:r w:rsidRPr="001562B3">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3554B">
            <w:pPr>
              <w:pStyle w:val="InstructionsText"/>
              <w:rPr>
                <w:rStyle w:val="FormatvorlageInstructionsTabelleText"/>
                <w:rFonts w:ascii="Times New Roman" w:hAnsi="Times New Roman"/>
                <w:b/>
                <w:sz w:val="24"/>
                <w:u w:val="single"/>
              </w:rPr>
            </w:pPr>
            <w:r w:rsidRPr="001562B3">
              <w:rPr>
                <w:rStyle w:val="FormatvorlageInstructionsTabelleText"/>
                <w:rFonts w:ascii="Times New Roman" w:hAnsi="Times New Roman"/>
                <w:b/>
                <w:sz w:val="24"/>
                <w:u w:val="single"/>
              </w:rPr>
              <w:t>of which: with a residual maturity of</w:t>
            </w:r>
          </w:p>
          <w:p w14:paraId="747045F9" w14:textId="55F8A8A2" w:rsidR="00C91ACB" w:rsidRPr="001562B3" w:rsidRDefault="00C91ACB"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amount of own funds and eligible liabilities counting towards internal MREL, as reported in column 0070,</w:t>
            </w:r>
            <w:r w:rsidRPr="001562B3" w:rsidDel="0083794B">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 xml:space="preserve">shall be broken down by the residual maturity of the different instruments and items. Instruments and items of perpetual nature shall not be considered in this </w:t>
            </w:r>
            <w:proofErr w:type="gramStart"/>
            <w:r w:rsidRPr="001562B3">
              <w:rPr>
                <w:rStyle w:val="FormatvorlageInstructionsTabelleText"/>
                <w:rFonts w:ascii="Times New Roman" w:hAnsi="Times New Roman"/>
                <w:sz w:val="24"/>
              </w:rPr>
              <w:t>breakdown, but</w:t>
            </w:r>
            <w:proofErr w:type="gramEnd"/>
            <w:r w:rsidRPr="001562B3">
              <w:rPr>
                <w:rStyle w:val="FormatvorlageInstructionsTabelleText"/>
                <w:rFonts w:ascii="Times New Roman" w:hAnsi="Times New Roman"/>
                <w:sz w:val="24"/>
              </w:rPr>
              <w:t xml:space="preserve"> be reported separately in column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83554B">
            <w:pPr>
              <w:pStyle w:val="InstructionsText"/>
            </w:pPr>
            <w:r w:rsidRPr="001562B3">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3554B">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 xml:space="preserve">≥ 1 year &lt; 2 years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83554B">
            <w:pPr>
              <w:pStyle w:val="InstructionsText"/>
            </w:pPr>
            <w:r w:rsidRPr="001562B3">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 2 year &lt; 5 years</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83554B">
            <w:pPr>
              <w:pStyle w:val="InstructionsText"/>
            </w:pPr>
            <w:r w:rsidRPr="001562B3">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 5 years &lt; 10 years</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83554B">
            <w:pPr>
              <w:pStyle w:val="InstructionsText"/>
            </w:pPr>
            <w:r w:rsidRPr="001562B3">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 10 years</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83554B">
            <w:pPr>
              <w:pStyle w:val="InstructionsText"/>
            </w:pPr>
            <w:r w:rsidRPr="001562B3">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Default="00C91ACB" w:rsidP="0083554B">
            <w:pPr>
              <w:pStyle w:val="InstructionsText"/>
              <w:rPr>
                <w:ins w:id="498" w:author="Author"/>
                <w:rStyle w:val="InstructionsTabelleberschrift"/>
                <w:rFonts w:ascii="Times New Roman" w:hAnsi="Times New Roman"/>
                <w:sz w:val="24"/>
              </w:rPr>
            </w:pPr>
            <w:r w:rsidRPr="001562B3">
              <w:rPr>
                <w:rStyle w:val="InstructionsTabelleberschrift"/>
                <w:rFonts w:ascii="Times New Roman" w:hAnsi="Times New Roman"/>
                <w:sz w:val="24"/>
              </w:rPr>
              <w:t>Of which: perpetual securities</w:t>
            </w:r>
          </w:p>
          <w:p w14:paraId="1526BF49" w14:textId="314313E1" w:rsidR="004B37F2" w:rsidRPr="001562B3" w:rsidRDefault="00B45720" w:rsidP="0083554B">
            <w:pPr>
              <w:pStyle w:val="InstructionsText"/>
              <w:rPr>
                <w:rStyle w:val="FormatvorlageInstructionsTabelleText"/>
                <w:rFonts w:ascii="Times New Roman" w:hAnsi="Times New Roman"/>
                <w:sz w:val="24"/>
                <w:lang w:eastAsia="en-US"/>
              </w:rPr>
            </w:pPr>
            <w:ins w:id="499" w:author="Author">
              <w:r>
                <w:rPr>
                  <w:rStyle w:val="FormatvorlageInstructionsTabelleText"/>
                  <w:rFonts w:ascii="Times New Roman" w:hAnsi="Times New Roman"/>
                  <w:sz w:val="24"/>
                  <w:highlight w:val="yellow"/>
                </w:rPr>
                <w:t>Perpetual securities and a</w:t>
              </w:r>
              <w:r w:rsidR="004B37F2" w:rsidRPr="00CE17EF">
                <w:rPr>
                  <w:rStyle w:val="FormatvorlageInstructionsTabelleText"/>
                  <w:rFonts w:ascii="Times New Roman" w:hAnsi="Times New Roman"/>
                  <w:sz w:val="24"/>
                  <w:highlight w:val="yellow"/>
                </w:rPr>
                <w:t>ll CET1 items</w:t>
              </w:r>
              <w:r w:rsidR="001C4D81" w:rsidRPr="00CE17EF">
                <w:rPr>
                  <w:rStyle w:val="FormatvorlageInstructionsTabelleText"/>
                  <w:rFonts w:ascii="Times New Roman" w:hAnsi="Times New Roman"/>
                  <w:sz w:val="24"/>
                  <w:highlight w:val="yellow"/>
                </w:rPr>
                <w:t>, as well as the share premium on AT1 and T2 instruments included in the scope of this template,</w:t>
              </w:r>
              <w:r w:rsidR="004B37F2" w:rsidRPr="00CE17EF">
                <w:rPr>
                  <w:rStyle w:val="FormatvorlageInstructionsTabelleText"/>
                  <w:rFonts w:ascii="Times New Roman" w:hAnsi="Times New Roman"/>
                  <w:sz w:val="24"/>
                  <w:highlight w:val="yellow"/>
                </w:rPr>
                <w:t xml:space="preserve"> shall be allocated to this column.</w:t>
              </w:r>
            </w:ins>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500" w:name="_Toc45558497"/>
      <w:r w:rsidRPr="001562B3">
        <w:t>M 06.00 – Creditor ranking (resolution entit</w:t>
      </w:r>
      <w:r w:rsidR="004827E9" w:rsidRPr="001562B3">
        <w:t>y</w:t>
      </w:r>
      <w:r w:rsidRPr="001562B3">
        <w:t>) (RANK)</w:t>
      </w:r>
      <w:bookmarkEnd w:id="500"/>
    </w:p>
    <w:p w14:paraId="2F916741" w14:textId="5CF2CFE6" w:rsidR="00C91ACB" w:rsidRPr="001562B3" w:rsidRDefault="00C91ACB" w:rsidP="00873459">
      <w:pPr>
        <w:pStyle w:val="Numberedtilelevel1"/>
        <w:numPr>
          <w:ilvl w:val="2"/>
          <w:numId w:val="30"/>
        </w:numPr>
      </w:pPr>
      <w:bookmarkStart w:id="501" w:name="_Toc16868648"/>
      <w:bookmarkStart w:id="502" w:name="_Toc20316761"/>
      <w:bookmarkStart w:id="503" w:name="_Toc45558498"/>
      <w:r w:rsidRPr="001562B3">
        <w:t>General remarks</w:t>
      </w:r>
      <w:bookmarkEnd w:id="501"/>
      <w:bookmarkEnd w:id="502"/>
      <w:bookmarkEnd w:id="503"/>
    </w:p>
    <w:p w14:paraId="5542EFDB" w14:textId="77777777" w:rsidR="00322A0F" w:rsidRDefault="00586927" w:rsidP="0083554B">
      <w:pPr>
        <w:pStyle w:val="InstructionsText2"/>
        <w:rPr>
          <w:ins w:id="504" w:author="Author"/>
        </w:rPr>
      </w:pPr>
      <w:r w:rsidRPr="001562B3">
        <w:t xml:space="preserve">Entities that are subject to the obligation to comply with the requirement of Article 92a </w:t>
      </w:r>
      <w:r w:rsidR="00B11263" w:rsidRPr="001562B3">
        <w:t xml:space="preserve">of </w:t>
      </w:r>
      <w:r w:rsidR="00C47ED5" w:rsidRPr="001562B3">
        <w:t>Regulation (EU) No 575/2013</w:t>
      </w:r>
      <w:r w:rsidRPr="001562B3">
        <w:t xml:space="preserve"> shall report in this </w:t>
      </w:r>
      <w:proofErr w:type="gramStart"/>
      <w:r w:rsidRPr="001562B3">
        <w:t>template</w:t>
      </w:r>
      <w:proofErr w:type="gramEnd"/>
      <w:r w:rsidRPr="001562B3">
        <w:t xml:space="preserve"> </w:t>
      </w:r>
    </w:p>
    <w:p w14:paraId="6279EFD7" w14:textId="77777777" w:rsidR="00322A0F" w:rsidRPr="00A92A59" w:rsidRDefault="00322A0F" w:rsidP="0083554B">
      <w:pPr>
        <w:pStyle w:val="InstructionsText2"/>
        <w:numPr>
          <w:ilvl w:val="1"/>
          <w:numId w:val="15"/>
        </w:numPr>
        <w:rPr>
          <w:ins w:id="505" w:author="Author"/>
          <w:highlight w:val="yellow"/>
        </w:rPr>
      </w:pPr>
      <w:ins w:id="506" w:author="Author">
        <w:r w:rsidRPr="00A92A59">
          <w:rPr>
            <w:highlight w:val="yellow"/>
          </w:rPr>
          <w:t>CET1 items as referred to in Article 26 of Regulation (EU) No 575/2013,</w:t>
        </w:r>
      </w:ins>
    </w:p>
    <w:p w14:paraId="7AF30828" w14:textId="77777777" w:rsidR="00322A0F" w:rsidRPr="00A92A59" w:rsidRDefault="00322A0F" w:rsidP="0083554B">
      <w:pPr>
        <w:pStyle w:val="InstructionsText2"/>
        <w:numPr>
          <w:ilvl w:val="1"/>
          <w:numId w:val="15"/>
        </w:numPr>
        <w:rPr>
          <w:ins w:id="507" w:author="Author"/>
          <w:highlight w:val="yellow"/>
        </w:rPr>
      </w:pPr>
      <w:ins w:id="508" w:author="Author">
        <w:r w:rsidRPr="00A92A59">
          <w:rPr>
            <w:highlight w:val="yellow"/>
          </w:rPr>
          <w:t>AT1 items as referred to in Article 51 of Regulation (EU) No 575/2013,</w:t>
        </w:r>
      </w:ins>
    </w:p>
    <w:p w14:paraId="7BBA0777" w14:textId="241262E8" w:rsidR="001C4D81" w:rsidRPr="00A92A59" w:rsidRDefault="00322A0F" w:rsidP="0083554B">
      <w:pPr>
        <w:pStyle w:val="InstructionsText2"/>
        <w:numPr>
          <w:ilvl w:val="1"/>
          <w:numId w:val="15"/>
        </w:numPr>
        <w:rPr>
          <w:ins w:id="509" w:author="Author"/>
          <w:highlight w:val="yellow"/>
        </w:rPr>
      </w:pPr>
      <w:ins w:id="510" w:author="Author">
        <w:r w:rsidRPr="00A92A59">
          <w:rPr>
            <w:highlight w:val="yellow"/>
          </w:rPr>
          <w:lastRenderedPageBreak/>
          <w:t>T2 instruments and the associated share premium, a</w:t>
        </w:r>
        <w:r w:rsidR="003325DB">
          <w:rPr>
            <w:highlight w:val="yellow"/>
          </w:rPr>
          <w:t>s</w:t>
        </w:r>
        <w:r w:rsidRPr="00A92A59">
          <w:rPr>
            <w:highlight w:val="yellow"/>
          </w:rPr>
          <w:t xml:space="preserve"> referred to in Article 62, point (a) and (b), of Regulation (EU) No 575</w:t>
        </w:r>
        <w:r w:rsidR="004938DD">
          <w:rPr>
            <w:highlight w:val="yellow"/>
          </w:rPr>
          <w:t>/</w:t>
        </w:r>
        <w:r w:rsidRPr="00A92A59">
          <w:rPr>
            <w:highlight w:val="yellow"/>
          </w:rPr>
          <w:t xml:space="preserve">2013, </w:t>
        </w:r>
        <w:r w:rsidR="003325DB">
          <w:rPr>
            <w:highlight w:val="yellow"/>
          </w:rPr>
          <w:t>including</w:t>
        </w:r>
        <w:r w:rsidRPr="00A92A59">
          <w:rPr>
            <w:highlight w:val="yellow"/>
          </w:rPr>
          <w:t xml:space="preserve"> the amortised part of the instrument not recognised for the purposes of complying with the requirements of Articles 92 or 92</w:t>
        </w:r>
        <w:r w:rsidR="007C224A">
          <w:rPr>
            <w:highlight w:val="yellow"/>
          </w:rPr>
          <w:t>a</w:t>
        </w:r>
        <w:r w:rsidRPr="00A92A59">
          <w:rPr>
            <w:highlight w:val="yellow"/>
          </w:rPr>
          <w:t xml:space="preserve"> of Regulation (EU) No 575/2013 or Article 45 of Directive 2014/59/EU, and</w:t>
        </w:r>
        <w:r w:rsidR="001C4D81" w:rsidRPr="00A92A59">
          <w:rPr>
            <w:highlight w:val="yellow"/>
          </w:rPr>
          <w:t xml:space="preserve"> </w:t>
        </w:r>
      </w:ins>
      <w:del w:id="511" w:author="Author">
        <w:r w:rsidR="00586927" w:rsidRPr="00A92A59" w:rsidDel="00322A0F">
          <w:rPr>
            <w:highlight w:val="yellow"/>
          </w:rPr>
          <w:delText>own funds</w:delText>
        </w:r>
        <w:r w:rsidR="0036208E" w:rsidRPr="00A92A59" w:rsidDel="00322A0F">
          <w:rPr>
            <w:highlight w:val="yellow"/>
          </w:rPr>
          <w:delText xml:space="preserve">, </w:delText>
        </w:r>
      </w:del>
    </w:p>
    <w:p w14:paraId="66755AB2" w14:textId="0D47AD85" w:rsidR="001C4D81" w:rsidRPr="009E5168" w:rsidRDefault="001C4D81" w:rsidP="0083554B">
      <w:pPr>
        <w:pStyle w:val="InstructionsText2"/>
        <w:numPr>
          <w:ilvl w:val="1"/>
          <w:numId w:val="15"/>
        </w:numPr>
        <w:rPr>
          <w:highlight w:val="yellow"/>
        </w:rPr>
      </w:pPr>
      <w:del w:id="512" w:author="Author">
        <w:r w:rsidRPr="009E5168" w:rsidDel="00882B26">
          <w:rPr>
            <w:highlight w:val="yellow"/>
          </w:rPr>
          <w:delText xml:space="preserve">eligible </w:delText>
        </w:r>
      </w:del>
      <w:r w:rsidRPr="009E5168">
        <w:rPr>
          <w:highlight w:val="yellow"/>
        </w:rPr>
        <w:t xml:space="preserve">liabilities </w:t>
      </w:r>
      <w:proofErr w:type="gramStart"/>
      <w:ins w:id="513" w:author="Author">
        <w:r w:rsidR="00B45720" w:rsidRPr="009E5168">
          <w:rPr>
            <w:highlight w:val="yellow"/>
          </w:rPr>
          <w:t>instruments</w:t>
        </w:r>
        <w:proofErr w:type="gramEnd"/>
        <w:r w:rsidR="00B45720" w:rsidRPr="009E5168">
          <w:rPr>
            <w:highlight w:val="yellow"/>
          </w:rPr>
          <w:t xml:space="preserve"> </w:t>
        </w:r>
        <w:r w:rsidR="00882B26" w:rsidRPr="009E5168">
          <w:rPr>
            <w:highlight w:val="yellow"/>
          </w:rPr>
          <w:t>eligible to mee</w:t>
        </w:r>
        <w:r w:rsidR="002526C4">
          <w:rPr>
            <w:highlight w:val="yellow"/>
          </w:rPr>
          <w:t>t</w:t>
        </w:r>
        <w:r w:rsidR="00882B26" w:rsidRPr="009E5168">
          <w:rPr>
            <w:highlight w:val="yellow"/>
          </w:rPr>
          <w:t xml:space="preserve"> the</w:t>
        </w:r>
      </w:ins>
      <w:del w:id="514" w:author="Author">
        <w:r w:rsidRPr="009E5168" w:rsidDel="00882B26">
          <w:rPr>
            <w:highlight w:val="yellow"/>
          </w:rPr>
          <w:delText>for the purposes of</w:delText>
        </w:r>
      </w:del>
      <w:r w:rsidRPr="009E5168">
        <w:rPr>
          <w:highlight w:val="yellow"/>
        </w:rPr>
        <w:t xml:space="preserve"> </w:t>
      </w:r>
      <w:del w:id="515" w:author="Author">
        <w:r w:rsidRPr="009E5168" w:rsidDel="00B45720">
          <w:rPr>
            <w:highlight w:val="yellow"/>
          </w:rPr>
          <w:delText xml:space="preserve">internal </w:delText>
        </w:r>
      </w:del>
      <w:r w:rsidRPr="009E5168">
        <w:rPr>
          <w:highlight w:val="yellow"/>
        </w:rPr>
        <w:t>MREL, and</w:t>
      </w:r>
    </w:p>
    <w:p w14:paraId="3F253CA0" w14:textId="67A99E6C" w:rsidR="001C4D81" w:rsidRDefault="001C4D81" w:rsidP="0083554B">
      <w:pPr>
        <w:pStyle w:val="InstructionsText2"/>
        <w:numPr>
          <w:ilvl w:val="1"/>
          <w:numId w:val="15"/>
        </w:numPr>
      </w:pPr>
      <w:r w:rsidRPr="001562B3">
        <w:t>other bail-in-able liabilities</w:t>
      </w:r>
      <w:del w:id="516" w:author="Author">
        <w:r w:rsidDel="003C1FE5">
          <w:delText xml:space="preserve"> </w:delText>
        </w:r>
        <w:r w:rsidRPr="00056906" w:rsidDel="003C1FE5">
          <w:rPr>
            <w:highlight w:val="yellow"/>
            <w:rPrChange w:id="517" w:author="Author">
              <w:rPr/>
            </w:rPrChange>
          </w:rPr>
          <w:delText>instruments</w:delText>
        </w:r>
      </w:del>
      <w:r>
        <w:t>,</w:t>
      </w:r>
    </w:p>
    <w:p w14:paraId="5A6C0462" w14:textId="417ACC57" w:rsidR="00586927" w:rsidRDefault="001C4D81" w:rsidP="0083554B">
      <w:pPr>
        <w:pStyle w:val="InstructionsText2"/>
        <w:numPr>
          <w:ilvl w:val="1"/>
          <w:numId w:val="15"/>
        </w:numPr>
        <w:rPr>
          <w:ins w:id="518" w:author="Author"/>
        </w:rPr>
      </w:pPr>
      <w:ins w:id="519" w:author="Author">
        <w:r>
          <w:t>l</w:t>
        </w:r>
      </w:ins>
      <w:del w:id="520" w:author="Author">
        <w:r w:rsidR="002854B5" w:rsidRPr="001562B3" w:rsidDel="001C4D81">
          <w:delText>L</w:delText>
        </w:r>
      </w:del>
      <w:r w:rsidR="00586927" w:rsidRPr="001562B3">
        <w:t>iabilities</w:t>
      </w:r>
      <w:r w:rsidR="002854B5" w:rsidRPr="001562B3">
        <w:t xml:space="preserve"> excluded from bail-in</w:t>
      </w:r>
      <w:ins w:id="521" w:author="Author">
        <w:r w:rsidRPr="00A92A59">
          <w:rPr>
            <w:highlight w:val="yellow"/>
          </w:rPr>
          <w:t>; these liabilities</w:t>
        </w:r>
      </w:ins>
      <w:r w:rsidR="00586927" w:rsidRPr="001562B3">
        <w:t xml:space="preserve"> </w:t>
      </w:r>
      <w:r w:rsidR="007F54C6" w:rsidRPr="001562B3">
        <w:t xml:space="preserve">shall be included to the extent </w:t>
      </w:r>
      <w:r w:rsidR="00586927" w:rsidRPr="001562B3">
        <w:t xml:space="preserve">that </w:t>
      </w:r>
      <w:r w:rsidR="007F54C6" w:rsidRPr="001562B3">
        <w:t xml:space="preserve">they </w:t>
      </w:r>
      <w:r w:rsidR="00586927" w:rsidRPr="001562B3">
        <w:t xml:space="preserve">rank </w:t>
      </w:r>
      <w:proofErr w:type="spellStart"/>
      <w:r w:rsidR="00586927" w:rsidRPr="001C4D81">
        <w:rPr>
          <w:i/>
        </w:rPr>
        <w:t>pari</w:t>
      </w:r>
      <w:proofErr w:type="spellEnd"/>
      <w:r w:rsidR="00586927" w:rsidRPr="001C4D81">
        <w:rPr>
          <w:i/>
        </w:rPr>
        <w:t xml:space="preserve"> passu</w:t>
      </w:r>
      <w:r w:rsidR="00586927" w:rsidRPr="001562B3">
        <w:t xml:space="preserve"> with or junior to any instrument included in the amount of eligible liabilities for the purposes of MREL. </w:t>
      </w:r>
    </w:p>
    <w:p w14:paraId="00E6E45F" w14:textId="16B26719" w:rsidR="001C4D81" w:rsidRDefault="00B45720" w:rsidP="0083554B">
      <w:pPr>
        <w:pStyle w:val="InstructionsText2"/>
        <w:rPr>
          <w:ins w:id="522" w:author="Author"/>
        </w:rPr>
      </w:pPr>
      <w:ins w:id="523" w:author="Author">
        <w:r>
          <w:rPr>
            <w:highlight w:val="yellow"/>
          </w:rPr>
          <w:t>A</w:t>
        </w:r>
        <w:r w:rsidR="001C4D81" w:rsidRPr="00A92A59">
          <w:rPr>
            <w:highlight w:val="yellow"/>
          </w:rPr>
          <w:t>mounts of instruments qualifying for the compliance with the requirements of Articles 92 or 92</w:t>
        </w:r>
        <w:r>
          <w:rPr>
            <w:highlight w:val="yellow"/>
          </w:rPr>
          <w:t>a</w:t>
        </w:r>
        <w:r w:rsidR="001C4D81" w:rsidRPr="00A92A59">
          <w:rPr>
            <w:highlight w:val="yellow"/>
          </w:rPr>
          <w:t xml:space="preserve"> of Regulation (EU) No 575/2013 or Article 45 of Directive 2014/59/EU in accordance with applicable transitional provisions</w:t>
        </w:r>
        <w:r>
          <w:rPr>
            <w:highlight w:val="yellow"/>
          </w:rPr>
          <w:t xml:space="preserve"> shall also be considered in scope of the instruments and items listed in paragraph 28</w:t>
        </w:r>
        <w:r w:rsidR="001C4D81" w:rsidRPr="00A92A59">
          <w:rPr>
            <w:highlight w:val="yellow"/>
          </w:rPr>
          <w:t>.</w:t>
        </w:r>
      </w:ins>
    </w:p>
    <w:p w14:paraId="406BA62D" w14:textId="339E8BE9" w:rsidR="001C4D81" w:rsidRPr="001562B3" w:rsidDel="001C4D81" w:rsidRDefault="001C4D81" w:rsidP="0083554B">
      <w:pPr>
        <w:pStyle w:val="InstructionsText2"/>
        <w:rPr>
          <w:del w:id="524" w:author="Author"/>
        </w:rPr>
      </w:pPr>
    </w:p>
    <w:p w14:paraId="13BF79C7" w14:textId="41F962F3" w:rsidR="00322A0F" w:rsidRPr="00A92A59" w:rsidRDefault="00586927" w:rsidP="0083554B">
      <w:pPr>
        <w:pStyle w:val="InstructionsText2"/>
        <w:rPr>
          <w:ins w:id="525" w:author="Author"/>
          <w:highlight w:val="yellow"/>
        </w:rPr>
      </w:pPr>
      <w:r w:rsidRPr="001562B3">
        <w:t xml:space="preserve">Entities that are not subject to the obligation to comply with the requirement of Article 92a </w:t>
      </w:r>
      <w:r w:rsidR="00B11263" w:rsidRPr="001562B3">
        <w:t xml:space="preserve">of </w:t>
      </w:r>
      <w:r w:rsidR="00C47ED5" w:rsidRPr="001562B3">
        <w:t>Regulation (EU) No 575/2013</w:t>
      </w:r>
      <w:r w:rsidRPr="001562B3">
        <w:t xml:space="preserve">, but are subject to the obligation to comply with the requirement of Article 45 </w:t>
      </w:r>
      <w:r w:rsidR="00FC6662" w:rsidRPr="001562B3">
        <w:t>of Directive 2014/59/EU</w:t>
      </w:r>
      <w:r w:rsidRPr="001562B3">
        <w:t xml:space="preserve"> in accordance with Article 45e </w:t>
      </w:r>
      <w:r w:rsidR="00FC6662" w:rsidRPr="001562B3">
        <w:t>of that Directive</w:t>
      </w:r>
      <w:r w:rsidRPr="001562B3">
        <w:t xml:space="preserve">, shall report in this template </w:t>
      </w:r>
      <w:ins w:id="526" w:author="Author">
        <w:r w:rsidR="00322A0F" w:rsidRPr="00A92A59">
          <w:rPr>
            <w:highlight w:val="yellow"/>
          </w:rPr>
          <w:t>the instruments and item</w:t>
        </w:r>
        <w:r w:rsidR="00044D06">
          <w:rPr>
            <w:highlight w:val="yellow"/>
          </w:rPr>
          <w:t>s</w:t>
        </w:r>
        <w:r w:rsidR="00322A0F" w:rsidRPr="00A92A59">
          <w:rPr>
            <w:highlight w:val="yellow"/>
          </w:rPr>
          <w:t xml:space="preserve"> specified </w:t>
        </w:r>
        <w:r w:rsidR="00322A0F" w:rsidRPr="00374B93">
          <w:rPr>
            <w:highlight w:val="yellow"/>
          </w:rPr>
          <w:t>in paragraph 2</w:t>
        </w:r>
        <w:r w:rsidR="007C224A" w:rsidRPr="00374B93">
          <w:rPr>
            <w:highlight w:val="yellow"/>
          </w:rPr>
          <w:t>8</w:t>
        </w:r>
        <w:r w:rsidR="00322A0F" w:rsidRPr="00374B93">
          <w:rPr>
            <w:highlight w:val="yellow"/>
          </w:rPr>
          <w:t xml:space="preserve"> above, with </w:t>
        </w:r>
        <w:r w:rsidR="00322A0F" w:rsidRPr="00A92A59">
          <w:rPr>
            <w:highlight w:val="yellow"/>
          </w:rPr>
          <w:t xml:space="preserve">the exception of the liabilities excluded from bail-in referred to in </w:t>
        </w:r>
        <w:r w:rsidR="00E03A7D">
          <w:rPr>
            <w:highlight w:val="yellow"/>
          </w:rPr>
          <w:t xml:space="preserve">point (f) </w:t>
        </w:r>
        <w:r w:rsidR="00322A0F" w:rsidRPr="00A92A59">
          <w:rPr>
            <w:highlight w:val="yellow"/>
          </w:rPr>
          <w:t>of that paragraph.</w:t>
        </w:r>
      </w:ins>
      <w:del w:id="527" w:author="Author">
        <w:r w:rsidRPr="00A92A59" w:rsidDel="00322A0F">
          <w:rPr>
            <w:highlight w:val="yellow"/>
          </w:rPr>
          <w:delText>the own funds and eligible liabilities for the purposes of MREL, as well as other bail-in-able liabilities.</w:delText>
        </w:r>
      </w:del>
      <w:r w:rsidR="008501ED" w:rsidRPr="00A92A59">
        <w:rPr>
          <w:highlight w:val="yellow"/>
        </w:rPr>
        <w:t xml:space="preserve"> </w:t>
      </w:r>
    </w:p>
    <w:p w14:paraId="7CF10E5F" w14:textId="6276567D" w:rsidR="00586927" w:rsidRDefault="00322A0F" w:rsidP="0083554B">
      <w:pPr>
        <w:pStyle w:val="InstructionsText2"/>
        <w:rPr>
          <w:ins w:id="528" w:author="Author"/>
        </w:rPr>
      </w:pPr>
      <w:ins w:id="529" w:author="Author">
        <w:r w:rsidRPr="00A92A59">
          <w:rPr>
            <w:highlight w:val="yellow"/>
          </w:rPr>
          <w:t xml:space="preserve">By way of derogation </w:t>
        </w:r>
        <w:r w:rsidRPr="00374B93">
          <w:rPr>
            <w:highlight w:val="yellow"/>
          </w:rPr>
          <w:t xml:space="preserve">from </w:t>
        </w:r>
        <w:r w:rsidR="00E03A7D" w:rsidRPr="00374B93">
          <w:rPr>
            <w:highlight w:val="yellow"/>
          </w:rPr>
          <w:t xml:space="preserve">paragraph </w:t>
        </w:r>
        <w:r w:rsidR="007C224A" w:rsidRPr="00374B93">
          <w:rPr>
            <w:highlight w:val="yellow"/>
          </w:rPr>
          <w:t>30</w:t>
        </w:r>
        <w:r w:rsidRPr="00374B93">
          <w:rPr>
            <w:highlight w:val="yellow"/>
          </w:rPr>
          <w:t>, t</w:t>
        </w:r>
        <w:r w:rsidRPr="00A92A59">
          <w:rPr>
            <w:highlight w:val="yellow"/>
          </w:rPr>
          <w:t>h</w:t>
        </w:r>
      </w:ins>
      <w:del w:id="530" w:author="Author">
        <w:r w:rsidR="008501ED" w:rsidRPr="00A92A59" w:rsidDel="00322A0F">
          <w:rPr>
            <w:highlight w:val="yellow"/>
          </w:rPr>
          <w:delText>Th</w:delText>
        </w:r>
      </w:del>
      <w:r w:rsidR="008501ED" w:rsidRPr="00A92A59">
        <w:rPr>
          <w:highlight w:val="yellow"/>
        </w:rPr>
        <w:t>ese</w:t>
      </w:r>
      <w:r w:rsidR="008501ED" w:rsidRPr="001562B3">
        <w:t xml:space="preserve"> entities</w:t>
      </w:r>
      <w:r w:rsidR="00586927" w:rsidRPr="001562B3">
        <w:t xml:space="preserve"> may choose to report the same scope of own funds and liabilities as specified in </w:t>
      </w:r>
      <w:r w:rsidR="00586927" w:rsidRPr="00374B93">
        <w:rPr>
          <w:highlight w:val="yellow"/>
        </w:rPr>
        <w:t xml:space="preserve">paragraph </w:t>
      </w:r>
      <w:del w:id="531" w:author="Author">
        <w:r w:rsidR="00586927" w:rsidRPr="00374B93" w:rsidDel="00E11996">
          <w:rPr>
            <w:highlight w:val="yellow"/>
          </w:rPr>
          <w:delText>2</w:delText>
        </w:r>
        <w:r w:rsidR="004738AB" w:rsidRPr="00374B93" w:rsidDel="00E11996">
          <w:rPr>
            <w:highlight w:val="yellow"/>
          </w:rPr>
          <w:delText>4</w:delText>
        </w:r>
      </w:del>
      <w:ins w:id="532" w:author="Author">
        <w:r w:rsidR="00E03A7D" w:rsidRPr="00374B93">
          <w:rPr>
            <w:highlight w:val="yellow"/>
          </w:rPr>
          <w:t>2</w:t>
        </w:r>
        <w:r w:rsidR="007C224A" w:rsidRPr="00374B93">
          <w:rPr>
            <w:highlight w:val="yellow"/>
          </w:rPr>
          <w:t>8</w:t>
        </w:r>
      </w:ins>
      <w:r w:rsidR="00586927" w:rsidRPr="001562B3">
        <w:t xml:space="preserve"> above.</w:t>
      </w:r>
    </w:p>
    <w:p w14:paraId="42EA1386" w14:textId="7AD689AB" w:rsidR="00904685" w:rsidRPr="003325DB" w:rsidRDefault="00904685" w:rsidP="0083554B">
      <w:pPr>
        <w:pStyle w:val="InstructionsText2"/>
        <w:rPr>
          <w:ins w:id="533" w:author="Author"/>
          <w:highlight w:val="yellow"/>
        </w:rPr>
      </w:pPr>
      <w:ins w:id="534" w:author="Author">
        <w:r w:rsidRPr="00A20866">
          <w:rPr>
            <w:highlight w:val="yellow"/>
          </w:rPr>
          <w:t>The amounts of instruments referred to in paragraph 2</w:t>
        </w:r>
        <w:r>
          <w:rPr>
            <w:highlight w:val="yellow"/>
          </w:rPr>
          <w:t>8</w:t>
        </w:r>
        <w:r w:rsidRPr="00A20866">
          <w:rPr>
            <w:highlight w:val="yellow"/>
          </w:rPr>
          <w:t>, points (a) to (c)</w:t>
        </w:r>
        <w:r>
          <w:rPr>
            <w:highlight w:val="yellow"/>
          </w:rPr>
          <w:t>,</w:t>
        </w:r>
        <w:r w:rsidRPr="00A20866">
          <w:rPr>
            <w:highlight w:val="yellow"/>
          </w:rPr>
          <w:t xml:space="preserve"> shall be the amount after deducting </w:t>
        </w:r>
        <w:r w:rsidR="008C19BD">
          <w:rPr>
            <w:highlight w:val="yellow"/>
          </w:rPr>
          <w:t>holdings of own</w:t>
        </w:r>
        <w:r w:rsidRPr="00A20866">
          <w:rPr>
            <w:highlight w:val="yellow"/>
          </w:rPr>
          <w:t xml:space="preserve"> instruments as referred to in Articles 36(1), point (f), 56, point (a), and 66, point (a), of Regulation (EU) No 575/2013. </w:t>
        </w:r>
      </w:ins>
    </w:p>
    <w:p w14:paraId="28FBE016" w14:textId="3E3D56AA" w:rsidR="00904685" w:rsidRPr="001562B3" w:rsidRDefault="00904685" w:rsidP="0083554B">
      <w:pPr>
        <w:pStyle w:val="InstructionsText2"/>
        <w:rPr>
          <w:ins w:id="535" w:author="Author"/>
        </w:rPr>
      </w:pPr>
      <w:ins w:id="536" w:author="Author">
        <w:r w:rsidRPr="00A92A59">
          <w:rPr>
            <w:highlight w:val="yellow"/>
          </w:rPr>
          <w:t>The amounts of instruments referred to in paragraph 2</w:t>
        </w:r>
        <w:r>
          <w:rPr>
            <w:highlight w:val="yellow"/>
          </w:rPr>
          <w:t>8</w:t>
        </w:r>
        <w:r w:rsidRPr="00A92A59">
          <w:rPr>
            <w:highlight w:val="yellow"/>
          </w:rPr>
          <w:t xml:space="preserve">, points (a) to (d) shall be the amount before deducting </w:t>
        </w:r>
        <w:r w:rsidR="002526C4">
          <w:rPr>
            <w:highlight w:val="yellow"/>
          </w:rPr>
          <w:t>unused prior permission amounts</w:t>
        </w:r>
        <w:r w:rsidRPr="00A92A59">
          <w:rPr>
            <w:highlight w:val="yellow"/>
          </w:rPr>
          <w:t>.</w:t>
        </w:r>
      </w:ins>
    </w:p>
    <w:p w14:paraId="56113AA6" w14:textId="51BD8668" w:rsidR="00453B42" w:rsidRDefault="00FC1379" w:rsidP="0083554B">
      <w:pPr>
        <w:pStyle w:val="InstructionsText2"/>
      </w:pPr>
      <w:r w:rsidRPr="001562B3">
        <w:t>Entities that, at the date of the reporting of that in-formation, hold amounts of own funds and eligible liabilities of at least 150 % of the requirement referred to in Article 45(1) of Directive 2014/59/EU, shall be exempted from reporting information on o</w:t>
      </w:r>
      <w:r w:rsidR="0005325E" w:rsidRPr="001562B3">
        <w:t xml:space="preserve">ther bail-in-able liabilities. </w:t>
      </w:r>
      <w:r w:rsidRPr="001562B3">
        <w:t>Such e</w:t>
      </w:r>
      <w:r w:rsidR="0005325E" w:rsidRPr="001562B3">
        <w:t xml:space="preserve">ntities may opt to report </w:t>
      </w:r>
      <w:r w:rsidR="00093411" w:rsidRPr="001562B3">
        <w:t xml:space="preserve">information on </w:t>
      </w:r>
      <w:r w:rsidR="0005325E" w:rsidRPr="001562B3">
        <w:t>other bail-in-able liabilities in this template on a voluntary basis.</w:t>
      </w:r>
    </w:p>
    <w:p w14:paraId="57AFD0C9" w14:textId="6F5B7483" w:rsidR="00C91ACB" w:rsidRPr="001562B3" w:rsidRDefault="00C91ACB" w:rsidP="00873459">
      <w:pPr>
        <w:pStyle w:val="Numberedtilelevel1"/>
        <w:numPr>
          <w:ilvl w:val="2"/>
          <w:numId w:val="30"/>
        </w:numPr>
      </w:pPr>
      <w:bookmarkStart w:id="537" w:name="_Toc45558499"/>
      <w:bookmarkStart w:id="538" w:name="_Toc16868649"/>
      <w:bookmarkStart w:id="539" w:name="_Toc20316762"/>
      <w:bookmarkStart w:id="540" w:name="_Toc45558500"/>
      <w:bookmarkEnd w:id="537"/>
      <w:r w:rsidRPr="001562B3">
        <w:lastRenderedPageBreak/>
        <w:t xml:space="preserve">Instructions concerning specific </w:t>
      </w:r>
      <w:proofErr w:type="gramStart"/>
      <w:r w:rsidRPr="001562B3">
        <w:t>positions</w:t>
      </w:r>
      <w:bookmarkEnd w:id="538"/>
      <w:bookmarkEnd w:id="539"/>
      <w:bookmarkEnd w:id="540"/>
      <w:proofErr w:type="gramEnd"/>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83554B">
            <w:pPr>
              <w:pStyle w:val="InstructionsText"/>
            </w:pPr>
            <w:r w:rsidRPr="001562B3">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3554B">
            <w:pPr>
              <w:pStyle w:val="InstructionsText"/>
            </w:pPr>
            <w:r w:rsidRPr="001562B3">
              <w:t>Legal references and instructions</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Insolvency rank</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See instructions on column 0010 of template M 05.00</w:t>
            </w:r>
          </w:p>
          <w:p w14:paraId="4BDEE699" w14:textId="2E13107A" w:rsidR="002D5E59" w:rsidRPr="001562B3" w:rsidRDefault="002D5E59" w:rsidP="00C271AC">
            <w:pPr>
              <w:rPr>
                <w:lang w:eastAsia="de-DE"/>
              </w:rPr>
            </w:pPr>
            <w:r w:rsidRPr="001562B3">
              <w:rPr>
                <w:rStyle w:val="FormatvorlageInstructionsTabelleText"/>
                <w:rFonts w:ascii="Times New Roman" w:hAnsi="Times New Roman"/>
                <w:sz w:val="24"/>
              </w:rPr>
              <w:t>This column is a row identifier which shall be unique for all rows in the template.</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Description of insolvency rank</w:t>
            </w:r>
          </w:p>
          <w:p w14:paraId="307D484C" w14:textId="77777777" w:rsidR="00C91ACB" w:rsidRPr="001562B3" w:rsidRDefault="00C91ACB"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See instructions on column 0030 of template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Liabilities and own funds </w:t>
            </w:r>
          </w:p>
          <w:p w14:paraId="1EB9D7FE" w14:textId="2BE7FDA6" w:rsidR="00C91ACB" w:rsidRPr="001562B3" w:rsidRDefault="00C91ACB"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amount of own funds, </w:t>
            </w:r>
            <w:r w:rsidR="0005325E" w:rsidRPr="001562B3">
              <w:rPr>
                <w:rStyle w:val="FormatvorlageInstructionsTabelleText"/>
                <w:rFonts w:ascii="Times New Roman" w:hAnsi="Times New Roman"/>
                <w:sz w:val="24"/>
              </w:rPr>
              <w:t xml:space="preserve">of </w:t>
            </w:r>
            <w:r w:rsidRPr="001562B3">
              <w:rPr>
                <w:rStyle w:val="FormatvorlageInstructionsTabelleText"/>
                <w:rFonts w:ascii="Times New Roman" w:hAnsi="Times New Roman"/>
                <w:sz w:val="24"/>
              </w:rPr>
              <w:t>eligible liabilities and</w:t>
            </w:r>
            <w:r w:rsidR="0005325E" w:rsidRPr="001562B3">
              <w:rPr>
                <w:rStyle w:val="FormatvorlageInstructionsTabelleText"/>
                <w:rFonts w:ascii="Times New Roman" w:hAnsi="Times New Roman"/>
                <w:sz w:val="24"/>
              </w:rPr>
              <w:t>, where applicable, of</w:t>
            </w:r>
            <w:r w:rsidR="00CA73FF" w:rsidRPr="001562B3">
              <w:rPr>
                <w:rStyle w:val="FormatvorlageInstructionsTabelleText"/>
                <w:rFonts w:ascii="Times New Roman" w:hAnsi="Times New Roman"/>
                <w:sz w:val="24"/>
              </w:rPr>
              <w:t xml:space="preserve"> other bail-in-able</w:t>
            </w:r>
            <w:r w:rsidRPr="001562B3">
              <w:rPr>
                <w:rStyle w:val="FormatvorlageInstructionsTabelleText"/>
                <w:rFonts w:ascii="Times New Roman" w:hAnsi="Times New Roman"/>
                <w:sz w:val="24"/>
              </w:rPr>
              <w:t xml:space="preserve"> liabilities</w:t>
            </w:r>
            <w:r w:rsidR="00537499" w:rsidRPr="001562B3">
              <w:rPr>
                <w:rStyle w:val="FormatvorlageInstructionsTabelleText"/>
                <w:rFonts w:ascii="Times New Roman" w:hAnsi="Times New Roman"/>
                <w:sz w:val="24"/>
              </w:rPr>
              <w:t>,</w:t>
            </w:r>
            <w:r w:rsidR="00CA73FF" w:rsidRPr="001562B3">
              <w:rPr>
                <w:rStyle w:val="FormatvorlageInstructionsTabelleText"/>
                <w:rFonts w:ascii="Times New Roman" w:hAnsi="Times New Roman"/>
                <w:sz w:val="24"/>
              </w:rPr>
              <w:t xml:space="preserve"> that</w:t>
            </w:r>
            <w:r w:rsidRPr="001562B3">
              <w:rPr>
                <w:rStyle w:val="FormatvorlageInstructionsTabelleText"/>
                <w:rFonts w:ascii="Times New Roman" w:hAnsi="Times New Roman"/>
                <w:sz w:val="24"/>
              </w:rPr>
              <w:t xml:space="preserve"> is allocated to the insolvency rank indicated in column 0010</w:t>
            </w:r>
            <w:r w:rsidR="00CA73FF" w:rsidRPr="001562B3">
              <w:rPr>
                <w:rStyle w:val="FormatvorlageInstructionsTabelleText"/>
                <w:rFonts w:ascii="Times New Roman" w:hAnsi="Times New Roman"/>
                <w:sz w:val="24"/>
              </w:rPr>
              <w:t xml:space="preserve"> shall be reported</w:t>
            </w:r>
            <w:r w:rsidRPr="001562B3">
              <w:rPr>
                <w:rStyle w:val="FormatvorlageInstructionsTabelleText"/>
                <w:rFonts w:ascii="Times New Roman" w:hAnsi="Times New Roman"/>
                <w:sz w:val="24"/>
              </w:rPr>
              <w:t>.</w:t>
            </w:r>
          </w:p>
          <w:p w14:paraId="0FCAB71E" w14:textId="124EF6C2" w:rsidR="00C91ACB" w:rsidRPr="001562B3" w:rsidRDefault="0036208E"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Where applicable, t</w:t>
            </w:r>
            <w:r w:rsidR="00C91ACB" w:rsidRPr="001562B3">
              <w:rPr>
                <w:rStyle w:val="FormatvorlageInstructionsTabelleText"/>
                <w:rFonts w:ascii="Times New Roman" w:hAnsi="Times New Roman"/>
                <w:sz w:val="24"/>
              </w:rPr>
              <w:t xml:space="preserve">his </w:t>
            </w:r>
            <w:r w:rsidR="0005325E" w:rsidRPr="001562B3">
              <w:rPr>
                <w:rStyle w:val="FormatvorlageInstructionsTabelleText"/>
                <w:rFonts w:ascii="Times New Roman" w:hAnsi="Times New Roman"/>
                <w:sz w:val="24"/>
              </w:rPr>
              <w:t xml:space="preserve">column </w:t>
            </w:r>
            <w:r w:rsidR="00C91ACB" w:rsidRPr="001562B3">
              <w:rPr>
                <w:rStyle w:val="FormatvorlageInstructionsTabelleText"/>
                <w:rFonts w:ascii="Times New Roman" w:hAnsi="Times New Roman"/>
                <w:sz w:val="24"/>
              </w:rPr>
              <w:t>shall include also liabilities excluded from bail-in</w:t>
            </w:r>
            <w:r w:rsidR="00CA73FF" w:rsidRPr="001562B3">
              <w:rPr>
                <w:rStyle w:val="FormatvorlageInstructionsTabelleText"/>
                <w:rFonts w:ascii="Times New Roman" w:hAnsi="Times New Roman"/>
                <w:sz w:val="24"/>
              </w:rPr>
              <w:t xml:space="preserve"> to the extent they are ranking lower than or </w:t>
            </w:r>
            <w:proofErr w:type="spellStart"/>
            <w:r w:rsidR="00CA73FF" w:rsidRPr="001562B3">
              <w:rPr>
                <w:rStyle w:val="FormatvorlageInstructionsTabelleText"/>
                <w:rFonts w:ascii="Times New Roman" w:hAnsi="Times New Roman"/>
                <w:i/>
                <w:sz w:val="24"/>
              </w:rPr>
              <w:t>pari</w:t>
            </w:r>
            <w:proofErr w:type="spellEnd"/>
            <w:r w:rsidR="00CA73FF" w:rsidRPr="001562B3">
              <w:rPr>
                <w:rStyle w:val="FormatvorlageInstructionsTabelleText"/>
                <w:rFonts w:ascii="Times New Roman" w:hAnsi="Times New Roman"/>
                <w:i/>
                <w:sz w:val="24"/>
              </w:rPr>
              <w:t xml:space="preserve"> passu</w:t>
            </w:r>
            <w:r w:rsidR="00CA73FF" w:rsidRPr="001562B3">
              <w:rPr>
                <w:rStyle w:val="FormatvorlageInstructionsTabelleText"/>
                <w:rFonts w:ascii="Times New Roman" w:hAnsi="Times New Roman"/>
                <w:sz w:val="24"/>
              </w:rPr>
              <w:t xml:space="preserve"> with eligible liabilities.</w:t>
            </w:r>
          </w:p>
          <w:p w14:paraId="43425123" w14:textId="6C65C629" w:rsidR="00586927" w:rsidRPr="001562B3" w:rsidRDefault="00586927" w:rsidP="0083554B">
            <w:pPr>
              <w:pStyle w:val="InstructionsText"/>
              <w:rPr>
                <w:rStyle w:val="FormatvorlageInstructionsTabelleText"/>
                <w:rFonts w:ascii="Times New Roman" w:hAnsi="Times New Roman"/>
                <w:sz w:val="24"/>
              </w:rPr>
            </w:pPr>
            <w:r w:rsidRPr="001562B3">
              <w:t xml:space="preserve">In case of entities referred to in the first sentence of paragraph </w:t>
            </w:r>
            <w:del w:id="541" w:author="Author">
              <w:r w:rsidRPr="00E956CE" w:rsidDel="00044D06">
                <w:rPr>
                  <w:highlight w:val="yellow"/>
                </w:rPr>
                <w:delText>2</w:delText>
              </w:r>
              <w:r w:rsidR="004738AB" w:rsidRPr="00E956CE" w:rsidDel="00044D06">
                <w:rPr>
                  <w:highlight w:val="yellow"/>
                </w:rPr>
                <w:delText>5</w:delText>
              </w:r>
            </w:del>
            <w:ins w:id="542" w:author="Author">
              <w:r w:rsidR="00044D06" w:rsidRPr="00E956CE">
                <w:rPr>
                  <w:highlight w:val="yellow"/>
                </w:rPr>
                <w:t>30</w:t>
              </w:r>
            </w:ins>
            <w:r w:rsidRPr="001562B3">
              <w:t xml:space="preserve">, this column shall be left empty, unless those entities choose to apply the derogation of the </w:t>
            </w:r>
            <w:r w:rsidR="0005325E" w:rsidRPr="001562B3">
              <w:t xml:space="preserve">last </w:t>
            </w:r>
            <w:r w:rsidRPr="001562B3">
              <w:t xml:space="preserve">sentence of paragraph </w:t>
            </w:r>
            <w:del w:id="543" w:author="Author">
              <w:r w:rsidRPr="00E956CE" w:rsidDel="00044D06">
                <w:rPr>
                  <w:highlight w:val="yellow"/>
                </w:rPr>
                <w:delText>2</w:delText>
              </w:r>
              <w:r w:rsidR="004738AB" w:rsidRPr="00E956CE" w:rsidDel="00044D06">
                <w:rPr>
                  <w:highlight w:val="yellow"/>
                </w:rPr>
                <w:delText>5</w:delText>
              </w:r>
            </w:del>
            <w:ins w:id="544" w:author="Author">
              <w:r w:rsidR="00044D06" w:rsidRPr="00E956CE">
                <w:rPr>
                  <w:highlight w:val="yellow"/>
                </w:rPr>
                <w:t>3</w:t>
              </w:r>
              <w:r w:rsidR="00044D06">
                <w:t>1</w:t>
              </w:r>
            </w:ins>
            <w:r w:rsidRPr="001562B3">
              <w:t>.</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w:t>
            </w:r>
            <w:ins w:id="545" w:author="Author">
              <w:r w:rsidR="002E65ED">
                <w:rPr>
                  <w:rStyle w:val="InstructionsTabelleberschrift"/>
                  <w:rFonts w:ascii="Times New Roman" w:hAnsi="Times New Roman"/>
                  <w:sz w:val="24"/>
                </w:rPr>
                <w:t>:</w:t>
              </w:r>
            </w:ins>
            <w:r w:rsidRPr="001562B3">
              <w:rPr>
                <w:rStyle w:val="InstructionsTabelleberschrift"/>
                <w:rFonts w:ascii="Times New Roman" w:hAnsi="Times New Roman"/>
                <w:sz w:val="24"/>
              </w:rPr>
              <w:t xml:space="preserve"> excluded liabilities</w:t>
            </w:r>
          </w:p>
          <w:p w14:paraId="26F592C4" w14:textId="0CB68218" w:rsidR="00586927" w:rsidRPr="001562B3" w:rsidRDefault="00586927"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Amount of liabilities excluded pursuant to Article 72</w:t>
            </w:r>
            <w:proofErr w:type="gramStart"/>
            <w:r w:rsidRPr="001562B3">
              <w:rPr>
                <w:rStyle w:val="FormatvorlageInstructionsTabelleText"/>
                <w:rFonts w:ascii="Times New Roman" w:hAnsi="Times New Roman"/>
                <w:sz w:val="24"/>
              </w:rPr>
              <w:t>a(</w:t>
            </w:r>
            <w:proofErr w:type="gramEnd"/>
            <w:r w:rsidRPr="001562B3">
              <w:rPr>
                <w:rStyle w:val="FormatvorlageInstructionsTabelleText"/>
                <w:rFonts w:ascii="Times New Roman" w:hAnsi="Times New Roman"/>
                <w:sz w:val="24"/>
              </w:rPr>
              <w:t xml:space="preserve">2) </w:t>
            </w:r>
            <w:r w:rsidR="00B11263" w:rsidRPr="001562B3">
              <w:t xml:space="preserve">of </w:t>
            </w:r>
            <w:r w:rsidR="00C47ED5" w:rsidRPr="001562B3">
              <w:t>Regulation (EU) No 575/2013</w:t>
            </w:r>
            <w:r w:rsidRPr="001562B3">
              <w:rPr>
                <w:rStyle w:val="FormatvorlageInstructionsTabelleText"/>
                <w:rFonts w:ascii="Times New Roman" w:hAnsi="Times New Roman"/>
                <w:sz w:val="24"/>
              </w:rPr>
              <w:t xml:space="preserve"> or Article 44(2) </w:t>
            </w:r>
            <w:r w:rsidR="00FC6662" w:rsidRPr="001562B3">
              <w:rPr>
                <w:rStyle w:val="FormatvorlageInstructionsTabelleText"/>
                <w:rFonts w:ascii="Times New Roman" w:hAnsi="Times New Roman"/>
                <w:sz w:val="24"/>
              </w:rPr>
              <w:t xml:space="preserve">of </w:t>
            </w:r>
            <w:r w:rsidR="00FC6662" w:rsidRPr="001562B3">
              <w:t>Directive 2014/59/EU</w:t>
            </w:r>
            <w:r w:rsidRPr="001562B3">
              <w:rPr>
                <w:rStyle w:val="FormatvorlageInstructionsTabelleText"/>
                <w:rFonts w:ascii="Times New Roman" w:hAnsi="Times New Roman"/>
                <w:sz w:val="24"/>
              </w:rPr>
              <w:t>.</w:t>
            </w:r>
          </w:p>
          <w:p w14:paraId="2F6500DE" w14:textId="1E3FF907" w:rsidR="00586927" w:rsidRPr="001562B3" w:rsidRDefault="00586927" w:rsidP="0083554B">
            <w:pPr>
              <w:pStyle w:val="InstructionsText"/>
              <w:rPr>
                <w:rStyle w:val="FormatvorlageInstructionsTabelleText"/>
                <w:rFonts w:ascii="Times New Roman" w:hAnsi="Times New Roman"/>
                <w:sz w:val="24"/>
                <w:lang w:eastAsia="en-US"/>
              </w:rPr>
            </w:pPr>
            <w:r w:rsidRPr="001562B3">
              <w:t xml:space="preserve">In case of entities referred to in the first sentence of paragraph </w:t>
            </w:r>
            <w:del w:id="546" w:author="Author">
              <w:r w:rsidRPr="00E956CE" w:rsidDel="00044D06">
                <w:rPr>
                  <w:highlight w:val="yellow"/>
                </w:rPr>
                <w:delText>2</w:delText>
              </w:r>
              <w:r w:rsidR="004738AB" w:rsidRPr="00E956CE" w:rsidDel="00044D06">
                <w:rPr>
                  <w:highlight w:val="yellow"/>
                </w:rPr>
                <w:delText>5</w:delText>
              </w:r>
            </w:del>
            <w:ins w:id="547" w:author="Author">
              <w:r w:rsidR="00044D06" w:rsidRPr="00E956CE">
                <w:rPr>
                  <w:highlight w:val="yellow"/>
                </w:rPr>
                <w:t>30</w:t>
              </w:r>
            </w:ins>
            <w:r w:rsidRPr="001562B3">
              <w:t>, this co</w:t>
            </w:r>
            <w:r w:rsidR="008458AF" w:rsidRPr="001562B3">
              <w:t>l</w:t>
            </w:r>
            <w:r w:rsidRPr="001562B3">
              <w:t xml:space="preserve">umn shall be left empty, unless those entities choose to apply the derogation of the second sentence of paragraph </w:t>
            </w:r>
            <w:del w:id="548" w:author="Author">
              <w:r w:rsidRPr="00E956CE" w:rsidDel="00044D06">
                <w:rPr>
                  <w:highlight w:val="yellow"/>
                </w:rPr>
                <w:delText>2</w:delText>
              </w:r>
              <w:r w:rsidR="004738AB" w:rsidRPr="00E956CE" w:rsidDel="00044D06">
                <w:rPr>
                  <w:highlight w:val="yellow"/>
                </w:rPr>
                <w:delText>5</w:delText>
              </w:r>
            </w:del>
            <w:ins w:id="549" w:author="Author">
              <w:r w:rsidR="00044D06" w:rsidRPr="00E956CE">
                <w:rPr>
                  <w:highlight w:val="yellow"/>
                </w:rPr>
                <w:t>3</w:t>
              </w:r>
              <w:r w:rsidR="00904685">
                <w:t>1</w:t>
              </w:r>
            </w:ins>
            <w:r w:rsidRPr="001562B3">
              <w:t>.</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Liabilities and own funds less excluded liabilities</w:t>
            </w:r>
          </w:p>
          <w:p w14:paraId="45F28248" w14:textId="409AF553" w:rsidR="00C91ACB" w:rsidRDefault="0000147E" w:rsidP="00CA73FF">
            <w:pPr>
              <w:pStyle w:val="Applicationdirecte"/>
              <w:spacing w:before="120"/>
              <w:rPr>
                <w:ins w:id="550" w:author="Author"/>
                <w:rStyle w:val="FormatvorlageInstructionsTabelleText"/>
                <w:rFonts w:ascii="Times New Roman" w:hAnsi="Times New Roman"/>
                <w:sz w:val="24"/>
                <w:lang w:eastAsia="de-DE"/>
              </w:rPr>
            </w:pPr>
            <w:ins w:id="551" w:author="Author">
              <w:r w:rsidRPr="00A92A59">
                <w:rPr>
                  <w:rStyle w:val="FormatvorlageInstructionsTabelleText"/>
                  <w:rFonts w:ascii="Times New Roman" w:hAnsi="Times New Roman"/>
                  <w:sz w:val="24"/>
                  <w:highlight w:val="yellow"/>
                </w:rPr>
                <w:t>Where entities fill in column 0030, t</w:t>
              </w:r>
            </w:ins>
            <w:del w:id="552" w:author="Author">
              <w:r w:rsidR="00C91ACB" w:rsidRPr="00A92A59" w:rsidDel="0000147E">
                <w:rPr>
                  <w:rStyle w:val="FormatvorlageInstructionsTabelleText"/>
                  <w:rFonts w:ascii="Times New Roman" w:hAnsi="Times New Roman"/>
                  <w:sz w:val="24"/>
                  <w:highlight w:val="yellow"/>
                  <w:lang w:eastAsia="de-DE"/>
                </w:rPr>
                <w:delText>T</w:delText>
              </w:r>
            </w:del>
            <w:proofErr w:type="gramStart"/>
            <w:r w:rsidR="00C91ACB" w:rsidRPr="001562B3">
              <w:rPr>
                <w:rStyle w:val="FormatvorlageInstructionsTabelleText"/>
                <w:rFonts w:ascii="Times New Roman" w:hAnsi="Times New Roman"/>
                <w:sz w:val="24"/>
                <w:lang w:eastAsia="de-DE"/>
              </w:rPr>
              <w:t>he</w:t>
            </w:r>
            <w:proofErr w:type="gramEnd"/>
            <w:r w:rsidR="00C91ACB" w:rsidRPr="001562B3">
              <w:rPr>
                <w:rStyle w:val="FormatvorlageInstructionsTabelleText"/>
                <w:rFonts w:ascii="Times New Roman" w:hAnsi="Times New Roman"/>
                <w:sz w:val="24"/>
                <w:lang w:eastAsia="de-DE"/>
              </w:rPr>
              <w:t xml:space="preserve"> amount of </w:t>
            </w:r>
            <w:r w:rsidR="00CA73FF" w:rsidRPr="001562B3">
              <w:rPr>
                <w:rStyle w:val="FormatvorlageInstructionsTabelleText"/>
                <w:rFonts w:ascii="Times New Roman" w:hAnsi="Times New Roman"/>
                <w:sz w:val="24"/>
                <w:lang w:eastAsia="de-DE"/>
              </w:rPr>
              <w:t xml:space="preserve">liabilities and </w:t>
            </w:r>
            <w:r w:rsidR="00C91ACB" w:rsidRPr="001562B3">
              <w:rPr>
                <w:rStyle w:val="FormatvorlageInstructionsTabelleText"/>
                <w:rFonts w:ascii="Times New Roman" w:hAnsi="Times New Roman"/>
                <w:sz w:val="24"/>
                <w:lang w:eastAsia="de-DE"/>
              </w:rPr>
              <w:t>own funds, as reported in column 0030, shall be reported, reduced by the amount of excluded liabilities reported in column 0040.</w:t>
            </w:r>
          </w:p>
          <w:p w14:paraId="0B40F998" w14:textId="31E72343" w:rsidR="0000147E" w:rsidRPr="0000147E" w:rsidRDefault="0000147E" w:rsidP="0000147E">
            <w:pPr>
              <w:rPr>
                <w:lang w:eastAsia="de-DE"/>
              </w:rPr>
            </w:pPr>
            <w:ins w:id="553" w:author="Author">
              <w:r w:rsidRPr="00A92A59">
                <w:rPr>
                  <w:rStyle w:val="FormatvorlageInstructionsTabelleText"/>
                  <w:rFonts w:ascii="Times New Roman" w:hAnsi="Times New Roman"/>
                  <w:sz w:val="24"/>
                  <w:highlight w:val="yellow"/>
                  <w:lang w:eastAsia="de-DE"/>
                </w:rPr>
                <w:t xml:space="preserve">Where entities do not fill in column 0030, they shall report own funds and liabilities eligible for the purposes of MREL in this column. Other bail-in-able liabilities shall be reported in this column subject to the conditions specified in paragraph </w:t>
              </w:r>
              <w:r w:rsidR="00904685">
                <w:rPr>
                  <w:rStyle w:val="FormatvorlageInstructionsTabelleText"/>
                  <w:rFonts w:ascii="Times New Roman" w:hAnsi="Times New Roman"/>
                  <w:sz w:val="24"/>
                  <w:highlight w:val="yellow"/>
                  <w:lang w:eastAsia="de-DE"/>
                </w:rPr>
                <w:t>34</w:t>
              </w:r>
              <w:r w:rsidRPr="00A92A59">
                <w:rPr>
                  <w:rStyle w:val="FormatvorlageInstructionsTabelleText"/>
                  <w:rFonts w:ascii="Times New Roman" w:hAnsi="Times New Roman"/>
                  <w:sz w:val="24"/>
                  <w:highlight w:val="yellow"/>
                  <w:lang w:eastAsia="de-DE"/>
                </w:rPr>
                <w:t>.</w:t>
              </w:r>
            </w:ins>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own funds and liabilities </w:t>
            </w:r>
            <w:r w:rsidR="00722C11" w:rsidRPr="001562B3">
              <w:rPr>
                <w:rStyle w:val="InstructionsTabelleberschrift"/>
                <w:rFonts w:ascii="Times New Roman" w:hAnsi="Times New Roman"/>
                <w:sz w:val="24"/>
              </w:rPr>
              <w:t xml:space="preserve">potentially </w:t>
            </w:r>
            <w:r w:rsidRPr="001562B3">
              <w:rPr>
                <w:rStyle w:val="InstructionsTabelleberschrift"/>
                <w:rFonts w:ascii="Times New Roman" w:hAnsi="Times New Roman"/>
                <w:sz w:val="24"/>
              </w:rPr>
              <w:t xml:space="preserve">eligible for meeting </w:t>
            </w:r>
            <w:r w:rsidR="00722C11" w:rsidRPr="001562B3">
              <w:rPr>
                <w:rStyle w:val="InstructionsTabelleberschrift"/>
                <w:rFonts w:ascii="Times New Roman" w:hAnsi="Times New Roman"/>
                <w:sz w:val="24"/>
              </w:rPr>
              <w:t>MREL</w:t>
            </w:r>
          </w:p>
          <w:p w14:paraId="6B93C8A8" w14:textId="20AF1719" w:rsidR="00C91ACB" w:rsidRPr="001562B3" w:rsidRDefault="00C91ACB" w:rsidP="00FC6662">
            <w:pPr>
              <w:rPr>
                <w:rStyle w:val="FormatvorlageInstructionsTabelleText"/>
                <w:rFonts w:ascii="Times New Roman" w:hAnsi="Times New Roman"/>
                <w:sz w:val="24"/>
              </w:rPr>
            </w:pPr>
            <w:r w:rsidRPr="001562B3">
              <w:rPr>
                <w:rStyle w:val="FormatvorlageInstructionsTabelleText"/>
                <w:rFonts w:ascii="Times New Roman" w:hAnsi="Times New Roman"/>
                <w:sz w:val="24"/>
                <w:lang w:eastAsia="de-DE"/>
              </w:rPr>
              <w:t xml:space="preserve">The amount of own funds and liabilities eligible for the purpose of </w:t>
            </w:r>
            <w:r w:rsidR="00F21687" w:rsidRPr="001562B3">
              <w:rPr>
                <w:rStyle w:val="FormatvorlageInstructionsTabelleText"/>
                <w:rFonts w:ascii="Times New Roman" w:hAnsi="Times New Roman"/>
                <w:sz w:val="24"/>
                <w:lang w:eastAsia="de-DE"/>
              </w:rPr>
              <w:t xml:space="preserve">meeting the requirements of </w:t>
            </w:r>
            <w:r w:rsidRPr="001562B3">
              <w:rPr>
                <w:rStyle w:val="FormatvorlageInstructionsTabelleText"/>
                <w:rFonts w:ascii="Times New Roman" w:hAnsi="Times New Roman"/>
                <w:sz w:val="24"/>
                <w:lang w:eastAsia="de-DE"/>
              </w:rPr>
              <w:t>Article 45</w:t>
            </w:r>
            <w:r w:rsidR="00F21687" w:rsidRPr="001562B3">
              <w:rPr>
                <w:rStyle w:val="FormatvorlageInstructionsTabelleText"/>
                <w:rFonts w:ascii="Times New Roman" w:hAnsi="Times New Roman"/>
                <w:sz w:val="24"/>
                <w:lang w:eastAsia="de-DE"/>
              </w:rPr>
              <w:t xml:space="preserve"> </w:t>
            </w:r>
            <w:r w:rsidR="00FC6662" w:rsidRPr="001562B3">
              <w:rPr>
                <w:rStyle w:val="FormatvorlageInstructionsTabelleText"/>
                <w:rFonts w:ascii="Times New Roman" w:hAnsi="Times New Roman"/>
                <w:sz w:val="24"/>
                <w:lang w:eastAsia="de-DE"/>
              </w:rPr>
              <w:t>of Directive 2014/59/EU</w:t>
            </w:r>
            <w:r w:rsidR="00767AB5" w:rsidRPr="001562B3">
              <w:rPr>
                <w:rStyle w:val="FormatvorlageInstructionsTabelleText"/>
                <w:rFonts w:ascii="Times New Roman" w:hAnsi="Times New Roman"/>
                <w:sz w:val="24"/>
                <w:lang w:eastAsia="de-DE"/>
              </w:rPr>
              <w:t xml:space="preserve"> in accordance with Article</w:t>
            </w:r>
            <w:r w:rsidR="00F21687" w:rsidRPr="001562B3">
              <w:rPr>
                <w:rStyle w:val="FormatvorlageInstructionsTabelleText"/>
                <w:rFonts w:ascii="Times New Roman" w:hAnsi="Times New Roman"/>
                <w:sz w:val="24"/>
                <w:lang w:eastAsia="de-DE"/>
              </w:rPr>
              <w:t xml:space="preserve"> 45e</w:t>
            </w:r>
            <w:r w:rsidRPr="001562B3">
              <w:rPr>
                <w:rStyle w:val="FormatvorlageInstructionsTabelleText"/>
                <w:rFonts w:ascii="Times New Roman" w:hAnsi="Times New Roman"/>
                <w:sz w:val="24"/>
                <w:lang w:eastAsia="de-DE"/>
              </w:rPr>
              <w:t xml:space="preserve"> </w:t>
            </w:r>
            <w:r w:rsidR="00FC6662" w:rsidRPr="001562B3">
              <w:rPr>
                <w:rStyle w:val="FormatvorlageInstructionsTabelleText"/>
                <w:rFonts w:ascii="Times New Roman" w:hAnsi="Times New Roman"/>
                <w:sz w:val="24"/>
                <w:lang w:eastAsia="de-DE"/>
              </w:rPr>
              <w:t>of that Directive</w:t>
            </w:r>
            <w:r w:rsidRPr="001562B3">
              <w:rPr>
                <w:rStyle w:val="FormatvorlageInstructionsTabelleText"/>
                <w:rFonts w:ascii="Times New Roman" w:hAnsi="Times New Roman"/>
                <w:sz w:val="24"/>
                <w:lang w:eastAsia="de-DE"/>
              </w:rPr>
              <w:t>.</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3554B">
            <w:pPr>
              <w:pStyle w:val="InstructionsText"/>
              <w:rPr>
                <w:rStyle w:val="FormatvorlageInstructionsTabelleText"/>
                <w:rFonts w:ascii="Times New Roman" w:hAnsi="Times New Roman"/>
                <w:b/>
                <w:sz w:val="24"/>
                <w:u w:val="single"/>
              </w:rPr>
            </w:pPr>
            <w:r w:rsidRPr="001562B3">
              <w:rPr>
                <w:rStyle w:val="FormatvorlageInstructionsTabelleText"/>
                <w:rFonts w:ascii="Times New Roman" w:hAnsi="Times New Roman"/>
                <w:b/>
                <w:sz w:val="24"/>
                <w:u w:val="single"/>
              </w:rPr>
              <w:t>of which: with a residual maturity of</w:t>
            </w:r>
          </w:p>
          <w:p w14:paraId="4B3D0A8C" w14:textId="7C6C7FB7" w:rsidR="00C91ACB" w:rsidRPr="001562B3" w:rsidDel="001B3CDA" w:rsidRDefault="00C91ACB"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The amount of own funds and liabilities eligible for the purpose of </w:t>
            </w:r>
            <w:r w:rsidR="00F21687" w:rsidRPr="001562B3">
              <w:rPr>
                <w:rStyle w:val="FormatvorlageInstructionsTabelleText"/>
                <w:rFonts w:ascii="Times New Roman" w:hAnsi="Times New Roman"/>
                <w:sz w:val="24"/>
              </w:rPr>
              <w:t xml:space="preserve">meeting the requirement of </w:t>
            </w:r>
            <w:r w:rsidRPr="001562B3">
              <w:rPr>
                <w:rStyle w:val="FormatvorlageInstructionsTabelleText"/>
                <w:rFonts w:ascii="Times New Roman" w:hAnsi="Times New Roman"/>
                <w:sz w:val="24"/>
              </w:rPr>
              <w:t>Article</w:t>
            </w:r>
            <w:r w:rsidR="00F21687" w:rsidRPr="001562B3">
              <w:rPr>
                <w:rStyle w:val="FormatvorlageInstructionsTabelleText"/>
                <w:rFonts w:ascii="Times New Roman" w:hAnsi="Times New Roman"/>
                <w:sz w:val="24"/>
              </w:rPr>
              <w:t>s</w:t>
            </w:r>
            <w:r w:rsidRPr="001562B3">
              <w:rPr>
                <w:rStyle w:val="FormatvorlageInstructionsTabelleText"/>
                <w:rFonts w:ascii="Times New Roman" w:hAnsi="Times New Roman"/>
                <w:sz w:val="24"/>
              </w:rPr>
              <w:t xml:space="preserve"> 45</w:t>
            </w:r>
            <w:r w:rsidR="00F21687" w:rsidRPr="001562B3">
              <w:rPr>
                <w:rStyle w:val="FormatvorlageInstructionsTabelleText"/>
                <w:rFonts w:ascii="Times New Roman" w:hAnsi="Times New Roman"/>
                <w:sz w:val="24"/>
              </w:rPr>
              <w:t xml:space="preserve"> </w:t>
            </w:r>
            <w:r w:rsidR="00FC6662" w:rsidRPr="001562B3">
              <w:rPr>
                <w:rStyle w:val="FormatvorlageInstructionsTabelleText"/>
                <w:rFonts w:ascii="Times New Roman" w:hAnsi="Times New Roman"/>
                <w:sz w:val="24"/>
              </w:rPr>
              <w:t>of Directive 2014/59/EU</w:t>
            </w:r>
            <w:r w:rsidR="00767AB5" w:rsidRPr="001562B3">
              <w:rPr>
                <w:rStyle w:val="FormatvorlageInstructionsTabelleText"/>
                <w:rFonts w:ascii="Times New Roman" w:hAnsi="Times New Roman"/>
                <w:sz w:val="24"/>
              </w:rPr>
              <w:t xml:space="preserve"> in accordance with Article </w:t>
            </w:r>
            <w:r w:rsidR="00F21687" w:rsidRPr="001562B3">
              <w:rPr>
                <w:rStyle w:val="FormatvorlageInstructionsTabelleText"/>
                <w:rFonts w:ascii="Times New Roman" w:hAnsi="Times New Roman"/>
                <w:sz w:val="24"/>
              </w:rPr>
              <w:t xml:space="preserve">45e </w:t>
            </w:r>
            <w:r w:rsidR="00FC6662" w:rsidRPr="001562B3">
              <w:rPr>
                <w:rStyle w:val="FormatvorlageInstructionsTabelleText"/>
                <w:rFonts w:ascii="Times New Roman" w:hAnsi="Times New Roman"/>
                <w:sz w:val="24"/>
              </w:rPr>
              <w:t>of that Directive</w:t>
            </w:r>
            <w:r w:rsidRPr="001562B3">
              <w:rPr>
                <w:rStyle w:val="FormatvorlageInstructionsTabelleText"/>
                <w:rFonts w:ascii="Times New Roman" w:hAnsi="Times New Roman"/>
                <w:sz w:val="24"/>
              </w:rPr>
              <w:t xml:space="preserve">, as reported in column 0060, shall be broken </w:t>
            </w:r>
            <w:r w:rsidRPr="001562B3">
              <w:rPr>
                <w:rStyle w:val="FormatvorlageInstructionsTabelleText"/>
                <w:rFonts w:ascii="Times New Roman" w:hAnsi="Times New Roman"/>
                <w:sz w:val="24"/>
              </w:rPr>
              <w:lastRenderedPageBreak/>
              <w:t xml:space="preserve">down by the residual maturity of the different instruments and items. Instruments and items of perpetual nature shall not be considered in this </w:t>
            </w:r>
            <w:proofErr w:type="gramStart"/>
            <w:r w:rsidRPr="001562B3">
              <w:rPr>
                <w:rStyle w:val="FormatvorlageInstructionsTabelleText"/>
                <w:rFonts w:ascii="Times New Roman" w:hAnsi="Times New Roman"/>
                <w:sz w:val="24"/>
              </w:rPr>
              <w:t>breakdown, but</w:t>
            </w:r>
            <w:proofErr w:type="gramEnd"/>
            <w:r w:rsidRPr="001562B3">
              <w:rPr>
                <w:rStyle w:val="FormatvorlageInstructionsTabelleText"/>
                <w:rFonts w:ascii="Times New Roman" w:hAnsi="Times New Roman"/>
                <w:sz w:val="24"/>
              </w:rPr>
              <w:t xml:space="preserve"> be reported separately in column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3554B">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 xml:space="preserve">≥ 1 year &lt; 2 years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2 year &lt; 5 years</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5 years &lt; 10 years</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3554B">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10 years</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Default="00C91ACB" w:rsidP="0083554B">
            <w:pPr>
              <w:pStyle w:val="InstructionsText"/>
              <w:rPr>
                <w:ins w:id="554" w:author="Author"/>
                <w:rStyle w:val="InstructionsTabelleberschrift"/>
                <w:rFonts w:ascii="Times New Roman" w:hAnsi="Times New Roman"/>
                <w:sz w:val="24"/>
              </w:rPr>
            </w:pPr>
            <w:r w:rsidRPr="001562B3">
              <w:rPr>
                <w:rStyle w:val="InstructionsTabelleberschrift"/>
                <w:rFonts w:ascii="Times New Roman" w:hAnsi="Times New Roman"/>
                <w:sz w:val="24"/>
              </w:rPr>
              <w:t>Of which: perpetual securities</w:t>
            </w:r>
          </w:p>
          <w:p w14:paraId="19006E90" w14:textId="474EA0B1" w:rsidR="00322A0F" w:rsidRPr="001562B3" w:rsidRDefault="007C224A" w:rsidP="0083554B">
            <w:pPr>
              <w:pStyle w:val="InstructionsText"/>
              <w:rPr>
                <w:rStyle w:val="InstructionsTabelleberschrift"/>
                <w:rFonts w:ascii="Times New Roman" w:hAnsi="Times New Roman"/>
                <w:sz w:val="24"/>
                <w:lang w:eastAsia="en-US"/>
              </w:rPr>
            </w:pPr>
            <w:ins w:id="555" w:author="Author">
              <w:r w:rsidRPr="009E5168">
                <w:rPr>
                  <w:rStyle w:val="FormatvorlageInstructionsTabelleText"/>
                  <w:rFonts w:ascii="Times New Roman" w:hAnsi="Times New Roman"/>
                  <w:sz w:val="24"/>
                  <w:highlight w:val="yellow"/>
                </w:rPr>
                <w:t>Perpetual securities and a</w:t>
              </w:r>
              <w:r w:rsidR="00322A0F" w:rsidRPr="009E5168">
                <w:rPr>
                  <w:rStyle w:val="FormatvorlageInstructionsTabelleText"/>
                  <w:rFonts w:ascii="Times New Roman" w:hAnsi="Times New Roman"/>
                  <w:sz w:val="24"/>
                  <w:highlight w:val="yellow"/>
                </w:rPr>
                <w:t>ll CET1 items</w:t>
              </w:r>
              <w:r w:rsidR="00E03A7D" w:rsidRPr="009E5168">
                <w:rPr>
                  <w:rStyle w:val="FormatvorlageInstructionsTabelleText"/>
                  <w:rFonts w:ascii="Times New Roman" w:hAnsi="Times New Roman"/>
                  <w:sz w:val="24"/>
                  <w:highlight w:val="yellow"/>
                </w:rPr>
                <w:t xml:space="preserve">, as well as the share premium on AT1 and </w:t>
              </w:r>
              <w:commentRangeStart w:id="556"/>
              <w:r w:rsidR="00E03A7D" w:rsidRPr="009E5168">
                <w:rPr>
                  <w:rStyle w:val="FormatvorlageInstructionsTabelleText"/>
                  <w:rFonts w:ascii="Times New Roman" w:hAnsi="Times New Roman"/>
                  <w:sz w:val="24"/>
                  <w:highlight w:val="yellow"/>
                </w:rPr>
                <w:t xml:space="preserve">T2 instruments </w:t>
              </w:r>
              <w:commentRangeEnd w:id="556"/>
              <w:r>
                <w:rPr>
                  <w:rStyle w:val="CommentReference"/>
                  <w:rFonts w:ascii="Verdana" w:eastAsia="Arial" w:hAnsi="Verdana"/>
                  <w:lang w:val="en-US" w:eastAsia="x-none"/>
                </w:rPr>
                <w:commentReference w:id="556"/>
              </w:r>
              <w:r w:rsidR="00E03A7D" w:rsidRPr="009E5168">
                <w:rPr>
                  <w:rStyle w:val="FormatvorlageInstructionsTabelleText"/>
                  <w:rFonts w:ascii="Times New Roman" w:hAnsi="Times New Roman"/>
                  <w:sz w:val="24"/>
                  <w:highlight w:val="yellow"/>
                </w:rPr>
                <w:t>included in the scope of this template,</w:t>
              </w:r>
              <w:r w:rsidR="00322A0F" w:rsidRPr="009E5168">
                <w:rPr>
                  <w:rStyle w:val="FormatvorlageInstructionsTabelleText"/>
                  <w:rFonts w:ascii="Times New Roman" w:hAnsi="Times New Roman"/>
                  <w:sz w:val="24"/>
                  <w:highlight w:val="yellow"/>
                </w:rPr>
                <w:t xml:space="preserve"> shall be allocated to this column.</w:t>
              </w:r>
            </w:ins>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557" w:name="_Toc16868650"/>
      <w:bookmarkStart w:id="558" w:name="_Toc18593318"/>
      <w:bookmarkStart w:id="559" w:name="_Toc45558501"/>
      <w:bookmarkEnd w:id="557"/>
      <w:bookmarkEnd w:id="558"/>
      <w:r w:rsidRPr="001562B3">
        <w:t>M 0</w:t>
      </w:r>
      <w:r w:rsidR="00962025" w:rsidRPr="001562B3">
        <w:t>7</w:t>
      </w:r>
      <w:r w:rsidRPr="001562B3">
        <w:t xml:space="preserve">.00 – Instruments governed by third country law </w:t>
      </w:r>
      <w:r w:rsidR="00DA03B9" w:rsidRPr="001562B3">
        <w:t>(MTCI)</w:t>
      </w:r>
      <w:bookmarkEnd w:id="559"/>
    </w:p>
    <w:p w14:paraId="09459534" w14:textId="30C1202C" w:rsidR="00043DC2" w:rsidRPr="001562B3" w:rsidRDefault="00043DC2" w:rsidP="00873459">
      <w:pPr>
        <w:pStyle w:val="Numberedtilelevel1"/>
        <w:numPr>
          <w:ilvl w:val="1"/>
          <w:numId w:val="30"/>
        </w:numPr>
      </w:pPr>
      <w:bookmarkStart w:id="560" w:name="_Toc16868653"/>
      <w:bookmarkStart w:id="561" w:name="_Toc45558502"/>
      <w:r w:rsidRPr="001562B3">
        <w:t>General remarks</w:t>
      </w:r>
      <w:bookmarkEnd w:id="560"/>
      <w:bookmarkEnd w:id="561"/>
    </w:p>
    <w:p w14:paraId="38DE6937" w14:textId="1FE5439B" w:rsidR="00ED05AC" w:rsidRPr="001562B3" w:rsidRDefault="00962059" w:rsidP="0083554B">
      <w:pPr>
        <w:pStyle w:val="InstructionsText2"/>
      </w:pPr>
      <w:r w:rsidRPr="001562B3">
        <w:t>Tem</w:t>
      </w:r>
      <w:r w:rsidR="00DA4A88" w:rsidRPr="001562B3">
        <w:t>p</w:t>
      </w:r>
      <w:r w:rsidRPr="001562B3">
        <w:t>late M 0</w:t>
      </w:r>
      <w:r w:rsidR="0049555B" w:rsidRPr="001562B3">
        <w:t>7</w:t>
      </w:r>
      <w:r w:rsidRPr="001562B3">
        <w:t xml:space="preserve">.00 </w:t>
      </w:r>
      <w:r w:rsidR="00DA4A88" w:rsidRPr="001562B3">
        <w:t xml:space="preserve">provides a contract-by-contract breakdown of instruments that qualify as own funds and eligible liabilities for the purposes of MREL. Only instruments that are governed by </w:t>
      </w:r>
      <w:r w:rsidR="00CC6FEE" w:rsidRPr="001562B3">
        <w:t xml:space="preserve">the law of a third country </w:t>
      </w:r>
      <w:r w:rsidR="00DA4A88" w:rsidRPr="001562B3">
        <w:t>shall be reported in the template.</w:t>
      </w:r>
    </w:p>
    <w:p w14:paraId="058C983F" w14:textId="395F6621" w:rsidR="00810663" w:rsidRPr="001562B3" w:rsidRDefault="003677E2" w:rsidP="0083554B">
      <w:pPr>
        <w:pStyle w:val="InstructionsText2"/>
      </w:pPr>
      <w:r w:rsidRPr="001562B3">
        <w:t xml:space="preserve">In relation to eligible liabilities that are not subordinated to excluded liabilities, </w:t>
      </w:r>
      <w:r w:rsidR="0087315C" w:rsidRPr="001562B3">
        <w:t xml:space="preserve">entities </w:t>
      </w:r>
      <w:r w:rsidRPr="001562B3">
        <w:t xml:space="preserve">shall only report </w:t>
      </w:r>
      <w:r w:rsidR="00810663" w:rsidRPr="001562B3">
        <w:t>securities which are fungible, negotiable financial instruments, at the exclusion of loans and deposits.</w:t>
      </w:r>
    </w:p>
    <w:p w14:paraId="7F675B40" w14:textId="6125AF03" w:rsidR="00FC1379" w:rsidRPr="001562B3" w:rsidRDefault="00B40AC1" w:rsidP="0083554B">
      <w:pPr>
        <w:pStyle w:val="InstructionsText2"/>
      </w:pPr>
      <w:r w:rsidRPr="001562B3">
        <w:t xml:space="preserve">In case of instruments partially qualifying for two different classes of own funds or eligible liabilities, the instrument shall be reported two times to reflect the amounts allocated to the different capital classes separately. </w:t>
      </w:r>
    </w:p>
    <w:p w14:paraId="4D79951A" w14:textId="26C7050A" w:rsidR="00043DC2" w:rsidRPr="001562B3" w:rsidRDefault="00ED05AC" w:rsidP="0083554B">
      <w:pPr>
        <w:pStyle w:val="InstructionsText2"/>
      </w:pPr>
      <w:r w:rsidRPr="001562B3">
        <w:t>The combination of columns 0020 (Code of the issuing entity)</w:t>
      </w:r>
      <w:r w:rsidR="00B40AC1" w:rsidRPr="001562B3">
        <w:t xml:space="preserve">, </w:t>
      </w:r>
      <w:r w:rsidR="003B72D9" w:rsidRPr="001562B3">
        <w:t>0040 (Contract identifier)</w:t>
      </w:r>
      <w:r w:rsidR="00B40AC1" w:rsidRPr="001562B3">
        <w:t xml:space="preserve"> and 0070 (Type of own funds or eligible liabilities)</w:t>
      </w:r>
      <w:r w:rsidR="003B72D9" w:rsidRPr="001562B3">
        <w:t xml:space="preserve"> </w:t>
      </w:r>
      <w:r w:rsidRPr="001562B3">
        <w:t xml:space="preserve">constitutes </w:t>
      </w:r>
      <w:r w:rsidR="00537499" w:rsidRPr="001562B3">
        <w:t xml:space="preserve">a </w:t>
      </w:r>
      <w:r w:rsidRPr="001562B3">
        <w:t>row identifier, which must be unique for each row reported in the template.</w:t>
      </w:r>
    </w:p>
    <w:p w14:paraId="4C59DC8A" w14:textId="17676F15" w:rsidR="00043DC2" w:rsidRPr="001562B3" w:rsidRDefault="00043DC2" w:rsidP="00873459">
      <w:pPr>
        <w:pStyle w:val="Numberedtilelevel1"/>
        <w:numPr>
          <w:ilvl w:val="1"/>
          <w:numId w:val="30"/>
        </w:numPr>
      </w:pPr>
      <w:bookmarkStart w:id="562" w:name="_Toc16868654"/>
      <w:bookmarkStart w:id="563" w:name="_Toc45558503"/>
      <w:r w:rsidRPr="001562B3">
        <w:t xml:space="preserve">Instructions concerning specific </w:t>
      </w:r>
      <w:proofErr w:type="gramStart"/>
      <w:r w:rsidRPr="001562B3">
        <w:t>positions</w:t>
      </w:r>
      <w:bookmarkEnd w:id="562"/>
      <w:bookmarkEnd w:id="563"/>
      <w:proofErr w:type="gramEnd"/>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83554B">
            <w:pPr>
              <w:pStyle w:val="InstructionsText"/>
            </w:pPr>
            <w:r w:rsidRPr="001562B3">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3554B">
            <w:pPr>
              <w:pStyle w:val="InstructionsText"/>
            </w:pPr>
            <w:r w:rsidRPr="001562B3">
              <w:t>Legal references and instructions</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83554B">
            <w:pPr>
              <w:pStyle w:val="InstructionsText"/>
            </w:pPr>
            <w:r w:rsidRPr="001562B3">
              <w:rPr>
                <w:rStyle w:val="FormatvorlageInstructionsTabelleText"/>
                <w:rFonts w:ascii="Times New Roman" w:hAnsi="Times New Roman"/>
                <w:sz w:val="24"/>
              </w:rPr>
              <w:t>0010</w:t>
            </w:r>
            <w:r w:rsidR="00DA4A88" w:rsidRPr="001562B3">
              <w:rPr>
                <w:rStyle w:val="FormatvorlageInstructionsTabelleText"/>
                <w:rFonts w:ascii="Times New Roman" w:hAnsi="Times New Roman"/>
                <w:sz w:val="24"/>
              </w:rPr>
              <w:t xml:space="preserve">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Issuing entity</w:t>
            </w:r>
          </w:p>
          <w:p w14:paraId="05F6543E" w14:textId="28A11EDA" w:rsidR="00043DC2" w:rsidRPr="001562B3" w:rsidRDefault="00DA4A88" w:rsidP="0083554B">
            <w:pPr>
              <w:pStyle w:val="InstructionsText"/>
            </w:pPr>
            <w:r w:rsidRPr="001562B3">
              <w:rPr>
                <w:rStyle w:val="FormatvorlageInstructionsTabelleText"/>
                <w:rFonts w:ascii="Times New Roman" w:hAnsi="Times New Roman"/>
                <w:sz w:val="24"/>
              </w:rPr>
              <w:t>Where the information is reported with reference to a resolution group, the entity of the group that issued the respective instrument shall be indicated. Where the information is reported, with reference to a single resolution entity, the issuing entity shall be the reporting entity itself.</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83554B">
            <w:pPr>
              <w:pStyle w:val="InstructionsText"/>
            </w:pPr>
            <w:r w:rsidRPr="001562B3">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Name</w:t>
            </w:r>
          </w:p>
          <w:p w14:paraId="2FB63179" w14:textId="5B49BA2B" w:rsidR="00ED05AC" w:rsidRPr="001562B3" w:rsidRDefault="00ED05AC" w:rsidP="0083554B">
            <w:pPr>
              <w:pStyle w:val="InstructionsText"/>
              <w:rPr>
                <w:b/>
              </w:rPr>
            </w:pPr>
            <w:r w:rsidRPr="001562B3">
              <w:rPr>
                <w:rStyle w:val="FormatvorlageInstructionsTabelleText"/>
                <w:rFonts w:ascii="Times New Roman" w:hAnsi="Times New Roman"/>
                <w:sz w:val="24"/>
              </w:rPr>
              <w:lastRenderedPageBreak/>
              <w:t>Name of the entity that issued the own funds instrument or the eligible liability instrument</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83554B">
            <w:pPr>
              <w:pStyle w:val="InstructionsText"/>
            </w:pPr>
            <w:r w:rsidRPr="001562B3">
              <w:rPr>
                <w:rStyle w:val="FormatvorlageInstructionsTabelleText"/>
                <w:rFonts w:ascii="Times New Roman" w:hAnsi="Times New Roman"/>
                <w:sz w:val="24"/>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Code</w:t>
            </w:r>
          </w:p>
          <w:p w14:paraId="2EE9B378" w14:textId="77777777" w:rsidR="00ED05AC" w:rsidRPr="001562B3" w:rsidRDefault="00ED05AC"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Code of the entity that issued the own funds instrument or the eligible liability instrument.</w:t>
            </w:r>
          </w:p>
          <w:p w14:paraId="5C534D19" w14:textId="03170FCB" w:rsidR="00ED05AC" w:rsidRPr="001562B3" w:rsidRDefault="0047023B" w:rsidP="0083554B">
            <w:pPr>
              <w:pStyle w:val="InstructionsText"/>
            </w:pPr>
            <w:r w:rsidRPr="001562B3">
              <w:t>The code as part of a row identifier must be unique for each reported entity. For institutions, the code shall be the LEI code. For other entities the code shall be the LEI code, or if not available, a national code. The code shall be unique and used consistently across the templates and across time. The code shall always have a value.</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83554B">
            <w:pPr>
              <w:pStyle w:val="InstructionsText"/>
            </w:pPr>
            <w:r w:rsidRPr="001562B3">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Type of code</w:t>
            </w:r>
          </w:p>
          <w:p w14:paraId="435D7AD5" w14:textId="3FA7BE57" w:rsidR="00ED05AC" w:rsidRPr="001562B3" w:rsidRDefault="0047023B" w:rsidP="0083554B">
            <w:pPr>
              <w:pStyle w:val="InstructionsText"/>
            </w:pPr>
            <w:r w:rsidRPr="001562B3">
              <w:t>The institutions shall identify the type of code reported in column 0020 as a ‘LEI code’ or ‘</w:t>
            </w:r>
            <w:proofErr w:type="gramStart"/>
            <w:r w:rsidRPr="001562B3">
              <w:t>Non-LEI</w:t>
            </w:r>
            <w:proofErr w:type="gramEnd"/>
            <w:r w:rsidRPr="001562B3">
              <w:t xml:space="preserve"> code’. The type of code shall always be reported.</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83554B">
            <w:pPr>
              <w:pStyle w:val="InstructionsText"/>
            </w:pPr>
            <w:r w:rsidRPr="001562B3">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Contract </w:t>
            </w:r>
            <w:r w:rsidR="00ED05AC" w:rsidRPr="001562B3">
              <w:rPr>
                <w:rStyle w:val="InstructionsTabelleberschrift"/>
                <w:rFonts w:ascii="Times New Roman" w:hAnsi="Times New Roman"/>
                <w:sz w:val="24"/>
              </w:rPr>
              <w:t>identifier</w:t>
            </w:r>
          </w:p>
          <w:p w14:paraId="326C4E21" w14:textId="0DEE61DF" w:rsidR="00BA682D" w:rsidRPr="001562B3" w:rsidRDefault="009B0274"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w:t>
            </w:r>
            <w:r w:rsidR="00D765BC" w:rsidRPr="001562B3">
              <w:rPr>
                <w:rStyle w:val="FormatvorlageInstructionsTabelleText"/>
                <w:rFonts w:ascii="Times New Roman" w:hAnsi="Times New Roman"/>
                <w:sz w:val="24"/>
              </w:rPr>
              <w:t xml:space="preserve">contract </w:t>
            </w:r>
            <w:r w:rsidRPr="001562B3">
              <w:rPr>
                <w:rStyle w:val="FormatvorlageInstructionsTabelleText"/>
                <w:rFonts w:ascii="Times New Roman" w:hAnsi="Times New Roman"/>
                <w:sz w:val="24"/>
              </w:rPr>
              <w:t xml:space="preserve">identifier of the </w:t>
            </w:r>
            <w:r w:rsidR="005D3DC8" w:rsidRPr="001562B3">
              <w:rPr>
                <w:rStyle w:val="FormatvorlageInstructionsTabelleText"/>
                <w:rFonts w:ascii="Times New Roman" w:hAnsi="Times New Roman"/>
                <w:sz w:val="24"/>
              </w:rPr>
              <w:t>instrument</w:t>
            </w:r>
            <w:r w:rsidRPr="001562B3">
              <w:rPr>
                <w:rStyle w:val="FormatvorlageInstructionsTabelleText"/>
                <w:rFonts w:ascii="Times New Roman" w:hAnsi="Times New Roman"/>
                <w:sz w:val="24"/>
              </w:rPr>
              <w:t>, such as CUSIP, ISIN or Bloomberg identifier for private placement, shall be reported.</w:t>
            </w:r>
          </w:p>
          <w:p w14:paraId="00632D1C" w14:textId="24ADD3E6" w:rsidR="00ED05AC" w:rsidRPr="001562B3" w:rsidRDefault="00ED05AC"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This item is part of the row identifier.</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83554B">
            <w:pPr>
              <w:pStyle w:val="InstructionsText"/>
            </w:pPr>
            <w:r w:rsidRPr="001562B3">
              <w:rPr>
                <w:rStyle w:val="FormatvorlageInstructionsTabelleText"/>
                <w:rFonts w:ascii="Times New Roman" w:hAnsi="Times New Roman"/>
                <w:sz w:val="24"/>
              </w:rPr>
              <w:t>00</w:t>
            </w:r>
            <w:r w:rsidR="00BA7DE2"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Governing law (</w:t>
            </w:r>
            <w:r w:rsidR="007F0EF4" w:rsidRPr="001562B3">
              <w:rPr>
                <w:rStyle w:val="InstructionsTabelleberschrift"/>
                <w:rFonts w:ascii="Times New Roman" w:hAnsi="Times New Roman"/>
                <w:sz w:val="24"/>
              </w:rPr>
              <w:t xml:space="preserve">third </w:t>
            </w:r>
            <w:r w:rsidRPr="001562B3">
              <w:rPr>
                <w:rStyle w:val="InstructionsTabelleberschrift"/>
                <w:rFonts w:ascii="Times New Roman" w:hAnsi="Times New Roman"/>
                <w:sz w:val="24"/>
              </w:rPr>
              <w:t>country)</w:t>
            </w:r>
          </w:p>
          <w:p w14:paraId="163E775F" w14:textId="518162A9" w:rsidR="00ED05AC" w:rsidRPr="001562B3" w:rsidRDefault="007F0EF4" w:rsidP="0083554B">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The third country (countries other than the countries of the EEA) the law of which governs the contract, or parts of the contract, shall be indicated.</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83554B">
            <w:pPr>
              <w:pStyle w:val="InstructionsText"/>
            </w:pPr>
            <w:r w:rsidRPr="001562B3">
              <w:rPr>
                <w:rStyle w:val="FormatvorlageInstructionsTabelleText"/>
                <w:rFonts w:ascii="Times New Roman" w:hAnsi="Times New Roman"/>
                <w:sz w:val="24"/>
              </w:rPr>
              <w:t>00</w:t>
            </w:r>
            <w:r w:rsidR="00F713CE" w:rsidRPr="001562B3">
              <w:rPr>
                <w:rStyle w:val="FormatvorlageInstructionsTabelleText"/>
                <w:rFonts w:ascii="Times New Roman" w:hAnsi="Times New Roman"/>
                <w:sz w:val="24"/>
              </w:rPr>
              <w:t>6</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Contractual recognition of write down and conversion </w:t>
            </w:r>
            <w:proofErr w:type="gramStart"/>
            <w:r w:rsidRPr="001562B3">
              <w:rPr>
                <w:rStyle w:val="InstructionsTabelleberschrift"/>
                <w:rFonts w:ascii="Times New Roman" w:hAnsi="Times New Roman"/>
                <w:sz w:val="24"/>
              </w:rPr>
              <w:t>powers</w:t>
            </w:r>
            <w:proofErr w:type="gramEnd"/>
          </w:p>
          <w:p w14:paraId="613A9113" w14:textId="2C55EA79" w:rsidR="00ED05AC" w:rsidRPr="001562B3" w:rsidRDefault="00851D10" w:rsidP="0083554B">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It shall be indicated w</w:t>
            </w:r>
            <w:r w:rsidR="005D3DC8" w:rsidRPr="001562B3">
              <w:rPr>
                <w:rStyle w:val="FormatvorlageInstructionsTabelleText"/>
                <w:rFonts w:ascii="Times New Roman" w:hAnsi="Times New Roman"/>
                <w:sz w:val="24"/>
              </w:rPr>
              <w:t xml:space="preserve">hether the </w:t>
            </w:r>
            <w:r w:rsidR="001C3A19" w:rsidRPr="001562B3">
              <w:rPr>
                <w:rStyle w:val="FormatvorlageInstructionsTabelleText"/>
                <w:rFonts w:ascii="Times New Roman" w:hAnsi="Times New Roman"/>
                <w:sz w:val="24"/>
              </w:rPr>
              <w:t xml:space="preserve">contract contains the contractual terms referred to in Article 55(1) of </w:t>
            </w:r>
            <w:r w:rsidR="00FC6662" w:rsidRPr="001562B3">
              <w:rPr>
                <w:rStyle w:val="FormatvorlageInstructionsTabelleText"/>
                <w:rFonts w:ascii="Times New Roman" w:hAnsi="Times New Roman"/>
                <w:sz w:val="24"/>
              </w:rPr>
              <w:t>Directive 2014/59/EU</w:t>
            </w:r>
            <w:r w:rsidR="001C3A19" w:rsidRPr="001562B3">
              <w:rPr>
                <w:rStyle w:val="FormatvorlageInstructionsTabelleText"/>
                <w:rFonts w:ascii="Times New Roman" w:hAnsi="Times New Roman"/>
                <w:sz w:val="24"/>
              </w:rPr>
              <w:t xml:space="preserve">, </w:t>
            </w:r>
            <w:del w:id="564" w:author="Author">
              <w:r w:rsidR="001C3A19" w:rsidRPr="001562B3" w:rsidDel="00181B53">
                <w:rPr>
                  <w:rStyle w:val="FormatvorlageInstructionsTabelleText"/>
                  <w:rFonts w:ascii="Times New Roman" w:hAnsi="Times New Roman"/>
                  <w:sz w:val="24"/>
                </w:rPr>
                <w:delText xml:space="preserve">points (p) and (q) of </w:delText>
              </w:r>
            </w:del>
            <w:r w:rsidR="001C3A19" w:rsidRPr="001562B3">
              <w:rPr>
                <w:rStyle w:val="FormatvorlageInstructionsTabelleText"/>
                <w:rFonts w:ascii="Times New Roman" w:hAnsi="Times New Roman"/>
                <w:sz w:val="24"/>
              </w:rPr>
              <w:t>Article 52(1)</w:t>
            </w:r>
            <w:ins w:id="565" w:author="Author">
              <w:r w:rsidR="00181B53">
                <w:rPr>
                  <w:rStyle w:val="FormatvorlageInstructionsTabelleText"/>
                  <w:rFonts w:ascii="Times New Roman" w:hAnsi="Times New Roman"/>
                  <w:sz w:val="24"/>
                </w:rPr>
                <w:t xml:space="preserve">, </w:t>
              </w:r>
              <w:r w:rsidR="00181B53" w:rsidRPr="001562B3">
                <w:rPr>
                  <w:rStyle w:val="FormatvorlageInstructionsTabelleText"/>
                  <w:rFonts w:ascii="Times New Roman" w:hAnsi="Times New Roman"/>
                  <w:sz w:val="24"/>
                </w:rPr>
                <w:t>points (p) and (q)</w:t>
              </w:r>
              <w:r w:rsidR="00181B53">
                <w:rPr>
                  <w:rStyle w:val="FormatvorlageInstructionsTabelleText"/>
                  <w:rFonts w:ascii="Times New Roman" w:hAnsi="Times New Roman"/>
                  <w:sz w:val="24"/>
                </w:rPr>
                <w:t>,</w:t>
              </w:r>
            </w:ins>
            <w:r w:rsidR="001C3A19" w:rsidRPr="001562B3">
              <w:rPr>
                <w:rStyle w:val="FormatvorlageInstructionsTabelleText"/>
                <w:rFonts w:ascii="Times New Roman" w:hAnsi="Times New Roman"/>
                <w:sz w:val="24"/>
              </w:rPr>
              <w:t xml:space="preserve"> and </w:t>
            </w:r>
            <w:del w:id="566" w:author="Author">
              <w:r w:rsidR="001C3A19" w:rsidRPr="001562B3" w:rsidDel="00181B53">
                <w:rPr>
                  <w:rStyle w:val="FormatvorlageInstructionsTabelleText"/>
                  <w:rFonts w:ascii="Times New Roman" w:hAnsi="Times New Roman"/>
                  <w:sz w:val="24"/>
                </w:rPr>
                <w:delText xml:space="preserve">points (n) and (o) of </w:delText>
              </w:r>
            </w:del>
            <w:r w:rsidR="001C3A19" w:rsidRPr="001562B3">
              <w:rPr>
                <w:rStyle w:val="FormatvorlageInstructionsTabelleText"/>
                <w:rFonts w:ascii="Times New Roman" w:hAnsi="Times New Roman"/>
                <w:sz w:val="24"/>
              </w:rPr>
              <w:t>Article 63</w:t>
            </w:r>
            <w:ins w:id="567" w:author="Author">
              <w:r w:rsidR="00181B53">
                <w:rPr>
                  <w:rStyle w:val="FormatvorlageInstructionsTabelleText"/>
                  <w:rFonts w:ascii="Times New Roman" w:hAnsi="Times New Roman"/>
                  <w:sz w:val="24"/>
                </w:rPr>
                <w:t xml:space="preserve">, </w:t>
              </w:r>
              <w:r w:rsidR="00181B53" w:rsidRPr="001562B3">
                <w:rPr>
                  <w:rStyle w:val="FormatvorlageInstructionsTabelleText"/>
                  <w:rFonts w:ascii="Times New Roman" w:hAnsi="Times New Roman"/>
                  <w:sz w:val="24"/>
                </w:rPr>
                <w:t>points (n) and (o)</w:t>
              </w:r>
              <w:r w:rsidR="00181B53">
                <w:rPr>
                  <w:rStyle w:val="FormatvorlageInstructionsTabelleText"/>
                  <w:rFonts w:ascii="Times New Roman" w:hAnsi="Times New Roman"/>
                  <w:sz w:val="24"/>
                </w:rPr>
                <w:t>,</w:t>
              </w:r>
            </w:ins>
            <w:r w:rsidR="001C3A19" w:rsidRPr="001562B3">
              <w:rPr>
                <w:rStyle w:val="FormatvorlageInstructionsTabelleText"/>
                <w:rFonts w:ascii="Times New Roman" w:hAnsi="Times New Roman"/>
                <w:sz w:val="24"/>
              </w:rPr>
              <w:t xml:space="preserve"> </w:t>
            </w:r>
            <w:r w:rsidR="00B11263" w:rsidRPr="001562B3">
              <w:t xml:space="preserve">of </w:t>
            </w:r>
            <w:r w:rsidR="00C47ED5" w:rsidRPr="001562B3">
              <w:t>Regulation (EU) No 575/2013</w:t>
            </w:r>
            <w:r w:rsidR="001C3A19" w:rsidRPr="001562B3">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83554B">
            <w:pPr>
              <w:pStyle w:val="InstructionsText"/>
            </w:pPr>
            <w:r w:rsidRPr="001562B3">
              <w:rPr>
                <w:rStyle w:val="FormatvorlageInstructionsTabelleText"/>
                <w:rFonts w:ascii="Times New Roman" w:hAnsi="Times New Roman"/>
                <w:sz w:val="24"/>
              </w:rPr>
              <w:t>00</w:t>
            </w:r>
            <w:r w:rsidR="004A66E8" w:rsidRPr="001562B3">
              <w:rPr>
                <w:rStyle w:val="FormatvorlageInstructionsTabelleText"/>
                <w:rFonts w:ascii="Times New Roman" w:hAnsi="Times New Roman"/>
                <w:sz w:val="24"/>
              </w:rPr>
              <w:t>7</w:t>
            </w:r>
            <w:r w:rsidRPr="001562B3">
              <w:rPr>
                <w:rStyle w:val="FormatvorlageInstructionsTabelleText"/>
                <w:rFonts w:ascii="Times New Roman" w:hAnsi="Times New Roman"/>
                <w:sz w:val="24"/>
              </w:rPr>
              <w:t>0 - 00</w:t>
            </w:r>
            <w:r w:rsidR="004A66E8" w:rsidRPr="001562B3">
              <w:rPr>
                <w:rStyle w:val="FormatvorlageInstructionsTabelleText"/>
                <w:rFonts w:ascii="Times New Roman" w:hAnsi="Times New Roman"/>
                <w:sz w:val="24"/>
              </w:rPr>
              <w:t>8</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sz w:val="24"/>
              </w:rPr>
              <w:t>Regulatory treatment</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83554B">
            <w:pPr>
              <w:pStyle w:val="InstructionsText"/>
            </w:pPr>
            <w:r w:rsidRPr="001562B3">
              <w:rPr>
                <w:rStyle w:val="FormatvorlageInstructionsTabelleText"/>
                <w:rFonts w:ascii="Times New Roman" w:hAnsi="Times New Roman"/>
                <w:sz w:val="24"/>
              </w:rPr>
              <w:t>00</w:t>
            </w:r>
            <w:r w:rsidR="004A66E8" w:rsidRPr="001562B3">
              <w:rPr>
                <w:rStyle w:val="FormatvorlageInstructionsTabelleText"/>
                <w:rFonts w:ascii="Times New Roman" w:hAnsi="Times New Roman"/>
                <w:sz w:val="24"/>
              </w:rPr>
              <w:t>7</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Type of own funds or eligible liabilities</w:t>
            </w:r>
          </w:p>
          <w:p w14:paraId="779CE017" w14:textId="78E30545" w:rsidR="00D90C26" w:rsidRPr="001562B3" w:rsidRDefault="00D90C26"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Type of own funds or eligible liabilities, as which the instrument qualifies at the reference date. Transitional provisions on the eligibility of instruments shall be taken into consideration.</w:t>
            </w:r>
            <w:r w:rsidR="00A77540" w:rsidRPr="001562B3">
              <w:rPr>
                <w:rStyle w:val="FormatvorlageInstructionsTabelleText"/>
                <w:rFonts w:ascii="Times New Roman" w:hAnsi="Times New Roman"/>
                <w:sz w:val="24"/>
              </w:rPr>
              <w:t xml:space="preserve"> Instruments that qualify for multiple capital classes shall be reported once per applicable capital class.</w:t>
            </w:r>
          </w:p>
          <w:p w14:paraId="4891BE29" w14:textId="77777777" w:rsidR="00C55DCC" w:rsidRPr="001562B3" w:rsidRDefault="00D90C26"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type of own funds or eligible liabilities shall be one of the following:</w:t>
            </w:r>
          </w:p>
          <w:p w14:paraId="1630B549" w14:textId="45078CC0" w:rsidR="00D90C26" w:rsidRPr="001562B3" w:rsidRDefault="00D90C26" w:rsidP="0083554B">
            <w:pPr>
              <w:pStyle w:val="InstructionsText"/>
              <w:numPr>
                <w:ilvl w:val="0"/>
                <w:numId w:val="25"/>
              </w:numPr>
              <w:rPr>
                <w:rStyle w:val="FormatvorlageInstructionsTabelleText"/>
                <w:rFonts w:ascii="Times New Roman" w:hAnsi="Times New Roman"/>
                <w:sz w:val="24"/>
              </w:rPr>
            </w:pPr>
            <w:r w:rsidRPr="001562B3">
              <w:rPr>
                <w:rStyle w:val="FormatvorlageInstructionsTabelleText"/>
                <w:rFonts w:ascii="Times New Roman" w:hAnsi="Times New Roman"/>
                <w:sz w:val="24"/>
              </w:rPr>
              <w:t>CET1</w:t>
            </w:r>
          </w:p>
          <w:p w14:paraId="65A77421" w14:textId="4DAF7FA2" w:rsidR="00D90C26" w:rsidRPr="001562B3" w:rsidRDefault="00D90C26" w:rsidP="0083554B">
            <w:pPr>
              <w:pStyle w:val="InstructionsText"/>
              <w:numPr>
                <w:ilvl w:val="0"/>
                <w:numId w:val="25"/>
              </w:numPr>
              <w:rPr>
                <w:rStyle w:val="FormatvorlageInstructionsTabelleText"/>
                <w:rFonts w:ascii="Times New Roman" w:hAnsi="Times New Roman"/>
                <w:sz w:val="24"/>
              </w:rPr>
            </w:pPr>
            <w:r w:rsidRPr="001562B3">
              <w:rPr>
                <w:rStyle w:val="FormatvorlageInstructionsTabelleText"/>
                <w:rFonts w:ascii="Times New Roman" w:hAnsi="Times New Roman"/>
                <w:sz w:val="24"/>
              </w:rPr>
              <w:t>Additional Tier 1</w:t>
            </w:r>
          </w:p>
          <w:p w14:paraId="641F022F" w14:textId="60C05A8B" w:rsidR="00D90C26" w:rsidRPr="001562B3" w:rsidRDefault="00D90C26" w:rsidP="0083554B">
            <w:pPr>
              <w:pStyle w:val="InstructionsText"/>
              <w:numPr>
                <w:ilvl w:val="0"/>
                <w:numId w:val="25"/>
              </w:numPr>
              <w:rPr>
                <w:rStyle w:val="FormatvorlageInstructionsTabelleText"/>
                <w:rFonts w:ascii="Times New Roman" w:hAnsi="Times New Roman"/>
                <w:sz w:val="24"/>
              </w:rPr>
            </w:pPr>
            <w:r w:rsidRPr="001562B3">
              <w:rPr>
                <w:rStyle w:val="FormatvorlageInstructionsTabelleText"/>
                <w:rFonts w:ascii="Times New Roman" w:hAnsi="Times New Roman"/>
                <w:sz w:val="24"/>
              </w:rPr>
              <w:t>Tier 2</w:t>
            </w:r>
          </w:p>
          <w:p w14:paraId="362D821A" w14:textId="06BF6F83" w:rsidR="00E97A21" w:rsidRPr="001562B3" w:rsidRDefault="00D90C26" w:rsidP="0083554B">
            <w:pPr>
              <w:pStyle w:val="InstructionsText"/>
              <w:numPr>
                <w:ilvl w:val="0"/>
                <w:numId w:val="26"/>
              </w:numPr>
              <w:rPr>
                <w:rStyle w:val="InstructionsTabelleberschrift"/>
                <w:rFonts w:ascii="Times New Roman" w:hAnsi="Times New Roman"/>
                <w:sz w:val="24"/>
              </w:rPr>
            </w:pPr>
            <w:r w:rsidRPr="001562B3">
              <w:rPr>
                <w:rStyle w:val="FormatvorlageInstructionsTabelleText"/>
                <w:rFonts w:ascii="Times New Roman" w:hAnsi="Times New Roman"/>
                <w:sz w:val="24"/>
              </w:rPr>
              <w:t>Eligible liabilities</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83554B">
            <w:pPr>
              <w:pStyle w:val="InstructionsText"/>
            </w:pPr>
            <w:r w:rsidRPr="001562B3">
              <w:rPr>
                <w:rStyle w:val="FormatvorlageInstructionsTabelleText"/>
                <w:rFonts w:ascii="Times New Roman" w:hAnsi="Times New Roman"/>
                <w:sz w:val="24"/>
              </w:rPr>
              <w:t>00</w:t>
            </w:r>
            <w:r w:rsidR="004A66E8" w:rsidRPr="001562B3">
              <w:rPr>
                <w:rStyle w:val="FormatvorlageInstructionsTabelleText"/>
                <w:rFonts w:ascii="Times New Roman" w:hAnsi="Times New Roman"/>
                <w:sz w:val="24"/>
              </w:rPr>
              <w:t>8</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Instrument type</w:t>
            </w:r>
          </w:p>
          <w:p w14:paraId="4DDA8CAD" w14:textId="77777777" w:rsidR="00BA7DE2" w:rsidRPr="001562B3" w:rsidRDefault="000B7865"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type of instrument to be specified depends on the governing law under which it is issued.</w:t>
            </w:r>
          </w:p>
          <w:p w14:paraId="24055387" w14:textId="305E1E7C" w:rsidR="00D90C26" w:rsidRPr="001562B3" w:rsidRDefault="000B7865"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lastRenderedPageBreak/>
              <w:t xml:space="preserve">In case of CET1 instruments, the type of instrument shall be selected from the list of CET1 instruments published by the EBA pursuant to Article 26(3) </w:t>
            </w:r>
            <w:r w:rsidR="00B11263" w:rsidRPr="001562B3">
              <w:t xml:space="preserve">of </w:t>
            </w:r>
            <w:r w:rsidR="00C47ED5" w:rsidRPr="001562B3">
              <w:t>Regulation (EU) No 575/2013</w:t>
            </w:r>
            <w:r w:rsidRPr="001562B3">
              <w:rPr>
                <w:rStyle w:val="InstructionsTabelleberschrift"/>
                <w:rFonts w:ascii="Times New Roman" w:hAnsi="Times New Roman"/>
                <w:b w:val="0"/>
                <w:sz w:val="24"/>
                <w:u w:val="none"/>
              </w:rPr>
              <w:t xml:space="preserve">. </w:t>
            </w:r>
          </w:p>
          <w:p w14:paraId="01B312D1" w14:textId="2CE02853" w:rsidR="00E97A21" w:rsidRPr="001562B3" w:rsidRDefault="000B7865"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In case of own funds other than CET1</w:t>
            </w:r>
            <w:r w:rsidR="00247E0B" w:rsidRPr="001562B3">
              <w:rPr>
                <w:rStyle w:val="InstructionsTabelleberschrift"/>
                <w:rFonts w:ascii="Times New Roman" w:hAnsi="Times New Roman"/>
                <w:b w:val="0"/>
                <w:sz w:val="24"/>
                <w:u w:val="none"/>
              </w:rPr>
              <w:t>,</w:t>
            </w:r>
            <w:r w:rsidRPr="001562B3">
              <w:rPr>
                <w:rStyle w:val="InstructionsTabelleberschrift"/>
                <w:rFonts w:ascii="Times New Roman" w:hAnsi="Times New Roman"/>
                <w:b w:val="0"/>
                <w:sz w:val="24"/>
                <w:u w:val="none"/>
              </w:rPr>
              <w:t xml:space="preserve"> and eligible liabilities, the type of instrument shall be selected from a list of corresponding instruments published by EBA, competent authorities or resolution authorities, where such list</w:t>
            </w:r>
            <w:r w:rsidR="00247E0B" w:rsidRPr="001562B3">
              <w:rPr>
                <w:rStyle w:val="InstructionsTabelleberschrift"/>
                <w:rFonts w:ascii="Times New Roman" w:hAnsi="Times New Roman"/>
                <w:b w:val="0"/>
                <w:sz w:val="24"/>
                <w:u w:val="none"/>
              </w:rPr>
              <w:t xml:space="preserve"> is </w:t>
            </w:r>
            <w:r w:rsidRPr="001562B3">
              <w:rPr>
                <w:rStyle w:val="InstructionsTabelleberschrift"/>
                <w:rFonts w:ascii="Times New Roman" w:hAnsi="Times New Roman"/>
                <w:b w:val="0"/>
                <w:sz w:val="24"/>
                <w:u w:val="none"/>
              </w:rPr>
              <w:t xml:space="preserve">available. </w:t>
            </w:r>
            <w:r w:rsidR="00D90C26" w:rsidRPr="001562B3">
              <w:rPr>
                <w:rStyle w:val="InstructionsTabelleberschrift"/>
                <w:rFonts w:ascii="Times New Roman" w:hAnsi="Times New Roman"/>
                <w:b w:val="0"/>
                <w:sz w:val="24"/>
                <w:u w:val="none"/>
              </w:rPr>
              <w:t xml:space="preserve">Where no lists </w:t>
            </w:r>
            <w:proofErr w:type="gramStart"/>
            <w:r w:rsidR="00247E0B" w:rsidRPr="001562B3">
              <w:rPr>
                <w:rStyle w:val="InstructionsTabelleberschrift"/>
                <w:rFonts w:ascii="Times New Roman" w:hAnsi="Times New Roman"/>
                <w:b w:val="0"/>
                <w:sz w:val="24"/>
                <w:u w:val="none"/>
              </w:rPr>
              <w:t>is</w:t>
            </w:r>
            <w:proofErr w:type="gramEnd"/>
            <w:r w:rsidR="00247E0B" w:rsidRPr="001562B3">
              <w:rPr>
                <w:rStyle w:val="InstructionsTabelleberschrift"/>
                <w:rFonts w:ascii="Times New Roman" w:hAnsi="Times New Roman"/>
                <w:b w:val="0"/>
                <w:sz w:val="24"/>
                <w:u w:val="none"/>
              </w:rPr>
              <w:t xml:space="preserve"> </w:t>
            </w:r>
            <w:r w:rsidR="00D90C26" w:rsidRPr="001562B3">
              <w:rPr>
                <w:rStyle w:val="InstructionsTabelleberschrift"/>
                <w:rFonts w:ascii="Times New Roman" w:hAnsi="Times New Roman"/>
                <w:b w:val="0"/>
                <w:sz w:val="24"/>
                <w:u w:val="none"/>
              </w:rPr>
              <w:t>available, the reporting entity shall specify the type of instruments itself.</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83554B">
            <w:pPr>
              <w:pStyle w:val="InstructionsText"/>
            </w:pPr>
            <w:r w:rsidRPr="001562B3">
              <w:rPr>
                <w:rStyle w:val="FormatvorlageInstructionsTabelleText"/>
                <w:rFonts w:ascii="Times New Roman" w:hAnsi="Times New Roman"/>
                <w:sz w:val="24"/>
              </w:rPr>
              <w:lastRenderedPageBreak/>
              <w:t>0</w:t>
            </w:r>
            <w:r w:rsidR="004A66E8" w:rsidRPr="001562B3">
              <w:rPr>
                <w:rStyle w:val="FormatvorlageInstructionsTabelleText"/>
                <w:rFonts w:ascii="Times New Roman" w:hAnsi="Times New Roman"/>
                <w:sz w:val="24"/>
              </w:rPr>
              <w:t>09</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Amount</w:t>
            </w:r>
          </w:p>
          <w:p w14:paraId="157078AA" w14:textId="77810698" w:rsidR="00E97A21" w:rsidRPr="001562B3" w:rsidRDefault="00C55DCC" w:rsidP="0083554B">
            <w:pPr>
              <w:pStyle w:val="InstructionsText"/>
              <w:rPr>
                <w:rStyle w:val="InstructionsTabelleberschrift"/>
                <w:rFonts w:ascii="Times New Roman" w:hAnsi="Times New Roman"/>
                <w:b w:val="0"/>
                <w:sz w:val="24"/>
                <w:u w:val="none"/>
                <w:lang w:eastAsia="en-US"/>
              </w:rPr>
            </w:pPr>
            <w:r w:rsidRPr="001562B3">
              <w:rPr>
                <w:rStyle w:val="FormatvorlageInstructionsTabelleText"/>
                <w:rFonts w:ascii="Times New Roman" w:hAnsi="Times New Roman"/>
                <w:sz w:val="24"/>
              </w:rPr>
              <w:t xml:space="preserve">The amount recognised in own funds or eligible liabilities shall be </w:t>
            </w:r>
            <w:r w:rsidR="00FD6257" w:rsidRPr="001562B3">
              <w:rPr>
                <w:rStyle w:val="FormatvorlageInstructionsTabelleText"/>
                <w:rFonts w:ascii="Times New Roman" w:hAnsi="Times New Roman"/>
                <w:sz w:val="24"/>
              </w:rPr>
              <w:t>reported</w:t>
            </w:r>
            <w:r w:rsidRPr="001562B3">
              <w:rPr>
                <w:rStyle w:val="FormatvorlageInstructionsTabelleText"/>
                <w:rFonts w:ascii="Times New Roman" w:hAnsi="Times New Roman"/>
                <w:sz w:val="24"/>
              </w:rPr>
              <w:t xml:space="preserve"> considering the level the report refers to</w:t>
            </w:r>
            <w:r w:rsidR="003256D0" w:rsidRPr="001562B3">
              <w:rPr>
                <w:rStyle w:val="FormatvorlageInstructionsTabelleText"/>
                <w:rFonts w:ascii="Times New Roman" w:hAnsi="Times New Roman"/>
                <w:sz w:val="24"/>
              </w:rPr>
              <w:t>,</w:t>
            </w:r>
            <w:r w:rsidRPr="001562B3">
              <w:rPr>
                <w:rStyle w:val="FormatvorlageInstructionsTabelleText"/>
                <w:rFonts w:ascii="Times New Roman" w:hAnsi="Times New Roman"/>
                <w:sz w:val="24"/>
              </w:rPr>
              <w:t xml:space="preserve"> in case of instruments </w:t>
            </w:r>
            <w:r w:rsidR="00FD6257" w:rsidRPr="001562B3">
              <w:rPr>
                <w:rStyle w:val="FormatvorlageInstructionsTabelleText"/>
                <w:rFonts w:ascii="Times New Roman" w:hAnsi="Times New Roman"/>
                <w:sz w:val="24"/>
              </w:rPr>
              <w:t>included</w:t>
            </w:r>
            <w:r w:rsidRPr="001562B3">
              <w:rPr>
                <w:rStyle w:val="FormatvorlageInstructionsTabelleText"/>
                <w:rFonts w:ascii="Times New Roman" w:hAnsi="Times New Roman"/>
                <w:sz w:val="24"/>
              </w:rPr>
              <w:t xml:space="preserve"> </w:t>
            </w:r>
            <w:r w:rsidR="00FD6257" w:rsidRPr="001562B3">
              <w:rPr>
                <w:rStyle w:val="FormatvorlageInstructionsTabelleText"/>
                <w:rFonts w:ascii="Times New Roman" w:hAnsi="Times New Roman"/>
                <w:sz w:val="24"/>
              </w:rPr>
              <w:t>at multiple levels. The amount shall be the amount relevant at</w:t>
            </w:r>
            <w:r w:rsidRPr="001562B3">
              <w:rPr>
                <w:rStyle w:val="FormatvorlageInstructionsTabelleText"/>
                <w:rFonts w:ascii="Times New Roman" w:hAnsi="Times New Roman"/>
                <w:sz w:val="24"/>
              </w:rPr>
              <w:t xml:space="preserve"> the reference</w:t>
            </w:r>
            <w:r w:rsidR="00FD6257" w:rsidRPr="001562B3">
              <w:rPr>
                <w:rStyle w:val="FormatvorlageInstructionsTabelleText"/>
                <w:rFonts w:ascii="Times New Roman" w:hAnsi="Times New Roman"/>
                <w:sz w:val="24"/>
              </w:rPr>
              <w:t xml:space="preserve"> date, considering the</w:t>
            </w:r>
            <w:r w:rsidRPr="001562B3">
              <w:rPr>
                <w:rStyle w:val="FormatvorlageInstructionsTabelleText"/>
                <w:rFonts w:ascii="Times New Roman" w:hAnsi="Times New Roman"/>
                <w:sz w:val="24"/>
              </w:rPr>
              <w:t xml:space="preserve"> effect of transitional provisions.</w:t>
            </w:r>
            <w:r w:rsidR="00FD6257" w:rsidRPr="001562B3">
              <w:rPr>
                <w:rStyle w:val="FormatvorlageInstructionsTabelleText"/>
                <w:rFonts w:ascii="Times New Roman" w:hAnsi="Times New Roman"/>
                <w:sz w:val="24"/>
              </w:rPr>
              <w:t xml:space="preserve">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83554B">
            <w:pPr>
              <w:pStyle w:val="InstructionsText"/>
            </w:pPr>
            <w:r w:rsidRPr="001562B3">
              <w:rPr>
                <w:rStyle w:val="FormatvorlageInstructionsTabelleText"/>
                <w:rFonts w:ascii="Times New Roman" w:hAnsi="Times New Roman"/>
                <w:sz w:val="24"/>
              </w:rPr>
              <w:t>01</w:t>
            </w:r>
            <w:r w:rsidR="004A66E8" w:rsidRPr="001562B3">
              <w:rPr>
                <w:rStyle w:val="FormatvorlageInstructionsTabelleText"/>
                <w:rFonts w:ascii="Times New Roman" w:hAnsi="Times New Roman"/>
                <w:sz w:val="24"/>
              </w:rPr>
              <w:t>0</w:t>
            </w:r>
            <w:r w:rsidRPr="001562B3">
              <w:rPr>
                <w:rStyle w:val="FormatvorlageInstructionsTabelleText"/>
                <w:rFonts w:ascii="Times New Roman" w:hAnsi="Times New Roman"/>
                <w:sz w:val="24"/>
              </w:rPr>
              <w:t>0</w:t>
            </w:r>
            <w:r w:rsidR="0087315C" w:rsidRPr="001562B3">
              <w:rPr>
                <w:rStyle w:val="FormatvorlageInstructionsTabelleText"/>
                <w:rFonts w:ascii="Times New Roman" w:hAnsi="Times New Roman"/>
                <w:sz w:val="24"/>
              </w:rPr>
              <w:t xml:space="preserve">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Rank in normal insolvency proceedings</w:t>
            </w:r>
          </w:p>
          <w:p w14:paraId="00049CE6" w14:textId="77777777" w:rsidR="0015243E" w:rsidRPr="001562B3" w:rsidRDefault="0015243E"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ranking of the instrument in normal insolvency proceedings shall be specified. </w:t>
            </w:r>
          </w:p>
          <w:p w14:paraId="41FD6A13" w14:textId="77777777" w:rsidR="00722C11" w:rsidRPr="001562B3" w:rsidRDefault="0015243E"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It shall consist of the two letter ISO code of the country the law of which governs the </w:t>
            </w:r>
            <w:r w:rsidR="00E37B58" w:rsidRPr="001562B3">
              <w:rPr>
                <w:rStyle w:val="FormatvorlageInstructionsTabelleText"/>
                <w:rFonts w:ascii="Times New Roman" w:hAnsi="Times New Roman"/>
                <w:sz w:val="24"/>
              </w:rPr>
              <w:t xml:space="preserve">ranking of the </w:t>
            </w:r>
            <w:r w:rsidRPr="001562B3">
              <w:rPr>
                <w:rStyle w:val="FormatvorlageInstructionsTabelleText"/>
                <w:rFonts w:ascii="Times New Roman" w:hAnsi="Times New Roman"/>
                <w:sz w:val="24"/>
              </w:rPr>
              <w:t>contract</w:t>
            </w:r>
            <w:r w:rsidR="0087315C" w:rsidRPr="001562B3">
              <w:rPr>
                <w:rStyle w:val="FormatvorlageInstructionsTabelleText"/>
                <w:rFonts w:ascii="Times New Roman" w:hAnsi="Times New Roman"/>
                <w:sz w:val="24"/>
              </w:rPr>
              <w:t xml:space="preserve"> (column 0100)</w:t>
            </w:r>
            <w:r w:rsidR="00E37B58" w:rsidRPr="001562B3">
              <w:rPr>
                <w:rStyle w:val="FormatvorlageInstructionsTabelleText"/>
                <w:rFonts w:ascii="Times New Roman" w:hAnsi="Times New Roman"/>
                <w:sz w:val="24"/>
              </w:rPr>
              <w:t>, which shall be the law of a Member State,</w:t>
            </w:r>
            <w:r w:rsidRPr="001562B3">
              <w:rPr>
                <w:rStyle w:val="FormatvorlageInstructionsTabelleText"/>
                <w:rFonts w:ascii="Times New Roman" w:hAnsi="Times New Roman"/>
                <w:sz w:val="24"/>
              </w:rPr>
              <w:t xml:space="preserve"> and the number of the relevant insolvency rank</w:t>
            </w:r>
            <w:r w:rsidR="0087315C" w:rsidRPr="001562B3">
              <w:rPr>
                <w:rStyle w:val="FormatvorlageInstructionsTabelleText"/>
                <w:rFonts w:ascii="Times New Roman" w:hAnsi="Times New Roman"/>
                <w:sz w:val="24"/>
              </w:rPr>
              <w:t xml:space="preserve"> (column 0110)</w:t>
            </w:r>
            <w:r w:rsidRPr="001562B3">
              <w:rPr>
                <w:rStyle w:val="FormatvorlageInstructionsTabelleText"/>
                <w:rFonts w:ascii="Times New Roman" w:hAnsi="Times New Roman"/>
                <w:sz w:val="24"/>
              </w:rPr>
              <w:t xml:space="preserve">. </w:t>
            </w:r>
          </w:p>
          <w:p w14:paraId="1F24E301" w14:textId="06E1D9AE" w:rsidR="00C23169" w:rsidRPr="001562B3" w:rsidRDefault="0015243E" w:rsidP="0083554B">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 xml:space="preserve">The relevant insolvency rank shall be determined based on the insolvency rankings published by resolution </w:t>
            </w:r>
            <w:r w:rsidR="00B826B4" w:rsidRPr="001562B3">
              <w:rPr>
                <w:rStyle w:val="FormatvorlageInstructionsTabelleText"/>
                <w:rFonts w:ascii="Times New Roman" w:hAnsi="Times New Roman"/>
                <w:sz w:val="24"/>
              </w:rPr>
              <w:t xml:space="preserve">or other </w:t>
            </w:r>
            <w:r w:rsidRPr="001562B3">
              <w:rPr>
                <w:rStyle w:val="FormatvorlageInstructionsTabelleText"/>
                <w:rFonts w:ascii="Times New Roman" w:hAnsi="Times New Roman"/>
                <w:sz w:val="24"/>
              </w:rPr>
              <w:t>authorities</w:t>
            </w:r>
            <w:r w:rsidR="00B826B4" w:rsidRPr="001562B3">
              <w:rPr>
                <w:rStyle w:val="FormatvorlageInstructionsTabelleText"/>
                <w:rFonts w:ascii="Times New Roman" w:hAnsi="Times New Roman"/>
                <w:sz w:val="24"/>
              </w:rPr>
              <w:t>, where such a standardised list is available</w:t>
            </w:r>
            <w:r w:rsidRPr="001562B3">
              <w:rPr>
                <w:rStyle w:val="FormatvorlageInstructionsTabelleText"/>
                <w:rFonts w:ascii="Times New Roman" w:hAnsi="Times New Roman"/>
                <w:sz w:val="24"/>
              </w:rPr>
              <w:t>.</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83554B">
            <w:pPr>
              <w:pStyle w:val="InstructionsText"/>
            </w:pPr>
            <w:r w:rsidRPr="001562B3">
              <w:rPr>
                <w:rStyle w:val="FormatvorlageInstructionsTabelleText"/>
                <w:rFonts w:ascii="Times New Roman" w:hAnsi="Times New Roman"/>
                <w:sz w:val="24"/>
              </w:rPr>
              <w:t>01</w:t>
            </w:r>
            <w:r w:rsidR="00722C11"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Maturity</w:t>
            </w:r>
          </w:p>
          <w:p w14:paraId="5BC18DE0" w14:textId="111D094F" w:rsidR="00C814BF" w:rsidRPr="001562B3" w:rsidRDefault="00C814BF"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The maturity of the instrument shall be reported in the following format: dd/mm/</w:t>
            </w:r>
            <w:proofErr w:type="spellStart"/>
            <w:r w:rsidRPr="001562B3">
              <w:rPr>
                <w:rStyle w:val="FormatvorlageInstructionsTabelleText"/>
                <w:rFonts w:ascii="Times New Roman" w:hAnsi="Times New Roman"/>
                <w:sz w:val="24"/>
              </w:rPr>
              <w:t>yyyy</w:t>
            </w:r>
            <w:proofErr w:type="spellEnd"/>
            <w:r w:rsidRPr="001562B3">
              <w:rPr>
                <w:rStyle w:val="FormatvorlageInstructionsTabelleText"/>
                <w:rFonts w:ascii="Times New Roman" w:hAnsi="Times New Roman"/>
                <w:sz w:val="24"/>
              </w:rPr>
              <w:t xml:space="preserve">. In case of perpetual instruments, </w:t>
            </w:r>
            <w:r w:rsidR="0090259E" w:rsidRPr="001562B3">
              <w:rPr>
                <w:rStyle w:val="FormatvorlageInstructionsTabelleText"/>
                <w:rFonts w:ascii="Times New Roman" w:hAnsi="Times New Roman"/>
                <w:sz w:val="24"/>
              </w:rPr>
              <w:t>the cell shall be left empty.</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83554B">
            <w:pPr>
              <w:pStyle w:val="InstructionsText"/>
            </w:pPr>
            <w:r w:rsidRPr="001562B3">
              <w:rPr>
                <w:rStyle w:val="FormatvorlageInstructionsTabelleText"/>
                <w:rFonts w:ascii="Times New Roman" w:hAnsi="Times New Roman"/>
                <w:sz w:val="24"/>
              </w:rPr>
              <w:t>01</w:t>
            </w:r>
            <w:r w:rsidR="00722C11" w:rsidRPr="001562B3">
              <w:rPr>
                <w:rStyle w:val="FormatvorlageInstructionsTabelleText"/>
                <w:rFonts w:ascii="Times New Roman" w:hAnsi="Times New Roman"/>
                <w:sz w:val="24"/>
              </w:rPr>
              <w:t>3</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(First) Call date</w:t>
            </w:r>
          </w:p>
          <w:p w14:paraId="6C93237B" w14:textId="044F8666" w:rsidR="00F65BB7" w:rsidRPr="001562B3" w:rsidRDefault="0090259E"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Where the issuer possesses a call option, the first date at which the call can be exercised shall be reported.</w:t>
            </w:r>
          </w:p>
          <w:p w14:paraId="1F0D3195" w14:textId="0EC677E5" w:rsidR="00F65BB7" w:rsidRPr="001562B3" w:rsidRDefault="00F65BB7"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If the first call date has occurred prior to the reference date, that date shall be reported if the call is still exercisable. If it is not exercisable anymore, the next date at which the call be exercised shall be reported.</w:t>
            </w:r>
          </w:p>
          <w:p w14:paraId="180F0F72" w14:textId="0990A68B" w:rsidR="00C814BF" w:rsidRPr="001562B3" w:rsidRDefault="0090259E" w:rsidP="0083554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In case of issuer call options with unspecified exercise date or call options triggered by specific events, the conservatively estimated likely call date shall be </w:t>
            </w:r>
            <w:r w:rsidR="002C7993" w:rsidRPr="001562B3">
              <w:rPr>
                <w:rStyle w:val="FormatvorlageInstructionsTabelleText"/>
                <w:rFonts w:ascii="Times New Roman" w:hAnsi="Times New Roman"/>
                <w:sz w:val="24"/>
              </w:rPr>
              <w:t>reported</w:t>
            </w:r>
            <w:r w:rsidRPr="001562B3">
              <w:rPr>
                <w:rStyle w:val="FormatvorlageInstructionsTabelleText"/>
                <w:rFonts w:ascii="Times New Roman" w:hAnsi="Times New Roman"/>
                <w:sz w:val="24"/>
              </w:rPr>
              <w:t>.</w:t>
            </w:r>
          </w:p>
          <w:p w14:paraId="171C2174" w14:textId="43DB211C" w:rsidR="00C23169" w:rsidRPr="001562B3" w:rsidRDefault="00FC7E0D" w:rsidP="0083554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Regulatory or tax calls </w:t>
            </w:r>
            <w:r w:rsidR="002A2036" w:rsidRPr="001562B3">
              <w:rPr>
                <w:rStyle w:val="FormatvorlageInstructionsTabelleText"/>
                <w:rFonts w:ascii="Times New Roman" w:hAnsi="Times New Roman"/>
                <w:sz w:val="24"/>
              </w:rPr>
              <w:t>options</w:t>
            </w:r>
            <w:r w:rsidRPr="001562B3">
              <w:rPr>
                <w:rStyle w:val="FormatvorlageInstructionsTabelleText"/>
                <w:rFonts w:ascii="Times New Roman" w:hAnsi="Times New Roman"/>
                <w:sz w:val="24"/>
              </w:rPr>
              <w:t xml:space="preserve"> shall not be </w:t>
            </w:r>
            <w:r w:rsidR="000A3F45" w:rsidRPr="001562B3">
              <w:rPr>
                <w:rStyle w:val="FormatvorlageInstructionsTabelleText"/>
                <w:rFonts w:ascii="Times New Roman" w:hAnsi="Times New Roman"/>
                <w:sz w:val="24"/>
              </w:rPr>
              <w:t>considered for the purposes of</w:t>
            </w:r>
            <w:r w:rsidRPr="001562B3">
              <w:rPr>
                <w:rStyle w:val="FormatvorlageInstructionsTabelleText"/>
                <w:rFonts w:ascii="Times New Roman" w:hAnsi="Times New Roman"/>
                <w:sz w:val="24"/>
              </w:rPr>
              <w:t xml:space="preserve"> this column.</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83554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w:t>
            </w:r>
            <w:r w:rsidR="00722C11" w:rsidRPr="001562B3">
              <w:rPr>
                <w:rStyle w:val="FormatvorlageInstructionsTabelleText"/>
                <w:rFonts w:ascii="Times New Roman" w:hAnsi="Times New Roman"/>
                <w:sz w:val="24"/>
              </w:rPr>
              <w:t>4</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3554B">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Regulatory call</w:t>
            </w:r>
            <w:r w:rsidR="00442F6E" w:rsidRPr="001562B3">
              <w:rPr>
                <w:rStyle w:val="InstructionsTabelleberschrift"/>
                <w:rFonts w:ascii="Times New Roman" w:hAnsi="Times New Roman"/>
                <w:sz w:val="24"/>
              </w:rPr>
              <w:t xml:space="preserve"> (Y/N)</w:t>
            </w:r>
          </w:p>
          <w:p w14:paraId="2DB12A69" w14:textId="0ACA0878" w:rsidR="00C23169" w:rsidRPr="00486575" w:rsidRDefault="0087315C" w:rsidP="0083554B">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It shall be indicated w</w:t>
            </w:r>
            <w:r w:rsidR="005E573A" w:rsidRPr="001562B3">
              <w:rPr>
                <w:rStyle w:val="InstructionsTabelleberschrift"/>
                <w:rFonts w:ascii="Times New Roman" w:hAnsi="Times New Roman"/>
                <w:b w:val="0"/>
                <w:sz w:val="24"/>
                <w:u w:val="none"/>
              </w:rPr>
              <w:t xml:space="preserve">hether the </w:t>
            </w:r>
            <w:r w:rsidR="005E573A" w:rsidRPr="001562B3">
              <w:rPr>
                <w:rStyle w:val="FormatvorlageInstructionsTabelleText"/>
                <w:rFonts w:ascii="Times New Roman" w:hAnsi="Times New Roman"/>
                <w:sz w:val="24"/>
              </w:rPr>
              <w:t>issuer possesses a call option exercisable upon the occurrence of a regulatory event affecting the eligibility of the contract to MREL</w:t>
            </w:r>
            <w:r w:rsidR="00B83F8E" w:rsidRPr="001562B3">
              <w:rPr>
                <w:rStyle w:val="FormatvorlageInstructionsTabelleText"/>
                <w:rFonts w:ascii="Times New Roman" w:hAnsi="Times New Roman"/>
                <w:sz w:val="24"/>
              </w:rPr>
              <w:t>.</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56" w:author="Author" w:initials="A">
    <w:p w14:paraId="03DA0FBE" w14:textId="77777777" w:rsidR="004A70B3" w:rsidRDefault="007C224A" w:rsidP="00E44B89">
      <w:pPr>
        <w:pStyle w:val="CommentText"/>
        <w:jc w:val="left"/>
      </w:pPr>
      <w:r>
        <w:rPr>
          <w:rStyle w:val="CommentReference"/>
        </w:rPr>
        <w:annotationRef/>
      </w:r>
      <w:r w:rsidR="004A70B3">
        <w:t>As above: Different treatment for premia associated with T2?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DA0FB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DA0FBE" w16cid:durableId="28189C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noProof/>
      </w:rPr>
    </w:sdtEndPr>
    <w:sdtContent>
      <w:p w14:paraId="43F42CE0" w14:textId="326C4A70" w:rsidR="009D2B1C" w:rsidRDefault="009D2B1C" w:rsidP="00684E72">
        <w:pPr>
          <w:pStyle w:val="Footer"/>
          <w:jc w:val="center"/>
        </w:pPr>
        <w:r>
          <w:fldChar w:fldCharType="begin"/>
        </w:r>
        <w:r>
          <w:instrText xml:space="preserve"> PAGE   \* MERGEFORMAT </w:instrText>
        </w:r>
        <w:r>
          <w:fldChar w:fldCharType="separate"/>
        </w:r>
        <w:r w:rsidR="00BE04C0">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38D57122" w:rsidR="009D2B1C" w:rsidRPr="00ED1956" w:rsidRDefault="009D2B1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BE04C0">
      <w:rPr>
        <w:rFonts w:ascii="Times New Roman" w:hAnsi="Times New Roman"/>
        <w:noProof/>
        <w:sz w:val="20"/>
        <w:szCs w:val="20"/>
      </w:rPr>
      <w:t>20</w:t>
    </w:r>
    <w:r w:rsidRPr="00ED1956">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rPr>
          <w:lang w:val="en-IE"/>
        </w:rPr>
      </w:pPr>
      <w:r>
        <w:rPr>
          <w:rStyle w:val="FootnoteReference"/>
        </w:rPr>
        <w:footnoteRef/>
      </w:r>
      <w:r>
        <w:t xml:space="preserve"> 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w:t>
      </w:r>
      <w:r>
        <w:rPr>
          <w:lang w:val="en-IE"/>
        </w:rPr>
        <w:t>(</w:t>
      </w:r>
      <w:r>
        <w:t>OJ L 173, 12.6.2014, p. 190</w:t>
      </w:r>
      <w:r>
        <w:rPr>
          <w:lang w:val="en-IE"/>
        </w:rPr>
        <w:t>).</w:t>
      </w:r>
    </w:p>
  </w:footnote>
  <w:footnote w:id="3">
    <w:p w14:paraId="1E07EC4E" w14:textId="77777777" w:rsidR="009D2B1C" w:rsidRPr="00B33C46" w:rsidRDefault="009D2B1C" w:rsidP="006876BA">
      <w:pPr>
        <w:pStyle w:val="FootnoteText"/>
        <w:rPr>
          <w:lang w:val="en-IE"/>
        </w:rPr>
      </w:pPr>
      <w:r>
        <w:rPr>
          <w:rStyle w:val="FootnoteReference"/>
        </w:rPr>
        <w:footnoteRef/>
      </w:r>
      <w:r>
        <w:t xml:space="preserve"> Regulation (EU) No 575/2013 of the European Parliament and of the Council of 26 June 2013 on prudential requirements for credit institutions and investment firms and amending Regulation (EU) No 648/2012 </w:t>
      </w:r>
      <w:r>
        <w:rPr>
          <w:lang w:val="en-IE"/>
        </w:rPr>
        <w:t>(</w:t>
      </w:r>
      <w:r>
        <w:t>OJ L 176, 27.6.2013, p. 1</w:t>
      </w:r>
      <w:r>
        <w:rPr>
          <w:lang w:val="en-IE"/>
        </w:rPr>
        <w:t>).</w:t>
      </w:r>
    </w:p>
  </w:footnote>
  <w:footnote w:id="4">
    <w:p w14:paraId="1AE3BE26" w14:textId="5BB9534A" w:rsidR="009D2B1C" w:rsidRPr="001562B3" w:rsidDel="00121B49" w:rsidRDefault="009D2B1C" w:rsidP="009D5DA0">
      <w:pPr>
        <w:pStyle w:val="FootnoteText"/>
        <w:rPr>
          <w:del w:id="90" w:author="Author"/>
          <w:lang w:val="en-IE"/>
        </w:rPr>
      </w:pPr>
      <w:del w:id="91" w:author="Author">
        <w:r w:rsidDel="00121B49">
          <w:rPr>
            <w:rStyle w:val="FootnoteReference"/>
          </w:rPr>
          <w:footnoteRef/>
        </w:r>
        <w:r w:rsidDel="00121B49">
          <w:delText xml:space="preserve"> </w:delText>
        </w:r>
        <w:r w:rsidDel="00121B49">
          <w:tab/>
        </w:r>
        <w:r w:rsidRPr="00056906" w:rsidDel="00121B49">
          <w:rPr>
            <w:highlight w:val="yellow"/>
            <w:rPrChange w:id="92" w:author="Author">
              <w:rPr/>
            </w:rPrChange>
          </w:rPr>
          <w:delText>Commission Implementing Regulation (EU) 2018/1624 of 23 October 2018 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 and repealing Commission Implementing Regulation (EU) 2016/1066 (OJ L 277, 7.11.2018, p. 1</w:delText>
        </w:r>
        <w:r w:rsidRPr="00056906" w:rsidDel="00121B49">
          <w:rPr>
            <w:highlight w:val="yellow"/>
            <w:lang w:val="en-IE"/>
            <w:rPrChange w:id="93" w:author="Author">
              <w:rPr>
                <w:lang w:val="en-IE"/>
              </w:rPr>
            </w:rPrChange>
          </w:rPr>
          <w:delText>).</w:delText>
        </w:r>
      </w:del>
    </w:p>
  </w:footnote>
  <w:footnote w:id="5">
    <w:p w14:paraId="692FB9C1" w14:textId="77777777" w:rsidR="009D2B1C" w:rsidRPr="00B33C46" w:rsidRDefault="009D2B1C" w:rsidP="006876BA">
      <w:pPr>
        <w:pStyle w:val="FootnoteText"/>
        <w:rPr>
          <w:lang w:val="en-IE"/>
        </w:rPr>
      </w:pPr>
      <w:r>
        <w:rPr>
          <w:rStyle w:val="FootnoteReference"/>
        </w:rPr>
        <w:footnoteRef/>
      </w:r>
      <w:r>
        <w:t xml:space="preserve">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w:t>
      </w:r>
      <w:r>
        <w:rPr>
          <w:lang w:val="en-IE"/>
        </w:rPr>
        <w:t>(</w:t>
      </w:r>
      <w:r>
        <w:t>OJ L 176, 27.6.2013, p. 338</w:t>
      </w:r>
      <w:r>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A0123A" w:rsidRDefault="00A0123A">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FEB19" w14:textId="417F983F" w:rsidR="009D2B1C" w:rsidRDefault="00A0123A" w:rsidP="00684E72">
    <w:pPr>
      <w:pStyle w:val="Header"/>
      <w:jc w:val="center"/>
      <w:rPr>
        <w:lang w:val="en-GB"/>
      </w:rPr>
    </w:pPr>
    <w:r>
      <w:rPr>
        <w:noProof/>
        <w:lang w:val="en-GB"/>
      </w:rPr>
      <mc:AlternateContent>
        <mc:Choice Requires="wps">
          <w:drawing>
            <wp:anchor distT="0" distB="0" distL="0" distR="0" simplePos="0" relativeHeight="251660288" behindDoc="0" locked="0" layoutInCell="1" allowOverlap="1" wp14:anchorId="5700875F" wp14:editId="1AD1E574">
              <wp:simplePos x="904875" y="447675"/>
              <wp:positionH relativeFrom="leftMargin">
                <wp:align>left</wp:align>
              </wp:positionH>
              <wp:positionV relativeFrom="paragraph">
                <wp:posOffset>635</wp:posOffset>
              </wp:positionV>
              <wp:extent cx="443865" cy="443865"/>
              <wp:effectExtent l="0" t="0" r="3175" b="4445"/>
              <wp:wrapSquare wrapText="bothSides"/>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1A85CE" w14:textId="1B8C076E"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700875F" id="_x0000_t202" coordsize="21600,21600" o:spt="202" path="m,l,21600r21600,l21600,xe">
              <v:stroke joinstyle="miter"/>
              <v:path gradientshapeok="t" o:connecttype="rect"/>
            </v:shapetype>
            <v:shape id="Text Box 3" o:spid="_x0000_s1027"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331A85CE" w14:textId="1B8C076E"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r w:rsidR="009D2B1C">
      <w:rPr>
        <w:lang w:val="en-GB"/>
      </w:rPr>
      <w:t>EN</w:t>
    </w:r>
  </w:p>
  <w:p w14:paraId="04590A15" w14:textId="7108A704" w:rsidR="009D2B1C" w:rsidRPr="00684E72" w:rsidRDefault="009D2B1C" w:rsidP="00684E72">
    <w:pPr>
      <w:pStyle w:val="Header"/>
      <w:jc w:val="center"/>
      <w:rPr>
        <w:lang w:val="en-GB"/>
      </w:rPr>
    </w:pPr>
    <w:r>
      <w:rPr>
        <w:lang w:val="en-GB"/>
      </w:rPr>
      <w:t>Annex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A0123A" w:rsidRDefault="00A0123A">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7B950E17" w14:textId="204A80B1"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A0123A" w:rsidRDefault="00A0123A">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9"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2C59C01F" w:rsidR="00A0123A" w:rsidRDefault="00A0123A">
    <w:pPr>
      <w:pStyle w:val="Header"/>
    </w:pPr>
    <w:r>
      <w:rPr>
        <w:noProof/>
      </w:rPr>
      <mc:AlternateContent>
        <mc:Choice Requires="wps">
          <w:drawing>
            <wp:anchor distT="0" distB="0" distL="0" distR="0" simplePos="0" relativeHeight="251663360" behindDoc="0" locked="0" layoutInCell="1" allowOverlap="1" wp14:anchorId="0A2C41F4" wp14:editId="5DE7910B">
              <wp:simplePos x="900430" y="450215"/>
              <wp:positionH relativeFrom="leftMargin">
                <wp:align>left</wp:align>
              </wp:positionH>
              <wp:positionV relativeFrom="paragraph">
                <wp:posOffset>635</wp:posOffset>
              </wp:positionV>
              <wp:extent cx="443865" cy="443865"/>
              <wp:effectExtent l="0" t="0" r="3175" b="4445"/>
              <wp:wrapSquare wrapText="bothSides"/>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18AED0" w14:textId="17F74119"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2C41F4" id="_x0000_t202" coordsize="21600,21600" o:spt="202" path="m,l,21600r21600,l21600,xe">
              <v:stroke joinstyle="miter"/>
              <v:path gradientshapeok="t" o:connecttype="rect"/>
            </v:shapetype>
            <v:shape id="Text Box 6" o:spid="_x0000_s1030"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9oCA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Sio/d76A80VAe+n0HJ9c1ld6IgC/C04JpDhItPtOh&#10;G2gLDgPirAL/82/2GE+8k5ezlgRTcEuK5qz5bmkf8+vbadRXuhDwI9iNwB7MA5AKZ/QgnEwwxmEz&#10;Qu3BvJGaV7EOuYSVVK3gOMIH7IVLr0Gq1SoFkYqcwI3dOhlTR7Yila/dm/Bu4BtpUU8wiknkH2jv&#10;Y+Ofwa0OSOSnnURmex4HwkmBaavDa4kSf39PUZc3vfw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AMN29oCAIAABsEAAAOAAAA&#10;AAAAAAAAAAAAAC4CAABkcnMvZTJvRG9jLnhtbFBLAQItABQABgAIAAAAIQA0gToW2gAAAAMBAAAP&#10;AAAAAAAAAAAAAAAAAGIEAABkcnMvZG93bnJldi54bWxQSwUGAAAAAAQABADzAAAAaQUAAAAA&#10;" filled="f" stroked="f">
              <v:textbox style="mso-fit-shape-to-text:t" inset="5pt,0,0,0">
                <w:txbxContent>
                  <w:p w14:paraId="5218AED0" w14:textId="17F74119"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9D2B1C" w:rsidRDefault="00A0123A">
    <w:pPr>
      <w:rPr>
        <w:rFonts w:ascii="Arial" w:hAnsi="Arial" w:cs="Arial"/>
      </w:rPr>
    </w:pPr>
    <w:r>
      <w:rPr>
        <w:rFonts w:ascii="Arial" w:hAnsi="Arial" w:cs="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31"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Y1FAg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A0123A" w:rsidRPr="00A0123A" w:rsidRDefault="00A0123A">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F7D7F02"/>
    <w:multiLevelType w:val="multilevel"/>
    <w:tmpl w:val="0407001D"/>
    <w:numStyleLink w:val="Formatvorlage3"/>
  </w:abstractNum>
  <w:abstractNum w:abstractNumId="19"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3"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96506569">
    <w:abstractNumId w:val="0"/>
  </w:num>
  <w:num w:numId="2" w16cid:durableId="1555241026">
    <w:abstractNumId w:val="37"/>
  </w:num>
  <w:num w:numId="3" w16cid:durableId="864756333">
    <w:abstractNumId w:val="47"/>
  </w:num>
  <w:num w:numId="4" w16cid:durableId="1967272172">
    <w:abstractNumId w:val="27"/>
  </w:num>
  <w:num w:numId="5" w16cid:durableId="342707722">
    <w:abstractNumId w:val="43"/>
  </w:num>
  <w:num w:numId="6" w16cid:durableId="651299492">
    <w:abstractNumId w:val="23"/>
  </w:num>
  <w:num w:numId="7" w16cid:durableId="133840742">
    <w:abstractNumId w:val="46"/>
  </w:num>
  <w:num w:numId="8" w16cid:durableId="952635911">
    <w:abstractNumId w:val="9"/>
  </w:num>
  <w:num w:numId="9" w16cid:durableId="969363602">
    <w:abstractNumId w:val="40"/>
  </w:num>
  <w:num w:numId="10" w16cid:durableId="1737241221">
    <w:abstractNumId w:val="21"/>
  </w:num>
  <w:num w:numId="11" w16cid:durableId="1328511700">
    <w:abstractNumId w:val="31"/>
  </w:num>
  <w:num w:numId="12" w16cid:durableId="1971594112">
    <w:abstractNumId w:val="14"/>
  </w:num>
  <w:num w:numId="13" w16cid:durableId="1272712202">
    <w:abstractNumId w:val="41"/>
  </w:num>
  <w:num w:numId="14" w16cid:durableId="59863883">
    <w:abstractNumId w:val="36"/>
  </w:num>
  <w:num w:numId="15" w16cid:durableId="1861894238">
    <w:abstractNumId w:val="20"/>
  </w:num>
  <w:num w:numId="16" w16cid:durableId="1006245192">
    <w:abstractNumId w:val="30"/>
  </w:num>
  <w:num w:numId="17" w16cid:durableId="2143880453">
    <w:abstractNumId w:val="18"/>
  </w:num>
  <w:num w:numId="18" w16cid:durableId="841237287">
    <w:abstractNumId w:val="44"/>
  </w:num>
  <w:num w:numId="19" w16cid:durableId="837114366">
    <w:abstractNumId w:val="3"/>
  </w:num>
  <w:num w:numId="20" w16cid:durableId="661930630">
    <w:abstractNumId w:val="49"/>
  </w:num>
  <w:num w:numId="21" w16cid:durableId="1682731894">
    <w:abstractNumId w:val="45"/>
  </w:num>
  <w:num w:numId="22" w16cid:durableId="668867382">
    <w:abstractNumId w:val="12"/>
  </w:num>
  <w:num w:numId="23" w16cid:durableId="944388980">
    <w:abstractNumId w:val="7"/>
  </w:num>
  <w:num w:numId="24" w16cid:durableId="14812453">
    <w:abstractNumId w:val="8"/>
  </w:num>
  <w:num w:numId="25" w16cid:durableId="2044624864">
    <w:abstractNumId w:val="39"/>
  </w:num>
  <w:num w:numId="26" w16cid:durableId="110587235">
    <w:abstractNumId w:val="10"/>
  </w:num>
  <w:num w:numId="27" w16cid:durableId="1508709688">
    <w:abstractNumId w:val="26"/>
  </w:num>
  <w:num w:numId="28" w16cid:durableId="155540397">
    <w:abstractNumId w:val="2"/>
  </w:num>
  <w:num w:numId="29" w16cid:durableId="677849232">
    <w:abstractNumId w:val="16"/>
  </w:num>
  <w:num w:numId="30" w16cid:durableId="149907233">
    <w:abstractNumId w:val="5"/>
  </w:num>
  <w:num w:numId="31" w16cid:durableId="5250268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3044935">
    <w:abstractNumId w:val="32"/>
  </w:num>
  <w:num w:numId="33" w16cid:durableId="1199855574">
    <w:abstractNumId w:val="17"/>
  </w:num>
  <w:num w:numId="34" w16cid:durableId="821775009">
    <w:abstractNumId w:val="25"/>
  </w:num>
  <w:num w:numId="35" w16cid:durableId="802162322">
    <w:abstractNumId w:val="29"/>
  </w:num>
  <w:num w:numId="36" w16cid:durableId="1986809612">
    <w:abstractNumId w:val="38"/>
  </w:num>
  <w:num w:numId="37" w16cid:durableId="2305054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25233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91715323">
    <w:abstractNumId w:val="20"/>
  </w:num>
  <w:num w:numId="40" w16cid:durableId="57243301">
    <w:abstractNumId w:val="20"/>
  </w:num>
  <w:num w:numId="41" w16cid:durableId="360516791">
    <w:abstractNumId w:val="20"/>
  </w:num>
  <w:num w:numId="42" w16cid:durableId="1551841024">
    <w:abstractNumId w:val="35"/>
  </w:num>
  <w:num w:numId="43" w16cid:durableId="1156458021">
    <w:abstractNumId w:val="4"/>
  </w:num>
  <w:num w:numId="44" w16cid:durableId="787359547">
    <w:abstractNumId w:val="22"/>
  </w:num>
  <w:num w:numId="45" w16cid:durableId="247732357">
    <w:abstractNumId w:val="42"/>
  </w:num>
  <w:num w:numId="46" w16cid:durableId="33310454">
    <w:abstractNumId w:val="5"/>
  </w:num>
  <w:num w:numId="47" w16cid:durableId="1315064688">
    <w:abstractNumId w:val="20"/>
  </w:num>
  <w:num w:numId="48" w16cid:durableId="511651131">
    <w:abstractNumId w:val="20"/>
  </w:num>
  <w:num w:numId="49" w16cid:durableId="1533608685">
    <w:abstractNumId w:val="11"/>
  </w:num>
  <w:num w:numId="50" w16cid:durableId="1100832306">
    <w:abstractNumId w:val="50"/>
  </w:num>
  <w:num w:numId="51" w16cid:durableId="2050454129">
    <w:abstractNumId w:val="13"/>
  </w:num>
  <w:num w:numId="52" w16cid:durableId="693727105">
    <w:abstractNumId w:val="24"/>
  </w:num>
  <w:num w:numId="53" w16cid:durableId="1788087138">
    <w:abstractNumId w:val="33"/>
  </w:num>
  <w:num w:numId="54" w16cid:durableId="64839973">
    <w:abstractNumId w:val="20"/>
  </w:num>
  <w:num w:numId="55" w16cid:durableId="1985237281">
    <w:abstractNumId w:val="20"/>
  </w:num>
  <w:num w:numId="56" w16cid:durableId="264727442">
    <w:abstractNumId w:val="20"/>
  </w:num>
  <w:num w:numId="57" w16cid:durableId="482088545">
    <w:abstractNumId w:val="20"/>
  </w:num>
  <w:num w:numId="58" w16cid:durableId="376319119">
    <w:abstractNumId w:val="20"/>
  </w:num>
  <w:num w:numId="59" w16cid:durableId="819544512">
    <w:abstractNumId w:val="20"/>
  </w:num>
  <w:num w:numId="60" w16cid:durableId="202862745">
    <w:abstractNumId w:val="20"/>
  </w:num>
  <w:num w:numId="61" w16cid:durableId="1179731760">
    <w:abstractNumId w:val="20"/>
  </w:num>
  <w:num w:numId="62" w16cid:durableId="838470166">
    <w:abstractNumId w:val="20"/>
  </w:num>
  <w:num w:numId="63" w16cid:durableId="1716351962">
    <w:abstractNumId w:val="20"/>
  </w:num>
  <w:num w:numId="64" w16cid:durableId="941840741">
    <w:abstractNumId w:val="20"/>
  </w:num>
  <w:num w:numId="65" w16cid:durableId="1364138440">
    <w:abstractNumId w:val="28"/>
  </w:num>
  <w:num w:numId="66" w16cid:durableId="618414891">
    <w:abstractNumId w:val="15"/>
  </w:num>
  <w:num w:numId="67" w16cid:durableId="130634171">
    <w:abstractNumId w:val="1"/>
  </w:num>
  <w:num w:numId="68" w16cid:durableId="1742869126">
    <w:abstractNumId w:val="34"/>
  </w:num>
  <w:num w:numId="69" w16cid:durableId="304431652">
    <w:abstractNumId w:val="6"/>
  </w:num>
  <w:num w:numId="70" w16cid:durableId="997808491">
    <w:abstractNumId w:val="19"/>
  </w:num>
  <w:num w:numId="71" w16cid:durableId="1625187904">
    <w:abstractNumId w:val="20"/>
  </w:num>
  <w:num w:numId="72" w16cid:durableId="1944146358">
    <w:abstractNumId w:val="5"/>
  </w:num>
  <w:num w:numId="73" w16cid:durableId="2079670616">
    <w:abstractNumId w:val="20"/>
  </w:num>
  <w:num w:numId="74" w16cid:durableId="1318419936">
    <w:abstractNumId w:val="20"/>
  </w:num>
  <w:num w:numId="75" w16cid:durableId="416288726">
    <w:abstractNumId w:val="4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62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3FA1"/>
    <w:rsid w:val="00B94302"/>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7D5"/>
    <w:rsid w:val="00D42AB8"/>
    <w:rsid w:val="00D4457C"/>
    <w:rsid w:val="00D459F5"/>
    <w:rsid w:val="00D45B15"/>
    <w:rsid w:val="00D47551"/>
    <w:rsid w:val="00D47D10"/>
    <w:rsid w:val="00D51A17"/>
    <w:rsid w:val="00D52387"/>
    <w:rsid w:val="00D5285D"/>
    <w:rsid w:val="00D5286B"/>
    <w:rsid w:val="00D52A13"/>
    <w:rsid w:val="00D52FC3"/>
    <w:rsid w:val="00D52FEA"/>
    <w:rsid w:val="00D53104"/>
    <w:rsid w:val="00D533DD"/>
    <w:rsid w:val="00D5433B"/>
    <w:rsid w:val="00D544E6"/>
    <w:rsid w:val="00D54975"/>
    <w:rsid w:val="00D54C42"/>
    <w:rsid w:val="00D56AF5"/>
    <w:rsid w:val="00D60795"/>
    <w:rsid w:val="00D60F96"/>
    <w:rsid w:val="00D61651"/>
    <w:rsid w:val="00D6179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2145"/>
    <o:shapelayout v:ext="edit">
      <o:idmap v:ext="edit" data="1"/>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83554B"/>
    <w:pPr>
      <w:spacing w:before="0"/>
      <w:jc w:val="left"/>
      <w:pPrChange w:id="0" w:author="Author">
        <w:pPr>
          <w:spacing w:after="120"/>
        </w:pPr>
      </w:pPrChange>
    </w:pPr>
    <w:rPr>
      <w:rFonts w:ascii="Times New Roman" w:hAnsi="Times New Roman"/>
      <w:sz w:val="24"/>
      <w:lang w:eastAsia="de-DE"/>
      <w:rPrChange w:id="0" w:author="Author">
        <w:rPr>
          <w:sz w:val="24"/>
          <w:szCs w:val="24"/>
          <w:lang w:val="en-GB" w:eastAsia="de-DE" w:bidi="ar-SA"/>
        </w:rPr>
      </w:rPrChang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83554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lang w:val="en-US"/>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lang w:val="en-GB"/>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lang w:val="en-US"/>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lang w:val="en-US"/>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lang w:val="en-US"/>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595BCF-5C9B-44F6-82F2-5E0FEED4460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38</Pages>
  <Words>13322</Words>
  <Characters>73674</Characters>
  <Application>Microsoft Office Word</Application>
  <DocSecurity>0</DocSecurity>
  <Lines>1364</Lines>
  <Paragraphs>299</Paragraphs>
  <ScaleCrop>false</ScaleCrop>
  <Company/>
  <LinksUpToDate>false</LinksUpToDate>
  <CharactersWithSpaces>86697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2023-07-07T08:55:00Z</dcterms:created>
  <dcterms:modified xsi:type="dcterms:W3CDTF">2023-07-07T08:55:00Z</dcterms:modified>
</cp:coreProperties>
</file>